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A964F" w14:textId="1A1762F0" w:rsidR="00FB6F02" w:rsidRPr="00054C47" w:rsidRDefault="004002DF" w:rsidP="00FB6F02">
      <w:pPr>
        <w:pStyle w:val="Vahedeta"/>
        <w:jc w:val="center"/>
        <w:rPr>
          <w:rFonts w:ascii="Times New Roman" w:hAnsi="Times New Roman" w:cs="Times New Roman"/>
          <w:b/>
          <w:bCs/>
          <w:sz w:val="32"/>
          <w:szCs w:val="32"/>
        </w:rPr>
      </w:pPr>
      <w:r w:rsidRPr="00054C47">
        <w:rPr>
          <w:rFonts w:ascii="Times New Roman" w:hAnsi="Times New Roman" w:cs="Times New Roman"/>
          <w:b/>
          <w:bCs/>
          <w:sz w:val="32"/>
          <w:szCs w:val="32"/>
        </w:rPr>
        <w:t>P</w:t>
      </w:r>
      <w:r w:rsidR="00FB6F02" w:rsidRPr="00054C47">
        <w:rPr>
          <w:rFonts w:ascii="Times New Roman" w:hAnsi="Times New Roman" w:cs="Times New Roman"/>
          <w:b/>
          <w:bCs/>
          <w:sz w:val="32"/>
          <w:szCs w:val="32"/>
        </w:rPr>
        <w:t xml:space="preserve">erekonnaseisutoimingute seaduse </w:t>
      </w:r>
      <w:r w:rsidRPr="00054C47">
        <w:rPr>
          <w:rFonts w:ascii="Times New Roman" w:hAnsi="Times New Roman" w:cs="Times New Roman"/>
          <w:b/>
          <w:bCs/>
          <w:sz w:val="32"/>
          <w:szCs w:val="32"/>
        </w:rPr>
        <w:t xml:space="preserve">ja rahvastikuregistri </w:t>
      </w:r>
      <w:r w:rsidR="000A356A" w:rsidRPr="00054C47">
        <w:rPr>
          <w:rFonts w:ascii="Times New Roman" w:hAnsi="Times New Roman" w:cs="Times New Roman"/>
          <w:b/>
          <w:bCs/>
          <w:sz w:val="32"/>
          <w:szCs w:val="32"/>
        </w:rPr>
        <w:t xml:space="preserve">seaduse </w:t>
      </w:r>
      <w:r w:rsidRPr="00054C47">
        <w:rPr>
          <w:rFonts w:ascii="Times New Roman" w:hAnsi="Times New Roman" w:cs="Times New Roman"/>
          <w:b/>
          <w:bCs/>
          <w:sz w:val="32"/>
          <w:szCs w:val="32"/>
        </w:rPr>
        <w:t xml:space="preserve">muutmise </w:t>
      </w:r>
      <w:r w:rsidR="00DA7729" w:rsidRPr="00054C47">
        <w:rPr>
          <w:rFonts w:ascii="Times New Roman" w:hAnsi="Times New Roman" w:cs="Times New Roman"/>
          <w:b/>
          <w:bCs/>
          <w:sz w:val="32"/>
          <w:szCs w:val="32"/>
        </w:rPr>
        <w:t xml:space="preserve">seaduse </w:t>
      </w:r>
      <w:r w:rsidR="00FB6F02" w:rsidRPr="00054C47">
        <w:rPr>
          <w:rFonts w:ascii="Times New Roman" w:hAnsi="Times New Roman" w:cs="Times New Roman"/>
          <w:b/>
          <w:bCs/>
          <w:sz w:val="32"/>
          <w:szCs w:val="32"/>
        </w:rPr>
        <w:t>eelnõu seletuskiri</w:t>
      </w:r>
    </w:p>
    <w:p w14:paraId="4FE52792" w14:textId="77777777" w:rsidR="00FB6F02" w:rsidRPr="00054C47" w:rsidRDefault="00FB6F02" w:rsidP="00FB6F02">
      <w:pPr>
        <w:pStyle w:val="Vahedeta"/>
        <w:jc w:val="both"/>
        <w:rPr>
          <w:rFonts w:ascii="Times New Roman" w:hAnsi="Times New Roman" w:cs="Times New Roman"/>
          <w:sz w:val="24"/>
          <w:szCs w:val="24"/>
        </w:rPr>
      </w:pPr>
    </w:p>
    <w:p w14:paraId="252BE1D5" w14:textId="77777777" w:rsidR="00FB6F02" w:rsidRPr="00054C47" w:rsidRDefault="00FB6F02" w:rsidP="00FB6F02">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1. Sissejuhatus</w:t>
      </w:r>
    </w:p>
    <w:p w14:paraId="1F838165" w14:textId="77777777" w:rsidR="00FB6F02" w:rsidRPr="00054C47" w:rsidRDefault="00FB6F02" w:rsidP="00FB6F02">
      <w:pPr>
        <w:pStyle w:val="Vahedeta"/>
        <w:jc w:val="both"/>
        <w:rPr>
          <w:rFonts w:ascii="Times New Roman" w:hAnsi="Times New Roman" w:cs="Times New Roman"/>
          <w:sz w:val="24"/>
          <w:szCs w:val="24"/>
        </w:rPr>
      </w:pPr>
    </w:p>
    <w:p w14:paraId="1307D171" w14:textId="77777777"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1.1. Sisukokkuvõte</w:t>
      </w:r>
    </w:p>
    <w:p w14:paraId="4461F7E7" w14:textId="77777777" w:rsidR="00B0566C" w:rsidRPr="00054C47" w:rsidRDefault="00B0566C" w:rsidP="00B0566C">
      <w:pPr>
        <w:pStyle w:val="Vahedeta"/>
        <w:jc w:val="both"/>
        <w:rPr>
          <w:rFonts w:ascii="Times New Roman" w:hAnsi="Times New Roman" w:cs="Times New Roman"/>
          <w:sz w:val="24"/>
          <w:szCs w:val="24"/>
        </w:rPr>
      </w:pPr>
    </w:p>
    <w:p w14:paraId="7D702411" w14:textId="77777777" w:rsidR="00B0566C" w:rsidRPr="00054C47" w:rsidRDefault="00B0566C" w:rsidP="00B0566C">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Eelnõuga muudetakse perekonnaseisutoimingute seadust (edaspidi </w:t>
      </w:r>
      <w:r w:rsidRPr="00054C47">
        <w:rPr>
          <w:rFonts w:ascii="Times New Roman" w:hAnsi="Times New Roman" w:cs="Times New Roman"/>
          <w:i/>
          <w:iCs/>
          <w:sz w:val="24"/>
          <w:szCs w:val="24"/>
        </w:rPr>
        <w:t>PKTS</w:t>
      </w:r>
      <w:r w:rsidRPr="00054C47">
        <w:rPr>
          <w:rFonts w:ascii="Times New Roman" w:hAnsi="Times New Roman" w:cs="Times New Roman"/>
          <w:sz w:val="24"/>
          <w:szCs w:val="24"/>
        </w:rPr>
        <w:t xml:space="preserve">) ja rahvastikuregistri seadust (edaspidi </w:t>
      </w:r>
      <w:r w:rsidRPr="00054C47">
        <w:rPr>
          <w:rFonts w:ascii="Times New Roman" w:hAnsi="Times New Roman" w:cs="Times New Roman"/>
          <w:i/>
          <w:sz w:val="24"/>
          <w:szCs w:val="24"/>
        </w:rPr>
        <w:t>RRS</w:t>
      </w:r>
      <w:r w:rsidRPr="00054C47">
        <w:rPr>
          <w:rFonts w:ascii="Times New Roman" w:hAnsi="Times New Roman" w:cs="Times New Roman"/>
          <w:sz w:val="24"/>
          <w:szCs w:val="24"/>
        </w:rPr>
        <w:t>), et lahendada praktikas esile kerkinud kitsaskohad.</w:t>
      </w:r>
    </w:p>
    <w:p w14:paraId="5224A77F" w14:textId="77777777" w:rsidR="00B0566C" w:rsidRPr="00054C47" w:rsidRDefault="00B0566C" w:rsidP="00B0566C">
      <w:pPr>
        <w:pStyle w:val="Vahedeta"/>
        <w:jc w:val="both"/>
        <w:rPr>
          <w:rFonts w:ascii="Times New Roman" w:hAnsi="Times New Roman" w:cs="Times New Roman"/>
          <w:sz w:val="24"/>
          <w:szCs w:val="24"/>
        </w:rPr>
      </w:pPr>
    </w:p>
    <w:p w14:paraId="633A8EC6" w14:textId="77777777" w:rsidR="00B0566C" w:rsidRPr="00054C47" w:rsidRDefault="00B0566C" w:rsidP="00B0566C">
      <w:pPr>
        <w:jc w:val="both"/>
        <w:rPr>
          <w:b/>
          <w:bCs/>
          <w:sz w:val="24"/>
          <w:szCs w:val="24"/>
        </w:rPr>
      </w:pPr>
      <w:commentRangeStart w:id="0"/>
      <w:r w:rsidRPr="00054C47">
        <w:rPr>
          <w:b/>
          <w:bCs/>
          <w:sz w:val="24"/>
          <w:szCs w:val="24"/>
        </w:rPr>
        <w:t>Eelnõus käsitletakse peamiselt järgmisi muudatusi:</w:t>
      </w:r>
      <w:commentRangeEnd w:id="0"/>
      <w:r w:rsidR="001D0911">
        <w:rPr>
          <w:rStyle w:val="Kommentaariviide"/>
          <w:rFonts w:asciiTheme="minorHAnsi" w:hAnsiTheme="minorHAnsi"/>
          <w:lang w:eastAsia="en-US"/>
        </w:rPr>
        <w:commentReference w:id="0"/>
      </w:r>
    </w:p>
    <w:p w14:paraId="58842163" w14:textId="77777777" w:rsidR="00B0566C" w:rsidRPr="00054C47" w:rsidRDefault="00B0566C" w:rsidP="00B0566C">
      <w:pPr>
        <w:pStyle w:val="Loendilik"/>
        <w:numPr>
          <w:ilvl w:val="0"/>
          <w:numId w:val="30"/>
        </w:numPr>
        <w:spacing w:line="240" w:lineRule="auto"/>
        <w:jc w:val="both"/>
        <w:rPr>
          <w:rFonts w:ascii="Times New Roman" w:hAnsi="Times New Roman" w:cs="Times New Roman"/>
          <w:sz w:val="24"/>
          <w:szCs w:val="24"/>
        </w:rPr>
      </w:pPr>
      <w:r w:rsidRPr="00054C47">
        <w:rPr>
          <w:rFonts w:ascii="Times New Roman" w:hAnsi="Times New Roman" w:cs="Times New Roman"/>
          <w:sz w:val="24"/>
          <w:szCs w:val="24"/>
        </w:rPr>
        <w:t>võimaldatakse teatud rahvastiku toimingute menetlustes vähemalt 15-aastase alaealise haldusteovõimet laiendada;</w:t>
      </w:r>
    </w:p>
    <w:p w14:paraId="6001BC8A" w14:textId="77777777" w:rsidR="00B0566C" w:rsidRPr="00054C47" w:rsidRDefault="00B0566C" w:rsidP="00B0566C">
      <w:pPr>
        <w:pStyle w:val="Loendilik"/>
        <w:numPr>
          <w:ilvl w:val="0"/>
          <w:numId w:val="30"/>
        </w:numPr>
        <w:spacing w:line="240" w:lineRule="auto"/>
        <w:jc w:val="both"/>
        <w:rPr>
          <w:rFonts w:ascii="Times New Roman" w:hAnsi="Times New Roman" w:cs="Times New Roman"/>
          <w:sz w:val="24"/>
          <w:szCs w:val="24"/>
        </w:rPr>
      </w:pPr>
      <w:r w:rsidRPr="00054C47">
        <w:rPr>
          <w:rFonts w:ascii="Times New Roman" w:hAnsi="Times New Roman" w:cs="Times New Roman"/>
          <w:sz w:val="24"/>
          <w:szCs w:val="24"/>
        </w:rPr>
        <w:t xml:space="preserve">võimaldatakse teha </w:t>
      </w:r>
      <w:commentRangeStart w:id="1"/>
      <w:r w:rsidRPr="00054C47">
        <w:rPr>
          <w:rFonts w:ascii="Times New Roman" w:hAnsi="Times New Roman" w:cs="Times New Roman"/>
          <w:sz w:val="24"/>
          <w:szCs w:val="24"/>
        </w:rPr>
        <w:t xml:space="preserve">erisusi </w:t>
      </w:r>
      <w:commentRangeEnd w:id="1"/>
      <w:r w:rsidR="001D0911">
        <w:rPr>
          <w:rStyle w:val="Kommentaariviide"/>
          <w:rFonts w:asciiTheme="minorHAnsi" w:eastAsia="Times New Roman" w:hAnsiTheme="minorHAnsi"/>
          <w14:ligatures w14:val="none"/>
        </w:rPr>
        <w:commentReference w:id="1"/>
      </w:r>
      <w:r w:rsidRPr="00054C47">
        <w:rPr>
          <w:rFonts w:ascii="Times New Roman" w:hAnsi="Times New Roman" w:cs="Times New Roman"/>
          <w:sz w:val="24"/>
          <w:szCs w:val="24"/>
        </w:rPr>
        <w:t>elukohateate esitamisel,</w:t>
      </w:r>
    </w:p>
    <w:p w14:paraId="3DAAD15A" w14:textId="77777777" w:rsidR="00B0566C" w:rsidRPr="00054C47" w:rsidRDefault="00B0566C" w:rsidP="00B0566C">
      <w:pPr>
        <w:pStyle w:val="Loendilik"/>
        <w:numPr>
          <w:ilvl w:val="0"/>
          <w:numId w:val="30"/>
        </w:numPr>
        <w:spacing w:line="240" w:lineRule="auto"/>
        <w:jc w:val="both"/>
        <w:rPr>
          <w:rFonts w:ascii="Times New Roman" w:hAnsi="Times New Roman" w:cs="Times New Roman"/>
          <w:sz w:val="24"/>
          <w:szCs w:val="24"/>
        </w:rPr>
      </w:pPr>
      <w:commentRangeStart w:id="2"/>
      <w:r w:rsidRPr="00054C47">
        <w:rPr>
          <w:rFonts w:ascii="Times New Roman" w:hAnsi="Times New Roman" w:cs="Times New Roman"/>
          <w:sz w:val="24"/>
          <w:szCs w:val="24"/>
        </w:rPr>
        <w:t xml:space="preserve">võimaldatakse kontaktandmetele juurdepääsu </w:t>
      </w:r>
      <w:commentRangeEnd w:id="2"/>
      <w:r w:rsidR="001D0911">
        <w:rPr>
          <w:rStyle w:val="Kommentaariviide"/>
          <w:rFonts w:asciiTheme="minorHAnsi" w:eastAsia="Times New Roman" w:hAnsiTheme="minorHAnsi"/>
          <w14:ligatures w14:val="none"/>
        </w:rPr>
        <w:commentReference w:id="2"/>
      </w:r>
      <w:r w:rsidRPr="00054C47">
        <w:rPr>
          <w:rFonts w:ascii="Times New Roman" w:hAnsi="Times New Roman" w:cs="Times New Roman"/>
          <w:sz w:val="24"/>
          <w:szCs w:val="24"/>
        </w:rPr>
        <w:t>õigustatud huvi korral,</w:t>
      </w:r>
    </w:p>
    <w:p w14:paraId="5D2E2DA7" w14:textId="77777777" w:rsidR="00B0566C" w:rsidRPr="00054C47" w:rsidRDefault="00B0566C" w:rsidP="00B0566C">
      <w:pPr>
        <w:pStyle w:val="Loendilik"/>
        <w:numPr>
          <w:ilvl w:val="0"/>
          <w:numId w:val="30"/>
        </w:numPr>
        <w:spacing w:line="240" w:lineRule="auto"/>
        <w:jc w:val="both"/>
        <w:rPr>
          <w:rFonts w:ascii="Times New Roman" w:hAnsi="Times New Roman" w:cs="Times New Roman"/>
          <w:sz w:val="24"/>
          <w:szCs w:val="24"/>
        </w:rPr>
      </w:pPr>
      <w:r w:rsidRPr="00054C47">
        <w:rPr>
          <w:rFonts w:ascii="Times New Roman" w:hAnsi="Times New Roman" w:cs="Times New Roman"/>
          <w:sz w:val="24"/>
          <w:szCs w:val="24"/>
        </w:rPr>
        <w:t>võimaldatakse kolmanda riigi kodanikul oma lapse sünni registreerimisel avaldada lapse kodakondsus,</w:t>
      </w:r>
    </w:p>
    <w:p w14:paraId="4F9A5634" w14:textId="77777777" w:rsidR="00B0566C" w:rsidRPr="00054C47" w:rsidRDefault="00B0566C" w:rsidP="00B0566C">
      <w:pPr>
        <w:pStyle w:val="Loendilik"/>
        <w:numPr>
          <w:ilvl w:val="0"/>
          <w:numId w:val="30"/>
        </w:numPr>
        <w:spacing w:line="240" w:lineRule="auto"/>
        <w:jc w:val="both"/>
        <w:rPr>
          <w:rFonts w:ascii="Times New Roman" w:hAnsi="Times New Roman" w:cs="Times New Roman"/>
          <w:sz w:val="24"/>
          <w:szCs w:val="24"/>
        </w:rPr>
      </w:pPr>
      <w:r w:rsidRPr="00054C47">
        <w:rPr>
          <w:rFonts w:ascii="Times New Roman" w:hAnsi="Times New Roman" w:cs="Times New Roman"/>
          <w:sz w:val="24"/>
          <w:szCs w:val="24"/>
        </w:rPr>
        <w:t>vähendatakse kohti, kus on võimalik sündi registreerida;</w:t>
      </w:r>
    </w:p>
    <w:p w14:paraId="6EE9F05D" w14:textId="77777777" w:rsidR="00B0566C" w:rsidRPr="003E7B1F" w:rsidRDefault="00B0566C" w:rsidP="003E7B1F">
      <w:pPr>
        <w:pStyle w:val="Loendilik"/>
        <w:numPr>
          <w:ilvl w:val="0"/>
          <w:numId w:val="30"/>
        </w:numPr>
        <w:spacing w:after="0" w:line="240" w:lineRule="auto"/>
        <w:jc w:val="both"/>
        <w:rPr>
          <w:rFonts w:ascii="Times New Roman" w:hAnsi="Times New Roman" w:cs="Times New Roman"/>
          <w:b/>
          <w:bCs/>
          <w:sz w:val="24"/>
          <w:szCs w:val="24"/>
        </w:rPr>
      </w:pPr>
      <w:r w:rsidRPr="00054C47">
        <w:rPr>
          <w:rFonts w:ascii="Times New Roman" w:hAnsi="Times New Roman" w:cs="Times New Roman"/>
          <w:sz w:val="24"/>
          <w:szCs w:val="24"/>
        </w:rPr>
        <w:t>luuakse regulatsioon sünni registreerimiseks, kui laps sündis tervishoiuteenuse osutaja juuresolekuta ning puudub sündi tõendav tervishoiuteenuse osutaja tõend.</w:t>
      </w:r>
    </w:p>
    <w:p w14:paraId="4534CFA9" w14:textId="77777777" w:rsidR="003E7B1F" w:rsidRPr="003E7B1F" w:rsidRDefault="003E7B1F" w:rsidP="003E7B1F">
      <w:pPr>
        <w:jc w:val="both"/>
        <w:rPr>
          <w:sz w:val="24"/>
          <w:szCs w:val="24"/>
        </w:rPr>
      </w:pPr>
    </w:p>
    <w:p w14:paraId="1FB71A12" w14:textId="19462CFB" w:rsidR="00B0566C" w:rsidRPr="00054C47" w:rsidRDefault="00B0566C" w:rsidP="00B0566C">
      <w:pPr>
        <w:jc w:val="both"/>
        <w:rPr>
          <w:rFonts w:eastAsia="Calibri"/>
          <w:sz w:val="24"/>
          <w:szCs w:val="24"/>
        </w:rPr>
      </w:pPr>
      <w:r w:rsidRPr="00054C47">
        <w:rPr>
          <w:rFonts w:eastAsia="Calibri"/>
          <w:sz w:val="24"/>
          <w:szCs w:val="24"/>
        </w:rPr>
        <w:t xml:space="preserve">Eelnõuga tehtavatel muudatustel on mõju perekonnaseisuametnikele ning kohaliku omavalitsuse üksuste (edaspidi </w:t>
      </w:r>
      <w:r w:rsidRPr="00054C47">
        <w:rPr>
          <w:rFonts w:eastAsia="Calibri"/>
          <w:i/>
          <w:iCs/>
          <w:sz w:val="24"/>
          <w:szCs w:val="24"/>
        </w:rPr>
        <w:t>KOV</w:t>
      </w:r>
      <w:r w:rsidRPr="00054C47">
        <w:rPr>
          <w:rFonts w:eastAsia="Calibri"/>
          <w:sz w:val="24"/>
          <w:szCs w:val="24"/>
        </w:rPr>
        <w:t>) registripidajatele ning sotsiaalne mõju inimestele. Suurem osa eelnõuga tehtavatest muudatustest ei suurenda ettevõtjate ega kodanike halduskoormust, vaid pigem vähendavad seda ning teevad riigiga suhtlemise kiiremaks ja lihtsamaks.</w:t>
      </w:r>
    </w:p>
    <w:p w14:paraId="16AC0985" w14:textId="77777777" w:rsidR="00FB6F02" w:rsidRPr="00054C47" w:rsidRDefault="00FB6F02" w:rsidP="00FB6F02">
      <w:pPr>
        <w:pStyle w:val="Vahedeta"/>
        <w:jc w:val="both"/>
        <w:rPr>
          <w:rFonts w:ascii="Times New Roman" w:hAnsi="Times New Roman" w:cs="Times New Roman"/>
          <w:sz w:val="24"/>
          <w:szCs w:val="24"/>
        </w:rPr>
      </w:pPr>
    </w:p>
    <w:p w14:paraId="60F5F1F4" w14:textId="77777777" w:rsidR="00FB6F02" w:rsidRPr="00054C47" w:rsidRDefault="00FB6F02" w:rsidP="00FB6F02">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1.2. Eelnõu ettevalmistaja</w:t>
      </w:r>
    </w:p>
    <w:p w14:paraId="56501826" w14:textId="77777777" w:rsidR="00FB6F02" w:rsidRPr="00054C47" w:rsidRDefault="00FB6F02" w:rsidP="00FB6F02">
      <w:pPr>
        <w:pStyle w:val="Vahedeta"/>
        <w:jc w:val="both"/>
        <w:rPr>
          <w:rFonts w:ascii="Times New Roman" w:hAnsi="Times New Roman" w:cs="Times New Roman"/>
          <w:sz w:val="24"/>
          <w:szCs w:val="24"/>
        </w:rPr>
      </w:pPr>
    </w:p>
    <w:p w14:paraId="3E84FE8D" w14:textId="26C347F0" w:rsidR="0076258D" w:rsidRPr="00054C47" w:rsidRDefault="00BF707F" w:rsidP="00BF707F">
      <w:pPr>
        <w:jc w:val="both"/>
        <w:rPr>
          <w:sz w:val="24"/>
          <w:szCs w:val="24"/>
        </w:rPr>
      </w:pPr>
      <w:r w:rsidRPr="00054C47">
        <w:rPr>
          <w:sz w:val="24"/>
          <w:szCs w:val="24"/>
        </w:rPr>
        <w:t>Eelnõu ja seletuskirja on koostanud Siseministeeriumi rahvastiku toimingute osakonna</w:t>
      </w:r>
      <w:r w:rsidR="0076258D" w:rsidRPr="00054C47">
        <w:rPr>
          <w:sz w:val="24"/>
          <w:szCs w:val="24"/>
        </w:rPr>
        <w:t xml:space="preserve"> järgmised teenistuja</w:t>
      </w:r>
      <w:r w:rsidR="00B93237" w:rsidRPr="00054C47">
        <w:rPr>
          <w:sz w:val="24"/>
          <w:szCs w:val="24"/>
        </w:rPr>
        <w:t>d</w:t>
      </w:r>
      <w:r w:rsidR="0076258D" w:rsidRPr="00054C47">
        <w:rPr>
          <w:sz w:val="24"/>
          <w:szCs w:val="24"/>
        </w:rPr>
        <w:t>:</w:t>
      </w:r>
    </w:p>
    <w:p w14:paraId="6D356C7E" w14:textId="7EB7FB1A" w:rsidR="0076258D" w:rsidRPr="00054C47" w:rsidRDefault="00BF707F" w:rsidP="00B93237">
      <w:pPr>
        <w:pStyle w:val="Loendilik"/>
        <w:numPr>
          <w:ilvl w:val="0"/>
          <w:numId w:val="32"/>
        </w:numPr>
        <w:ind w:left="709"/>
        <w:jc w:val="both"/>
        <w:rPr>
          <w:rFonts w:ascii="Times New Roman" w:hAnsi="Times New Roman" w:cs="Times New Roman"/>
          <w:sz w:val="24"/>
          <w:szCs w:val="24"/>
        </w:rPr>
      </w:pPr>
      <w:r w:rsidRPr="00054C47">
        <w:rPr>
          <w:rFonts w:ascii="Times New Roman" w:hAnsi="Times New Roman" w:cs="Times New Roman"/>
          <w:sz w:val="24"/>
          <w:szCs w:val="24"/>
        </w:rPr>
        <w:t>õigus</w:t>
      </w:r>
      <w:r w:rsidRPr="00054C47">
        <w:rPr>
          <w:rFonts w:ascii="Times New Roman" w:hAnsi="Times New Roman" w:cs="Times New Roman"/>
          <w:sz w:val="24"/>
          <w:szCs w:val="24"/>
        </w:rPr>
        <w:softHyphen/>
        <w:t xml:space="preserve">nõunik Annika Nõmmik Aydin (tel 612 5184, </w:t>
      </w:r>
      <w:hyperlink r:id="rId12" w:history="1">
        <w:r w:rsidR="00B93237" w:rsidRPr="00054C47">
          <w:rPr>
            <w:rStyle w:val="Hperlink"/>
            <w:rFonts w:ascii="Times New Roman" w:hAnsi="Times New Roman"/>
            <w:sz w:val="24"/>
            <w:szCs w:val="24"/>
          </w:rPr>
          <w:t>annika.nommikaydin@siseministeerium.ee</w:t>
        </w:r>
      </w:hyperlink>
      <w:r w:rsidRPr="00054C47">
        <w:rPr>
          <w:rFonts w:ascii="Times New Roman" w:hAnsi="Times New Roman" w:cs="Times New Roman"/>
          <w:sz w:val="24"/>
          <w:szCs w:val="24"/>
        </w:rPr>
        <w:t xml:space="preserve">), </w:t>
      </w:r>
    </w:p>
    <w:p w14:paraId="34EA425C" w14:textId="0A42C3EC" w:rsidR="0076258D" w:rsidRPr="00054C47" w:rsidRDefault="00BF707F" w:rsidP="00B93237">
      <w:pPr>
        <w:pStyle w:val="Loendilik"/>
        <w:numPr>
          <w:ilvl w:val="0"/>
          <w:numId w:val="32"/>
        </w:numPr>
        <w:ind w:left="709"/>
        <w:jc w:val="both"/>
        <w:rPr>
          <w:rFonts w:ascii="Times New Roman" w:hAnsi="Times New Roman" w:cs="Times New Roman"/>
          <w:sz w:val="24"/>
          <w:szCs w:val="24"/>
        </w:rPr>
      </w:pPr>
      <w:r w:rsidRPr="00054C47">
        <w:rPr>
          <w:rFonts w:ascii="Times New Roman" w:hAnsi="Times New Roman" w:cs="Times New Roman"/>
          <w:sz w:val="24"/>
          <w:szCs w:val="24"/>
        </w:rPr>
        <w:t>osa</w:t>
      </w:r>
      <w:r w:rsidRPr="00054C47">
        <w:rPr>
          <w:rFonts w:ascii="Times New Roman" w:hAnsi="Times New Roman" w:cs="Times New Roman"/>
          <w:sz w:val="24"/>
          <w:szCs w:val="24"/>
        </w:rPr>
        <w:softHyphen/>
        <w:t xml:space="preserve">konnajuhataja Enel Pungas (tel 612 5163, </w:t>
      </w:r>
      <w:hyperlink r:id="rId13" w:history="1">
        <w:r w:rsidRPr="00054C47">
          <w:rPr>
            <w:rFonts w:ascii="Times New Roman" w:hAnsi="Times New Roman" w:cs="Times New Roman"/>
            <w:color w:val="0000FF"/>
            <w:sz w:val="24"/>
            <w:szCs w:val="24"/>
            <w:u w:val="single"/>
          </w:rPr>
          <w:t>enel.pungas@siseministeerium.ee</w:t>
        </w:r>
      </w:hyperlink>
      <w:r w:rsidRPr="00054C47">
        <w:rPr>
          <w:rFonts w:ascii="Times New Roman" w:hAnsi="Times New Roman" w:cs="Times New Roman"/>
          <w:sz w:val="24"/>
          <w:szCs w:val="24"/>
        </w:rPr>
        <w:t xml:space="preserve">), </w:t>
      </w:r>
    </w:p>
    <w:p w14:paraId="421BCE1B" w14:textId="26AC551D" w:rsidR="0076258D" w:rsidRPr="00054C47" w:rsidRDefault="00BF707F" w:rsidP="00B93237">
      <w:pPr>
        <w:pStyle w:val="Loendilik"/>
        <w:numPr>
          <w:ilvl w:val="0"/>
          <w:numId w:val="32"/>
        </w:numPr>
        <w:ind w:left="709"/>
        <w:jc w:val="both"/>
        <w:rPr>
          <w:rFonts w:ascii="Times New Roman" w:hAnsi="Times New Roman" w:cs="Times New Roman"/>
          <w:sz w:val="24"/>
          <w:szCs w:val="24"/>
        </w:rPr>
      </w:pPr>
      <w:bookmarkStart w:id="3" w:name="_Hlk170393004"/>
      <w:r w:rsidRPr="00054C47">
        <w:rPr>
          <w:rFonts w:ascii="Times New Roman" w:hAnsi="Times New Roman" w:cs="Times New Roman"/>
          <w:sz w:val="24"/>
          <w:szCs w:val="24"/>
        </w:rPr>
        <w:t>rahvastiku</w:t>
      </w:r>
      <w:r w:rsidRPr="00054C47">
        <w:rPr>
          <w:rFonts w:ascii="Times New Roman" w:hAnsi="Times New Roman" w:cs="Times New Roman"/>
          <w:sz w:val="24"/>
          <w:szCs w:val="24"/>
        </w:rPr>
        <w:softHyphen/>
        <w:t xml:space="preserve">registri halduse talituse </w:t>
      </w:r>
      <w:bookmarkEnd w:id="3"/>
      <w:r w:rsidRPr="00054C47">
        <w:rPr>
          <w:rFonts w:ascii="Times New Roman" w:hAnsi="Times New Roman" w:cs="Times New Roman"/>
          <w:sz w:val="24"/>
          <w:szCs w:val="24"/>
        </w:rPr>
        <w:t xml:space="preserve">juhataja Mairis Kungla (tel 612 5208, </w:t>
      </w:r>
      <w:hyperlink r:id="rId14" w:history="1">
        <w:r w:rsidRPr="00054C47">
          <w:rPr>
            <w:rFonts w:ascii="Times New Roman" w:hAnsi="Times New Roman" w:cs="Times New Roman"/>
            <w:color w:val="0000FF"/>
            <w:sz w:val="24"/>
            <w:szCs w:val="24"/>
            <w:u w:val="single"/>
          </w:rPr>
          <w:t>mairis.kungla@siseministeerium.ee</w:t>
        </w:r>
      </w:hyperlink>
      <w:r w:rsidRPr="00054C47">
        <w:rPr>
          <w:rFonts w:ascii="Times New Roman" w:hAnsi="Times New Roman" w:cs="Times New Roman"/>
          <w:sz w:val="24"/>
          <w:szCs w:val="24"/>
        </w:rPr>
        <w:t>)</w:t>
      </w:r>
      <w:r w:rsidR="0076258D" w:rsidRPr="00054C47">
        <w:rPr>
          <w:rFonts w:ascii="Times New Roman" w:hAnsi="Times New Roman" w:cs="Times New Roman"/>
          <w:sz w:val="24"/>
          <w:szCs w:val="24"/>
        </w:rPr>
        <w:t>,</w:t>
      </w:r>
    </w:p>
    <w:p w14:paraId="1E79444B" w14:textId="048EC301" w:rsidR="00B93237" w:rsidRPr="00054C47" w:rsidRDefault="0076258D" w:rsidP="00B93237">
      <w:pPr>
        <w:pStyle w:val="Loendilik"/>
        <w:numPr>
          <w:ilvl w:val="0"/>
          <w:numId w:val="32"/>
        </w:numPr>
        <w:ind w:left="709"/>
        <w:jc w:val="both"/>
        <w:rPr>
          <w:rFonts w:ascii="Times New Roman" w:hAnsi="Times New Roman" w:cs="Times New Roman"/>
          <w:sz w:val="24"/>
          <w:szCs w:val="24"/>
        </w:rPr>
      </w:pPr>
      <w:r w:rsidRPr="00054C47">
        <w:rPr>
          <w:rFonts w:ascii="Times New Roman" w:hAnsi="Times New Roman" w:cs="Times New Roman"/>
          <w:sz w:val="24"/>
          <w:szCs w:val="24"/>
        </w:rPr>
        <w:t>rahvastiku</w:t>
      </w:r>
      <w:r w:rsidRPr="00054C47">
        <w:rPr>
          <w:rFonts w:ascii="Times New Roman" w:hAnsi="Times New Roman" w:cs="Times New Roman"/>
          <w:sz w:val="24"/>
          <w:szCs w:val="24"/>
        </w:rPr>
        <w:softHyphen/>
        <w:t xml:space="preserve">registri halduse talituse </w:t>
      </w:r>
      <w:r w:rsidR="00BF707F" w:rsidRPr="00054C47">
        <w:rPr>
          <w:rFonts w:ascii="Times New Roman" w:hAnsi="Times New Roman" w:cs="Times New Roman"/>
          <w:sz w:val="24"/>
          <w:szCs w:val="24"/>
        </w:rPr>
        <w:t>nõunikud</w:t>
      </w:r>
      <w:r w:rsidR="00B93237" w:rsidRPr="00054C47">
        <w:rPr>
          <w:rFonts w:ascii="Times New Roman" w:hAnsi="Times New Roman" w:cs="Times New Roman"/>
          <w:sz w:val="24"/>
          <w:szCs w:val="24"/>
        </w:rPr>
        <w:t>:</w:t>
      </w:r>
    </w:p>
    <w:p w14:paraId="322CD023" w14:textId="7C399EA9" w:rsidR="00B93237" w:rsidRPr="00054C47" w:rsidRDefault="00BF707F" w:rsidP="00B93237">
      <w:pPr>
        <w:pStyle w:val="Loendilik"/>
        <w:ind w:left="709"/>
        <w:jc w:val="both"/>
        <w:rPr>
          <w:rFonts w:ascii="Times New Roman" w:hAnsi="Times New Roman" w:cs="Times New Roman"/>
          <w:sz w:val="24"/>
          <w:szCs w:val="24"/>
        </w:rPr>
      </w:pPr>
      <w:r w:rsidRPr="00054C47">
        <w:rPr>
          <w:rFonts w:ascii="Times New Roman" w:hAnsi="Times New Roman" w:cs="Times New Roman"/>
          <w:sz w:val="24"/>
          <w:szCs w:val="24"/>
        </w:rPr>
        <w:t xml:space="preserve">Kristiina Randmäe (tel 612 5015, </w:t>
      </w:r>
      <w:hyperlink r:id="rId15" w:history="1">
        <w:r w:rsidRPr="00054C47">
          <w:rPr>
            <w:rFonts w:ascii="Times New Roman" w:hAnsi="Times New Roman" w:cs="Times New Roman"/>
            <w:color w:val="0000FF"/>
            <w:sz w:val="24"/>
            <w:szCs w:val="24"/>
            <w:u w:val="single"/>
          </w:rPr>
          <w:t>kristiina.randmae@siseministeerium.ee</w:t>
        </w:r>
      </w:hyperlink>
      <w:r w:rsidRPr="00054C47">
        <w:rPr>
          <w:rFonts w:ascii="Times New Roman" w:hAnsi="Times New Roman" w:cs="Times New Roman"/>
          <w:sz w:val="24"/>
          <w:szCs w:val="24"/>
        </w:rPr>
        <w:t>)</w:t>
      </w:r>
      <w:r w:rsidR="00BA0DE8" w:rsidRPr="00054C47">
        <w:rPr>
          <w:rFonts w:ascii="Times New Roman" w:hAnsi="Times New Roman" w:cs="Times New Roman"/>
          <w:sz w:val="24"/>
          <w:szCs w:val="24"/>
        </w:rPr>
        <w:t xml:space="preserve">, </w:t>
      </w:r>
    </w:p>
    <w:p w14:paraId="1C2E20F3" w14:textId="77777777" w:rsidR="00B93237" w:rsidRPr="00054C47" w:rsidRDefault="00BA0DE8" w:rsidP="00B93237">
      <w:pPr>
        <w:pStyle w:val="Loendilik"/>
        <w:ind w:left="709"/>
        <w:jc w:val="both"/>
        <w:rPr>
          <w:rFonts w:ascii="Times New Roman" w:hAnsi="Times New Roman" w:cs="Times New Roman"/>
          <w:sz w:val="24"/>
          <w:szCs w:val="24"/>
        </w:rPr>
      </w:pPr>
      <w:r w:rsidRPr="00054C47">
        <w:rPr>
          <w:rFonts w:ascii="Times New Roman" w:hAnsi="Times New Roman" w:cs="Times New Roman"/>
          <w:sz w:val="24"/>
          <w:szCs w:val="24"/>
        </w:rPr>
        <w:t xml:space="preserve">Helle </w:t>
      </w:r>
      <w:proofErr w:type="spellStart"/>
      <w:r w:rsidRPr="00054C47">
        <w:rPr>
          <w:rFonts w:ascii="Times New Roman" w:hAnsi="Times New Roman" w:cs="Times New Roman"/>
          <w:sz w:val="24"/>
          <w:szCs w:val="24"/>
        </w:rPr>
        <w:t>Jürna</w:t>
      </w:r>
      <w:proofErr w:type="spellEnd"/>
      <w:r w:rsidRPr="00054C47">
        <w:rPr>
          <w:rFonts w:ascii="Times New Roman" w:hAnsi="Times New Roman" w:cs="Times New Roman"/>
          <w:sz w:val="24"/>
          <w:szCs w:val="24"/>
        </w:rPr>
        <w:t xml:space="preserve"> (tel 612 5101, </w:t>
      </w:r>
      <w:hyperlink r:id="rId16" w:history="1">
        <w:r w:rsidRPr="00054C47">
          <w:rPr>
            <w:rStyle w:val="Hperlink"/>
            <w:rFonts w:ascii="Times New Roman" w:hAnsi="Times New Roman"/>
            <w:sz w:val="24"/>
            <w:szCs w:val="24"/>
          </w:rPr>
          <w:t>helle.jyrna@siseministeerium.ee</w:t>
        </w:r>
      </w:hyperlink>
      <w:r w:rsidRPr="00054C47">
        <w:rPr>
          <w:rFonts w:ascii="Times New Roman" w:hAnsi="Times New Roman" w:cs="Times New Roman"/>
          <w:sz w:val="24"/>
          <w:szCs w:val="24"/>
        </w:rPr>
        <w:t xml:space="preserve">), </w:t>
      </w:r>
    </w:p>
    <w:p w14:paraId="5895D3B3" w14:textId="77777777" w:rsidR="00B93237" w:rsidRPr="00054C47" w:rsidRDefault="00BA0DE8" w:rsidP="00B93237">
      <w:pPr>
        <w:pStyle w:val="Loendilik"/>
        <w:ind w:left="709"/>
        <w:jc w:val="both"/>
        <w:rPr>
          <w:rFonts w:ascii="Times New Roman" w:hAnsi="Times New Roman" w:cs="Times New Roman"/>
          <w:sz w:val="24"/>
          <w:szCs w:val="24"/>
        </w:rPr>
      </w:pPr>
      <w:r w:rsidRPr="00054C47">
        <w:rPr>
          <w:rFonts w:ascii="Times New Roman" w:hAnsi="Times New Roman" w:cs="Times New Roman"/>
          <w:sz w:val="24"/>
          <w:szCs w:val="24"/>
        </w:rPr>
        <w:t xml:space="preserve">Katrin Jõesalu (tel 612 5173, </w:t>
      </w:r>
      <w:hyperlink r:id="rId17" w:history="1">
        <w:r w:rsidRPr="00054C47">
          <w:rPr>
            <w:rStyle w:val="Hperlink"/>
            <w:rFonts w:ascii="Times New Roman" w:hAnsi="Times New Roman"/>
            <w:sz w:val="24"/>
            <w:szCs w:val="24"/>
          </w:rPr>
          <w:t>katrin.joesalu@siseministeerium.ee</w:t>
        </w:r>
      </w:hyperlink>
      <w:r w:rsidRPr="00054C47">
        <w:rPr>
          <w:rFonts w:ascii="Times New Roman" w:hAnsi="Times New Roman" w:cs="Times New Roman"/>
          <w:sz w:val="24"/>
          <w:szCs w:val="24"/>
        </w:rPr>
        <w:t xml:space="preserve">) </w:t>
      </w:r>
      <w:r w:rsidR="00BF707F" w:rsidRPr="00054C47">
        <w:rPr>
          <w:rFonts w:ascii="Times New Roman" w:hAnsi="Times New Roman" w:cs="Times New Roman"/>
          <w:sz w:val="24"/>
          <w:szCs w:val="24"/>
        </w:rPr>
        <w:t xml:space="preserve">ja </w:t>
      </w:r>
    </w:p>
    <w:p w14:paraId="748DB8A8" w14:textId="73DBB375" w:rsidR="0076258D" w:rsidRPr="00054C47" w:rsidRDefault="00BF707F" w:rsidP="00B93237">
      <w:pPr>
        <w:pStyle w:val="Loendilik"/>
        <w:ind w:left="709"/>
        <w:jc w:val="both"/>
        <w:rPr>
          <w:rFonts w:ascii="Times New Roman" w:hAnsi="Times New Roman" w:cs="Times New Roman"/>
          <w:sz w:val="24"/>
          <w:szCs w:val="24"/>
        </w:rPr>
      </w:pPr>
      <w:proofErr w:type="spellStart"/>
      <w:r w:rsidRPr="00054C47">
        <w:rPr>
          <w:rFonts w:ascii="Times New Roman" w:hAnsi="Times New Roman" w:cs="Times New Roman"/>
          <w:sz w:val="24"/>
          <w:szCs w:val="24"/>
        </w:rPr>
        <w:t>Helika</w:t>
      </w:r>
      <w:proofErr w:type="spellEnd"/>
      <w:r w:rsidRPr="00054C47">
        <w:rPr>
          <w:rFonts w:ascii="Times New Roman" w:hAnsi="Times New Roman" w:cs="Times New Roman"/>
          <w:sz w:val="24"/>
          <w:szCs w:val="24"/>
        </w:rPr>
        <w:t xml:space="preserve"> Villmäe (tel 5919 3769, </w:t>
      </w:r>
      <w:hyperlink r:id="rId18" w:history="1">
        <w:r w:rsidR="001A0966" w:rsidRPr="00054C47">
          <w:rPr>
            <w:rStyle w:val="Hperlink"/>
            <w:rFonts w:ascii="Times New Roman" w:hAnsi="Times New Roman"/>
            <w:sz w:val="24"/>
            <w:szCs w:val="24"/>
          </w:rPr>
          <w:t>helika.villmae@siseministeerium.ee</w:t>
        </w:r>
      </w:hyperlink>
      <w:r w:rsidRPr="00054C47">
        <w:rPr>
          <w:rFonts w:ascii="Times New Roman" w:hAnsi="Times New Roman" w:cs="Times New Roman"/>
          <w:sz w:val="24"/>
          <w:szCs w:val="24"/>
        </w:rPr>
        <w:t>)</w:t>
      </w:r>
      <w:r w:rsidR="0076258D" w:rsidRPr="00054C47">
        <w:rPr>
          <w:rFonts w:ascii="Times New Roman" w:hAnsi="Times New Roman" w:cs="Times New Roman"/>
          <w:sz w:val="24"/>
          <w:szCs w:val="24"/>
        </w:rPr>
        <w:t>,</w:t>
      </w:r>
    </w:p>
    <w:p w14:paraId="23EF85A8" w14:textId="166E2AE6" w:rsidR="0076258D" w:rsidRPr="00054C47" w:rsidRDefault="00BF707F" w:rsidP="00B93237">
      <w:pPr>
        <w:pStyle w:val="Loendilik"/>
        <w:numPr>
          <w:ilvl w:val="0"/>
          <w:numId w:val="32"/>
        </w:numPr>
        <w:ind w:left="709"/>
        <w:jc w:val="both"/>
        <w:rPr>
          <w:rFonts w:ascii="Times New Roman" w:hAnsi="Times New Roman" w:cs="Times New Roman"/>
          <w:sz w:val="24"/>
          <w:szCs w:val="24"/>
        </w:rPr>
      </w:pPr>
      <w:bookmarkStart w:id="4" w:name="_Hlk170393032"/>
      <w:r w:rsidRPr="00054C47">
        <w:rPr>
          <w:rFonts w:ascii="Times New Roman" w:hAnsi="Times New Roman" w:cs="Times New Roman"/>
          <w:sz w:val="24"/>
          <w:szCs w:val="24"/>
        </w:rPr>
        <w:t xml:space="preserve">perekonnaseisutoimingute talituse </w:t>
      </w:r>
      <w:bookmarkEnd w:id="4"/>
      <w:r w:rsidRPr="00054C47">
        <w:rPr>
          <w:rFonts w:ascii="Times New Roman" w:hAnsi="Times New Roman" w:cs="Times New Roman"/>
          <w:sz w:val="24"/>
          <w:szCs w:val="24"/>
        </w:rPr>
        <w:t xml:space="preserve">juhataja Karin Saan (tel 5308 8393, </w:t>
      </w:r>
      <w:hyperlink r:id="rId19" w:history="1">
        <w:r w:rsidRPr="00054C47">
          <w:rPr>
            <w:rFonts w:ascii="Times New Roman" w:hAnsi="Times New Roman" w:cs="Times New Roman"/>
            <w:color w:val="0000FF"/>
            <w:sz w:val="24"/>
            <w:szCs w:val="24"/>
            <w:u w:val="single"/>
          </w:rPr>
          <w:t>karin.saan@siseministeerium.ee</w:t>
        </w:r>
      </w:hyperlink>
      <w:r w:rsidRPr="00054C47">
        <w:rPr>
          <w:rFonts w:ascii="Times New Roman" w:hAnsi="Times New Roman" w:cs="Times New Roman"/>
          <w:sz w:val="24"/>
          <w:szCs w:val="24"/>
        </w:rPr>
        <w:t>)</w:t>
      </w:r>
      <w:r w:rsidR="0076258D" w:rsidRPr="00054C47">
        <w:rPr>
          <w:rFonts w:ascii="Times New Roman" w:hAnsi="Times New Roman" w:cs="Times New Roman"/>
          <w:sz w:val="24"/>
          <w:szCs w:val="24"/>
        </w:rPr>
        <w:t>,</w:t>
      </w:r>
    </w:p>
    <w:p w14:paraId="37662F05" w14:textId="1F7A0B08" w:rsidR="00B93237" w:rsidRPr="00054C47" w:rsidRDefault="0076258D" w:rsidP="00B93237">
      <w:pPr>
        <w:pStyle w:val="Loendilik"/>
        <w:numPr>
          <w:ilvl w:val="0"/>
          <w:numId w:val="32"/>
        </w:numPr>
        <w:ind w:left="709"/>
        <w:jc w:val="both"/>
        <w:rPr>
          <w:rFonts w:ascii="Times New Roman" w:hAnsi="Times New Roman" w:cs="Times New Roman"/>
          <w:sz w:val="24"/>
          <w:szCs w:val="24"/>
        </w:rPr>
      </w:pPr>
      <w:r w:rsidRPr="00054C47">
        <w:rPr>
          <w:rFonts w:ascii="Times New Roman" w:hAnsi="Times New Roman" w:cs="Times New Roman"/>
          <w:sz w:val="24"/>
          <w:szCs w:val="24"/>
        </w:rPr>
        <w:t>perekonnaseisutoimingute talituse</w:t>
      </w:r>
      <w:r w:rsidR="00BF707F" w:rsidRPr="00054C47">
        <w:rPr>
          <w:rFonts w:ascii="Times New Roman" w:hAnsi="Times New Roman" w:cs="Times New Roman"/>
          <w:sz w:val="24"/>
          <w:szCs w:val="24"/>
        </w:rPr>
        <w:t xml:space="preserve"> </w:t>
      </w:r>
      <w:r w:rsidR="009F7877" w:rsidRPr="00054C47">
        <w:rPr>
          <w:rFonts w:ascii="Times New Roman" w:hAnsi="Times New Roman" w:cs="Times New Roman"/>
          <w:sz w:val="24"/>
          <w:szCs w:val="24"/>
        </w:rPr>
        <w:t>nõunik</w:t>
      </w:r>
      <w:r w:rsidR="006B7B9B" w:rsidRPr="00054C47">
        <w:rPr>
          <w:rFonts w:ascii="Times New Roman" w:hAnsi="Times New Roman" w:cs="Times New Roman"/>
          <w:sz w:val="24"/>
          <w:szCs w:val="24"/>
        </w:rPr>
        <w:t>ud</w:t>
      </w:r>
      <w:r w:rsidR="00B93237" w:rsidRPr="00054C47">
        <w:rPr>
          <w:rFonts w:ascii="Times New Roman" w:hAnsi="Times New Roman" w:cs="Times New Roman"/>
          <w:sz w:val="24"/>
          <w:szCs w:val="24"/>
        </w:rPr>
        <w:t>:</w:t>
      </w:r>
    </w:p>
    <w:p w14:paraId="7864F1A4" w14:textId="6CDB3B99" w:rsidR="00B93237" w:rsidRPr="00054C47" w:rsidRDefault="009F7877" w:rsidP="00B93237">
      <w:pPr>
        <w:pStyle w:val="Loendilik"/>
        <w:ind w:left="709"/>
        <w:jc w:val="both"/>
        <w:rPr>
          <w:rFonts w:ascii="Times New Roman" w:hAnsi="Times New Roman" w:cs="Times New Roman"/>
          <w:sz w:val="24"/>
          <w:szCs w:val="24"/>
        </w:rPr>
      </w:pPr>
      <w:r w:rsidRPr="00054C47">
        <w:rPr>
          <w:rFonts w:ascii="Times New Roman" w:hAnsi="Times New Roman" w:cs="Times New Roman"/>
          <w:sz w:val="24"/>
          <w:szCs w:val="24"/>
        </w:rPr>
        <w:t xml:space="preserve">Viiu-Marie </w:t>
      </w:r>
      <w:proofErr w:type="spellStart"/>
      <w:r w:rsidRPr="00054C47">
        <w:rPr>
          <w:rFonts w:ascii="Times New Roman" w:hAnsi="Times New Roman" w:cs="Times New Roman"/>
          <w:sz w:val="24"/>
          <w:szCs w:val="24"/>
        </w:rPr>
        <w:t>Fürstenberg</w:t>
      </w:r>
      <w:proofErr w:type="spellEnd"/>
      <w:r w:rsidRPr="00054C47">
        <w:rPr>
          <w:rFonts w:ascii="Times New Roman" w:hAnsi="Times New Roman" w:cs="Times New Roman"/>
          <w:sz w:val="24"/>
          <w:szCs w:val="24"/>
        </w:rPr>
        <w:t xml:space="preserve"> (tel 612 5160, </w:t>
      </w:r>
      <w:hyperlink r:id="rId20" w:history="1">
        <w:r w:rsidR="00B93237" w:rsidRPr="00054C47">
          <w:rPr>
            <w:rStyle w:val="Hperlink"/>
            <w:rFonts w:ascii="Times New Roman" w:hAnsi="Times New Roman"/>
            <w:sz w:val="24"/>
            <w:szCs w:val="24"/>
          </w:rPr>
          <w:t>viiu-marie.furstenberg@siseministeerium.ee</w:t>
        </w:r>
      </w:hyperlink>
      <w:r w:rsidR="00FF2967" w:rsidRPr="00054C47">
        <w:rPr>
          <w:rFonts w:ascii="Times New Roman" w:hAnsi="Times New Roman" w:cs="Times New Roman"/>
          <w:sz w:val="24"/>
          <w:szCs w:val="24"/>
        </w:rPr>
        <w:t>)</w:t>
      </w:r>
      <w:r w:rsidR="006B7B9B" w:rsidRPr="00054C47">
        <w:rPr>
          <w:rFonts w:ascii="Times New Roman" w:hAnsi="Times New Roman" w:cs="Times New Roman"/>
          <w:sz w:val="24"/>
          <w:szCs w:val="24"/>
        </w:rPr>
        <w:t xml:space="preserve"> ja</w:t>
      </w:r>
    </w:p>
    <w:p w14:paraId="796A33D1" w14:textId="5397256D" w:rsidR="0076258D" w:rsidRPr="00054C47" w:rsidRDefault="006B7B9B" w:rsidP="00B93237">
      <w:pPr>
        <w:pStyle w:val="Loendilik"/>
        <w:ind w:left="709"/>
        <w:jc w:val="both"/>
        <w:rPr>
          <w:rFonts w:ascii="Times New Roman" w:hAnsi="Times New Roman" w:cs="Times New Roman"/>
          <w:sz w:val="24"/>
          <w:szCs w:val="24"/>
        </w:rPr>
      </w:pPr>
      <w:r w:rsidRPr="00054C47">
        <w:rPr>
          <w:rFonts w:ascii="Times New Roman" w:hAnsi="Times New Roman" w:cs="Times New Roman"/>
          <w:sz w:val="24"/>
          <w:szCs w:val="24"/>
        </w:rPr>
        <w:t xml:space="preserve">Pille Lember (tel 612 5226, </w:t>
      </w:r>
      <w:hyperlink r:id="rId21" w:history="1">
        <w:r w:rsidRPr="00054C47">
          <w:rPr>
            <w:rStyle w:val="Hperlink"/>
            <w:rFonts w:ascii="Times New Roman" w:hAnsi="Times New Roman"/>
            <w:sz w:val="24"/>
            <w:szCs w:val="24"/>
          </w:rPr>
          <w:t>pille.lember@siseministeerium.ee</w:t>
        </w:r>
      </w:hyperlink>
      <w:r w:rsidRPr="00054C47">
        <w:rPr>
          <w:rFonts w:ascii="Times New Roman" w:hAnsi="Times New Roman" w:cs="Times New Roman"/>
          <w:sz w:val="24"/>
          <w:szCs w:val="24"/>
        </w:rPr>
        <w:t>)</w:t>
      </w:r>
      <w:r w:rsidR="0076258D" w:rsidRPr="00054C47">
        <w:rPr>
          <w:rFonts w:ascii="Times New Roman" w:hAnsi="Times New Roman" w:cs="Times New Roman"/>
          <w:sz w:val="24"/>
          <w:szCs w:val="24"/>
        </w:rPr>
        <w:t>,</w:t>
      </w:r>
    </w:p>
    <w:p w14:paraId="7E4BE680" w14:textId="0C92EF43" w:rsidR="00BF707F" w:rsidRPr="00054C47" w:rsidRDefault="0076258D" w:rsidP="00B93237">
      <w:pPr>
        <w:pStyle w:val="Loendilik"/>
        <w:numPr>
          <w:ilvl w:val="0"/>
          <w:numId w:val="32"/>
        </w:numPr>
        <w:ind w:left="709"/>
        <w:jc w:val="both"/>
        <w:rPr>
          <w:rFonts w:ascii="Times New Roman" w:hAnsi="Times New Roman" w:cs="Times New Roman"/>
          <w:sz w:val="24"/>
          <w:szCs w:val="24"/>
        </w:rPr>
      </w:pPr>
      <w:r w:rsidRPr="00054C47">
        <w:rPr>
          <w:rFonts w:ascii="Times New Roman" w:hAnsi="Times New Roman" w:cs="Times New Roman"/>
          <w:sz w:val="24"/>
          <w:szCs w:val="24"/>
        </w:rPr>
        <w:t>r</w:t>
      </w:r>
      <w:r w:rsidR="00146EAA" w:rsidRPr="00054C47">
        <w:rPr>
          <w:rFonts w:ascii="Times New Roman" w:hAnsi="Times New Roman" w:cs="Times New Roman"/>
          <w:sz w:val="24"/>
          <w:szCs w:val="24"/>
        </w:rPr>
        <w:t xml:space="preserve">ahvastikuregistri andmekvaliteedi talituse juhataja Marina </w:t>
      </w:r>
      <w:proofErr w:type="spellStart"/>
      <w:r w:rsidR="00146EAA" w:rsidRPr="00054C47">
        <w:rPr>
          <w:rFonts w:ascii="Times New Roman" w:hAnsi="Times New Roman" w:cs="Times New Roman"/>
          <w:sz w:val="24"/>
          <w:szCs w:val="24"/>
        </w:rPr>
        <w:t>Grentsman</w:t>
      </w:r>
      <w:proofErr w:type="spellEnd"/>
      <w:r w:rsidR="00146EAA" w:rsidRPr="00054C47">
        <w:rPr>
          <w:rFonts w:ascii="Times New Roman" w:hAnsi="Times New Roman" w:cs="Times New Roman"/>
          <w:sz w:val="24"/>
          <w:szCs w:val="24"/>
        </w:rPr>
        <w:t xml:space="preserve"> (tel 612 5175, </w:t>
      </w:r>
      <w:hyperlink r:id="rId22" w:history="1">
        <w:r w:rsidR="00146EAA" w:rsidRPr="00054C47">
          <w:rPr>
            <w:rStyle w:val="Hperlink"/>
            <w:rFonts w:ascii="Times New Roman" w:hAnsi="Times New Roman"/>
            <w:sz w:val="24"/>
            <w:szCs w:val="24"/>
          </w:rPr>
          <w:t>marina.grentsman@siseministeerium.ee</w:t>
        </w:r>
      </w:hyperlink>
      <w:r w:rsidR="00146EAA" w:rsidRPr="00054C47">
        <w:rPr>
          <w:rFonts w:ascii="Times New Roman" w:hAnsi="Times New Roman" w:cs="Times New Roman"/>
          <w:sz w:val="24"/>
          <w:szCs w:val="24"/>
        </w:rPr>
        <w:t>).</w:t>
      </w:r>
    </w:p>
    <w:p w14:paraId="000503C8" w14:textId="77777777" w:rsidR="00FB6F02" w:rsidRPr="00054C47" w:rsidRDefault="00FB6F02" w:rsidP="00B93237">
      <w:pPr>
        <w:pStyle w:val="Vahedeta"/>
        <w:jc w:val="both"/>
        <w:rPr>
          <w:rFonts w:ascii="Times New Roman" w:hAnsi="Times New Roman" w:cs="Times New Roman"/>
          <w:sz w:val="24"/>
          <w:szCs w:val="24"/>
        </w:rPr>
      </w:pPr>
    </w:p>
    <w:p w14:paraId="637E61BE" w14:textId="46F851D2" w:rsidR="0076258D"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 ja seletuskirja juriidilist kvaliteeti on kontrollinud Siseministeeriumi õigusosakonna õigusnõunik </w:t>
      </w:r>
      <w:r w:rsidR="0076258D" w:rsidRPr="00054C47">
        <w:rPr>
          <w:rFonts w:ascii="Times New Roman" w:hAnsi="Times New Roman" w:cs="Times New Roman"/>
          <w:sz w:val="24"/>
          <w:szCs w:val="24"/>
        </w:rPr>
        <w:t>Kertu Nurmsalu</w:t>
      </w:r>
      <w:r w:rsidRPr="00054C47">
        <w:rPr>
          <w:rFonts w:ascii="Times New Roman" w:hAnsi="Times New Roman" w:cs="Times New Roman"/>
          <w:sz w:val="24"/>
          <w:szCs w:val="24"/>
        </w:rPr>
        <w:t>(tel</w:t>
      </w:r>
      <w:r w:rsidR="0076258D" w:rsidRPr="00054C47">
        <w:rPr>
          <w:rFonts w:ascii="Times New Roman" w:hAnsi="Times New Roman" w:cs="Times New Roman"/>
          <w:sz w:val="24"/>
          <w:szCs w:val="24"/>
        </w:rPr>
        <w:t xml:space="preserve"> 612 508</w:t>
      </w:r>
      <w:r w:rsidR="00BC7271" w:rsidRPr="00054C47">
        <w:rPr>
          <w:rFonts w:ascii="Times New Roman" w:hAnsi="Times New Roman" w:cs="Times New Roman"/>
          <w:sz w:val="24"/>
          <w:szCs w:val="24"/>
        </w:rPr>
        <w:t>4</w:t>
      </w:r>
      <w:r w:rsidR="0076258D" w:rsidRPr="00054C47">
        <w:rPr>
          <w:rFonts w:ascii="Times New Roman" w:hAnsi="Times New Roman" w:cs="Times New Roman"/>
          <w:sz w:val="24"/>
          <w:szCs w:val="24"/>
        </w:rPr>
        <w:t xml:space="preserve"> </w:t>
      </w:r>
      <w:hyperlink r:id="rId23" w:history="1">
        <w:r w:rsidR="0076258D" w:rsidRPr="00054C47">
          <w:rPr>
            <w:rStyle w:val="Hperlink"/>
            <w:rFonts w:ascii="Times New Roman" w:hAnsi="Times New Roman"/>
            <w:sz w:val="24"/>
            <w:szCs w:val="24"/>
          </w:rPr>
          <w:t>kertu.nurmsalu@siseministeerium.ee</w:t>
        </w:r>
      </w:hyperlink>
      <w:r w:rsidRPr="00054C47">
        <w:rPr>
          <w:rFonts w:ascii="Times New Roman" w:hAnsi="Times New Roman" w:cs="Times New Roman"/>
          <w:sz w:val="24"/>
          <w:szCs w:val="24"/>
        </w:rPr>
        <w:t xml:space="preserve">). </w:t>
      </w:r>
    </w:p>
    <w:p w14:paraId="10617C2A" w14:textId="77777777" w:rsidR="0076258D" w:rsidRPr="00054C47" w:rsidRDefault="0076258D" w:rsidP="00FB6F02">
      <w:pPr>
        <w:pStyle w:val="Vahedeta"/>
        <w:jc w:val="both"/>
        <w:rPr>
          <w:rFonts w:ascii="Times New Roman" w:hAnsi="Times New Roman" w:cs="Times New Roman"/>
          <w:sz w:val="24"/>
          <w:szCs w:val="24"/>
        </w:rPr>
      </w:pPr>
    </w:p>
    <w:p w14:paraId="5B6EC168" w14:textId="0B163B6A"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 on keeleliselt toimetanud Siseministeeriumi õigusosakonna keeletoimetaja Heike </w:t>
      </w:r>
      <w:proofErr w:type="spellStart"/>
      <w:r w:rsidRPr="00054C47">
        <w:rPr>
          <w:rFonts w:ascii="Times New Roman" w:hAnsi="Times New Roman" w:cs="Times New Roman"/>
          <w:sz w:val="24"/>
          <w:szCs w:val="24"/>
        </w:rPr>
        <w:t>Olmre</w:t>
      </w:r>
      <w:proofErr w:type="spellEnd"/>
      <w:r w:rsidRPr="00054C47">
        <w:rPr>
          <w:rFonts w:ascii="Times New Roman" w:hAnsi="Times New Roman" w:cs="Times New Roman"/>
          <w:sz w:val="24"/>
          <w:szCs w:val="24"/>
        </w:rPr>
        <w:t xml:space="preserve"> (tel 612 5241, </w:t>
      </w:r>
      <w:hyperlink r:id="rId24" w:history="1">
        <w:r w:rsidRPr="00054C47">
          <w:rPr>
            <w:rStyle w:val="Hperlink"/>
            <w:rFonts w:ascii="Times New Roman" w:hAnsi="Times New Roman"/>
            <w:sz w:val="24"/>
            <w:szCs w:val="24"/>
          </w:rPr>
          <w:t>heike.olmre@siseministeerium.ee</w:t>
        </w:r>
      </w:hyperlink>
      <w:r w:rsidRPr="00054C47">
        <w:rPr>
          <w:rFonts w:ascii="Times New Roman" w:hAnsi="Times New Roman" w:cs="Times New Roman"/>
          <w:sz w:val="24"/>
          <w:szCs w:val="24"/>
        </w:rPr>
        <w:t>).</w:t>
      </w:r>
      <w:r w:rsidR="00694738" w:rsidRPr="00054C47">
        <w:rPr>
          <w:rFonts w:ascii="Times New Roman" w:hAnsi="Times New Roman" w:cs="Times New Roman"/>
          <w:sz w:val="24"/>
          <w:szCs w:val="24"/>
        </w:rPr>
        <w:t xml:space="preserve"> </w:t>
      </w:r>
      <w:bookmarkStart w:id="5" w:name="_Hlk172627388"/>
      <w:r w:rsidR="00694738" w:rsidRPr="00054C47">
        <w:rPr>
          <w:rFonts w:ascii="Times New Roman" w:hAnsi="Times New Roman" w:cs="Times New Roman"/>
          <w:sz w:val="24"/>
          <w:szCs w:val="24"/>
        </w:rPr>
        <w:t>Seletuskiri on keeleliselt toimetamata.</w:t>
      </w:r>
    </w:p>
    <w:bookmarkEnd w:id="5"/>
    <w:p w14:paraId="42FEA400" w14:textId="77777777" w:rsidR="00FB6F02" w:rsidRPr="00054C47" w:rsidRDefault="00FB6F02" w:rsidP="00FB6F02">
      <w:pPr>
        <w:pStyle w:val="Vahedeta"/>
        <w:jc w:val="both"/>
        <w:rPr>
          <w:rFonts w:ascii="Times New Roman" w:hAnsi="Times New Roman" w:cs="Times New Roman"/>
          <w:sz w:val="24"/>
          <w:szCs w:val="24"/>
          <w:lang w:eastAsia="et-EE"/>
        </w:rPr>
      </w:pPr>
    </w:p>
    <w:p w14:paraId="3DE666F2" w14:textId="77777777" w:rsidR="00FB6F02" w:rsidRPr="00054C47" w:rsidRDefault="00FB6F02" w:rsidP="00FB6F02">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1.3. Märkused</w:t>
      </w:r>
    </w:p>
    <w:p w14:paraId="4B082EAD" w14:textId="77777777" w:rsidR="00FB6F02" w:rsidRPr="00054C47" w:rsidRDefault="00FB6F02" w:rsidP="00FB6F02">
      <w:pPr>
        <w:pStyle w:val="Vahedeta"/>
        <w:jc w:val="both"/>
        <w:rPr>
          <w:rFonts w:ascii="Times New Roman" w:hAnsi="Times New Roman" w:cs="Times New Roman"/>
          <w:sz w:val="24"/>
          <w:szCs w:val="24"/>
        </w:rPr>
      </w:pPr>
    </w:p>
    <w:p w14:paraId="13F377BF" w14:textId="77777777"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Eelnõu ei ole seotud muu menetluses oleva eelnõuga ega Euroopa Liidu õiguse rakendamisega ega Vabariigi Valitsuse tegevusprogrammiga.</w:t>
      </w:r>
    </w:p>
    <w:p w14:paraId="7E458624" w14:textId="77777777" w:rsidR="00FB6F02" w:rsidRPr="00054C47" w:rsidRDefault="00FB6F02" w:rsidP="00FB6F02">
      <w:pPr>
        <w:pStyle w:val="Vahedeta"/>
        <w:jc w:val="both"/>
        <w:rPr>
          <w:rFonts w:ascii="Times New Roman" w:hAnsi="Times New Roman" w:cs="Times New Roman"/>
          <w:sz w:val="24"/>
          <w:szCs w:val="24"/>
        </w:rPr>
      </w:pPr>
    </w:p>
    <w:p w14:paraId="4C381647" w14:textId="06F9AC31"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Eelnõuga muudetakse</w:t>
      </w:r>
      <w:r w:rsidR="00651436" w:rsidRPr="00054C47">
        <w:rPr>
          <w:rFonts w:ascii="Times New Roman" w:hAnsi="Times New Roman" w:cs="Times New Roman"/>
          <w:sz w:val="24"/>
          <w:szCs w:val="24"/>
        </w:rPr>
        <w:t>:</w:t>
      </w:r>
    </w:p>
    <w:p w14:paraId="1EBB7DBB" w14:textId="0B02F79E" w:rsidR="00FB6F02" w:rsidRPr="00054C47" w:rsidRDefault="006B22DD"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1</w:t>
      </w:r>
      <w:r w:rsidR="00651436" w:rsidRPr="00054C47">
        <w:rPr>
          <w:rFonts w:ascii="Times New Roman" w:hAnsi="Times New Roman" w:cs="Times New Roman"/>
          <w:sz w:val="24"/>
          <w:szCs w:val="24"/>
        </w:rPr>
        <w:t>) PKTS-i avaldamismärkega RT I, 06.07.2023, 63</w:t>
      </w:r>
      <w:r w:rsidRPr="00054C47">
        <w:rPr>
          <w:rFonts w:ascii="Times New Roman" w:hAnsi="Times New Roman" w:cs="Times New Roman"/>
          <w:sz w:val="24"/>
          <w:szCs w:val="24"/>
        </w:rPr>
        <w:t>;</w:t>
      </w:r>
    </w:p>
    <w:p w14:paraId="50274849" w14:textId="0BE22432" w:rsidR="006B22DD" w:rsidRPr="00054C47" w:rsidRDefault="006B22DD"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2) RRS-i avaldamismärkega RT I, 06.07.2023, 73;.</w:t>
      </w:r>
    </w:p>
    <w:p w14:paraId="598EA634" w14:textId="77777777" w:rsidR="00651436" w:rsidRPr="00054C47" w:rsidRDefault="00651436" w:rsidP="00FB6F02">
      <w:pPr>
        <w:pStyle w:val="Vahedeta"/>
        <w:jc w:val="both"/>
        <w:rPr>
          <w:rFonts w:ascii="Times New Roman" w:hAnsi="Times New Roman" w:cs="Times New Roman"/>
          <w:sz w:val="24"/>
          <w:szCs w:val="24"/>
        </w:rPr>
      </w:pPr>
    </w:p>
    <w:p w14:paraId="19D343E8" w14:textId="77777777"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Eelnõu vastuvõtmiseks on vajalik Riigikogu poolthäälte enamus.</w:t>
      </w:r>
    </w:p>
    <w:p w14:paraId="58E0CE02" w14:textId="77777777" w:rsidR="00FB6F02" w:rsidRPr="00054C47" w:rsidRDefault="00FB6F02" w:rsidP="00FB6F02">
      <w:pPr>
        <w:pStyle w:val="Vahedeta"/>
        <w:jc w:val="both"/>
        <w:rPr>
          <w:rFonts w:ascii="Times New Roman" w:hAnsi="Times New Roman" w:cs="Times New Roman"/>
          <w:sz w:val="24"/>
          <w:szCs w:val="24"/>
        </w:rPr>
      </w:pPr>
    </w:p>
    <w:p w14:paraId="434BFB71" w14:textId="77777777" w:rsidR="00FB6F02" w:rsidRPr="00054C47" w:rsidRDefault="00FB6F02" w:rsidP="00FB6F02">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2. Seaduse eesmärk</w:t>
      </w:r>
    </w:p>
    <w:p w14:paraId="54F9FA49" w14:textId="77777777" w:rsidR="00FB6F02" w:rsidRPr="00054C47" w:rsidRDefault="00FB6F02" w:rsidP="00FB6F02">
      <w:pPr>
        <w:pStyle w:val="Vahedeta"/>
        <w:keepNext/>
        <w:jc w:val="both"/>
        <w:rPr>
          <w:rFonts w:ascii="Times New Roman" w:hAnsi="Times New Roman" w:cs="Times New Roman"/>
          <w:sz w:val="24"/>
          <w:szCs w:val="24"/>
        </w:rPr>
      </w:pPr>
    </w:p>
    <w:p w14:paraId="77F76354" w14:textId="77777777" w:rsidR="00B0566C" w:rsidRPr="0088418F" w:rsidRDefault="00B0566C" w:rsidP="00B0566C">
      <w:pPr>
        <w:jc w:val="both"/>
        <w:rPr>
          <w:sz w:val="24"/>
          <w:szCs w:val="24"/>
        </w:rPr>
      </w:pPr>
      <w:commentRangeStart w:id="6"/>
      <w:r w:rsidRPr="00054C47">
        <w:rPr>
          <w:sz w:val="24"/>
          <w:szCs w:val="24"/>
        </w:rPr>
        <w:t>Siseministeeriumi rahvastiku toimingute valdkonnas on kokku kogutud probleemid, mille lahendamine eeldab PKTS-i ja RRS-i muutmist.</w:t>
      </w:r>
      <w:commentRangeEnd w:id="6"/>
      <w:r w:rsidR="001D0911">
        <w:rPr>
          <w:rStyle w:val="Kommentaariviide"/>
          <w:rFonts w:asciiTheme="minorHAnsi" w:hAnsiTheme="minorHAnsi"/>
          <w:lang w:eastAsia="en-US"/>
        </w:rPr>
        <w:commentReference w:id="6"/>
      </w:r>
    </w:p>
    <w:p w14:paraId="3B203F03" w14:textId="77777777" w:rsidR="00C81383" w:rsidRPr="00054C47" w:rsidRDefault="00C81383" w:rsidP="00B0566C">
      <w:pPr>
        <w:jc w:val="both"/>
        <w:rPr>
          <w:sz w:val="24"/>
          <w:szCs w:val="24"/>
        </w:rPr>
      </w:pPr>
    </w:p>
    <w:p w14:paraId="47D3189D" w14:textId="77777777" w:rsidR="00C81383" w:rsidRPr="00054C47" w:rsidRDefault="00C81383" w:rsidP="00C81383">
      <w:pPr>
        <w:jc w:val="both"/>
        <w:rPr>
          <w:sz w:val="24"/>
          <w:szCs w:val="24"/>
        </w:rPr>
      </w:pPr>
      <w:r w:rsidRPr="00054C47">
        <w:rPr>
          <w:b/>
          <w:bCs/>
          <w:sz w:val="24"/>
          <w:szCs w:val="24"/>
        </w:rPr>
        <w:t>PKTS-</w:t>
      </w:r>
      <w:proofErr w:type="spellStart"/>
      <w:r w:rsidRPr="00054C47">
        <w:rPr>
          <w:b/>
          <w:bCs/>
          <w:sz w:val="24"/>
          <w:szCs w:val="24"/>
        </w:rPr>
        <w:t>is</w:t>
      </w:r>
      <w:proofErr w:type="spellEnd"/>
      <w:r w:rsidRPr="00054C47">
        <w:rPr>
          <w:b/>
          <w:bCs/>
          <w:sz w:val="24"/>
          <w:szCs w:val="24"/>
        </w:rPr>
        <w:t xml:space="preserve"> tehakse peamiselt järgmised muudatused:</w:t>
      </w:r>
    </w:p>
    <w:p w14:paraId="086420E5" w14:textId="77777777" w:rsidR="00C81383" w:rsidRPr="00054C47" w:rsidRDefault="00C81383" w:rsidP="00C81383">
      <w:pPr>
        <w:jc w:val="both"/>
        <w:rPr>
          <w:sz w:val="24"/>
          <w:szCs w:val="24"/>
        </w:rPr>
      </w:pPr>
      <w:r w:rsidRPr="00054C47">
        <w:rPr>
          <w:sz w:val="24"/>
          <w:szCs w:val="24"/>
        </w:rPr>
        <w:t>1) võimaldada kolmanda riigi kodanikul oma lapse sünni registreerimisel avaldada lapse kodakondsus;</w:t>
      </w:r>
    </w:p>
    <w:p w14:paraId="044EAD37" w14:textId="77777777" w:rsidR="00C81383" w:rsidRPr="00054C47" w:rsidRDefault="00C81383" w:rsidP="00C81383">
      <w:pPr>
        <w:jc w:val="both"/>
        <w:rPr>
          <w:sz w:val="24"/>
          <w:szCs w:val="24"/>
        </w:rPr>
      </w:pPr>
      <w:r w:rsidRPr="00054C47">
        <w:rPr>
          <w:sz w:val="24"/>
          <w:szCs w:val="24"/>
        </w:rPr>
        <w:t xml:space="preserve">2) tunnistada kehtetuks PKTS-i § 38 lõike 1 punkt 3, sest kehtiva õiguse kohaselt ei saa kohtumääruse alusel alaealise </w:t>
      </w:r>
      <w:proofErr w:type="spellStart"/>
      <w:r w:rsidRPr="00054C47">
        <w:rPr>
          <w:sz w:val="24"/>
          <w:szCs w:val="24"/>
        </w:rPr>
        <w:t>abielluja</w:t>
      </w:r>
      <w:proofErr w:type="spellEnd"/>
      <w:r w:rsidRPr="00054C47">
        <w:rPr>
          <w:sz w:val="24"/>
          <w:szCs w:val="24"/>
        </w:rPr>
        <w:t xml:space="preserve"> teovõimet laiendada;</w:t>
      </w:r>
    </w:p>
    <w:p w14:paraId="5957B70C" w14:textId="77777777" w:rsidR="00C81383" w:rsidRPr="00054C47" w:rsidRDefault="00C81383" w:rsidP="00C81383">
      <w:pPr>
        <w:jc w:val="both"/>
        <w:rPr>
          <w:sz w:val="24"/>
          <w:szCs w:val="24"/>
        </w:rPr>
      </w:pPr>
      <w:r w:rsidRPr="00054C47">
        <w:rPr>
          <w:sz w:val="24"/>
          <w:szCs w:val="24"/>
        </w:rPr>
        <w:t>3) täpsustada PKTS-i seoses tervishoiuteenuse osutaja tõendiga senise meditsiinilise sünnitõendi asemel;</w:t>
      </w:r>
    </w:p>
    <w:p w14:paraId="15163DAD" w14:textId="77777777" w:rsidR="00C81383" w:rsidRPr="00054C47" w:rsidRDefault="00C81383" w:rsidP="00C81383">
      <w:pPr>
        <w:jc w:val="both"/>
        <w:rPr>
          <w:sz w:val="24"/>
          <w:szCs w:val="24"/>
        </w:rPr>
      </w:pPr>
      <w:r w:rsidRPr="00054C47">
        <w:rPr>
          <w:sz w:val="24"/>
          <w:szCs w:val="24"/>
        </w:rPr>
        <w:t xml:space="preserve">4) viia sünni registreerimise menetlus 79-st valla- ja linnavalitsusest 16-sse maakonnakeskuse kohaliku omavalitsuse üksusesse (edaspidi </w:t>
      </w:r>
      <w:r w:rsidRPr="00054C47">
        <w:rPr>
          <w:i/>
          <w:iCs/>
          <w:sz w:val="24"/>
          <w:szCs w:val="24"/>
        </w:rPr>
        <w:t>MK KOV</w:t>
      </w:r>
      <w:r w:rsidRPr="00054C47">
        <w:rPr>
          <w:sz w:val="24"/>
          <w:szCs w:val="24"/>
        </w:rPr>
        <w:t>);</w:t>
      </w:r>
    </w:p>
    <w:p w14:paraId="1148C20F" w14:textId="77777777" w:rsidR="00C81383" w:rsidRPr="00054C47" w:rsidRDefault="00C81383" w:rsidP="00C81383">
      <w:pPr>
        <w:jc w:val="both"/>
        <w:rPr>
          <w:sz w:val="24"/>
          <w:szCs w:val="24"/>
        </w:rPr>
      </w:pPr>
      <w:r w:rsidRPr="00054C47">
        <w:rPr>
          <w:sz w:val="24"/>
          <w:szCs w:val="24"/>
        </w:rPr>
        <w:t>5) luua regulatsioon sünni registreerimiseks, kui laps sündis tervishoiuteenuse osutaja juuresolekuta ning puudub sündi tõendav tervishoiuteenuse osutaja tõend;</w:t>
      </w:r>
    </w:p>
    <w:p w14:paraId="2F49735F" w14:textId="77777777" w:rsidR="00C81383" w:rsidRPr="00054C47" w:rsidRDefault="00C81383" w:rsidP="00C81383">
      <w:pPr>
        <w:jc w:val="both"/>
        <w:rPr>
          <w:sz w:val="24"/>
          <w:szCs w:val="24"/>
        </w:rPr>
      </w:pPr>
      <w:r w:rsidRPr="00054C47">
        <w:rPr>
          <w:sz w:val="24"/>
          <w:szCs w:val="24"/>
        </w:rPr>
        <w:t>6) laiendada tõendite väljastamisel vähemalt 15-aastase alaealise haldusteovõimet.</w:t>
      </w:r>
    </w:p>
    <w:p w14:paraId="2FDBC6A6" w14:textId="77777777" w:rsidR="00C81383" w:rsidRPr="00054C47" w:rsidRDefault="00C81383" w:rsidP="00C81383">
      <w:pPr>
        <w:pStyle w:val="Vahedeta"/>
        <w:jc w:val="both"/>
        <w:rPr>
          <w:rFonts w:ascii="Times New Roman" w:hAnsi="Times New Roman" w:cs="Times New Roman"/>
          <w:sz w:val="24"/>
          <w:szCs w:val="24"/>
        </w:rPr>
      </w:pPr>
    </w:p>
    <w:p w14:paraId="1D609E8E" w14:textId="77777777" w:rsidR="00C81383" w:rsidRPr="00054C47" w:rsidRDefault="00C81383" w:rsidP="00C81383">
      <w:pPr>
        <w:pStyle w:val="Vahedeta"/>
        <w:jc w:val="both"/>
        <w:rPr>
          <w:rFonts w:ascii="Times New Roman" w:hAnsi="Times New Roman" w:cs="Times New Roman"/>
          <w:sz w:val="24"/>
          <w:szCs w:val="24"/>
        </w:rPr>
      </w:pPr>
      <w:r w:rsidRPr="00054C47">
        <w:rPr>
          <w:rFonts w:ascii="Times New Roman" w:hAnsi="Times New Roman" w:cs="Times New Roman"/>
          <w:sz w:val="24"/>
          <w:szCs w:val="24"/>
        </w:rPr>
        <w:t>Muudatused on vajalikud õiguse kooskõlla viimiseks praktikaga, samuti olemasoleva regulatsiooni täiendamiseks olukordades, mida ei saa lahendada mitteregulatiivselt.</w:t>
      </w:r>
    </w:p>
    <w:p w14:paraId="0C77C395" w14:textId="77777777" w:rsidR="00C81383" w:rsidRPr="00054C47" w:rsidRDefault="00C81383" w:rsidP="00B0566C">
      <w:pPr>
        <w:jc w:val="both"/>
        <w:rPr>
          <w:sz w:val="24"/>
          <w:szCs w:val="24"/>
        </w:rPr>
      </w:pPr>
    </w:p>
    <w:p w14:paraId="71F1BED4" w14:textId="77777777" w:rsidR="00B0566C" w:rsidRPr="00054C47" w:rsidRDefault="00B0566C" w:rsidP="00B0566C">
      <w:pPr>
        <w:jc w:val="both"/>
        <w:rPr>
          <w:sz w:val="24"/>
          <w:szCs w:val="24"/>
        </w:rPr>
      </w:pPr>
      <w:r w:rsidRPr="00054C47">
        <w:rPr>
          <w:b/>
          <w:bCs/>
          <w:sz w:val="24"/>
          <w:szCs w:val="24"/>
        </w:rPr>
        <w:t>RRS-</w:t>
      </w:r>
      <w:proofErr w:type="spellStart"/>
      <w:r w:rsidRPr="00054C47">
        <w:rPr>
          <w:b/>
          <w:bCs/>
          <w:sz w:val="24"/>
          <w:szCs w:val="24"/>
        </w:rPr>
        <w:t>is</w:t>
      </w:r>
      <w:proofErr w:type="spellEnd"/>
      <w:r w:rsidRPr="00054C47">
        <w:rPr>
          <w:b/>
          <w:bCs/>
          <w:sz w:val="24"/>
          <w:szCs w:val="24"/>
        </w:rPr>
        <w:t xml:space="preserve"> tehakse peamiselt järgmised muudatused:</w:t>
      </w:r>
    </w:p>
    <w:p w14:paraId="6232B111" w14:textId="77777777" w:rsidR="00B0566C" w:rsidRPr="00054C47" w:rsidRDefault="00B0566C" w:rsidP="00B0566C">
      <w:pPr>
        <w:jc w:val="both"/>
        <w:rPr>
          <w:sz w:val="24"/>
          <w:szCs w:val="24"/>
        </w:rPr>
      </w:pPr>
      <w:r w:rsidRPr="00054C47">
        <w:rPr>
          <w:sz w:val="24"/>
          <w:szCs w:val="24"/>
        </w:rPr>
        <w:t xml:space="preserve">1) võimaldada registreerida lapse elukoht </w:t>
      </w:r>
      <w:proofErr w:type="spellStart"/>
      <w:r w:rsidRPr="00054C47">
        <w:rPr>
          <w:sz w:val="24"/>
          <w:szCs w:val="24"/>
        </w:rPr>
        <w:t>KOV-i</w:t>
      </w:r>
      <w:proofErr w:type="spellEnd"/>
      <w:r w:rsidRPr="00054C47">
        <w:rPr>
          <w:sz w:val="24"/>
          <w:szCs w:val="24"/>
        </w:rPr>
        <w:t xml:space="preserve"> algatusel teatud tingimustel ilma teise vanema nõusolekuta;</w:t>
      </w:r>
    </w:p>
    <w:p w14:paraId="4DBFC24D" w14:textId="77777777" w:rsidR="00B0566C" w:rsidRPr="00054C47" w:rsidRDefault="00B0566C" w:rsidP="00B0566C">
      <w:pPr>
        <w:jc w:val="both"/>
        <w:rPr>
          <w:sz w:val="24"/>
          <w:szCs w:val="24"/>
        </w:rPr>
      </w:pPr>
      <w:r w:rsidRPr="00054C47">
        <w:rPr>
          <w:sz w:val="24"/>
          <w:szCs w:val="24"/>
        </w:rPr>
        <w:t>2) laiendada teatud rahvastiku toimingute menetlustes vähemalt 15-aastase alaealise haldusteovõimet;</w:t>
      </w:r>
    </w:p>
    <w:p w14:paraId="508DD7BE" w14:textId="77777777" w:rsidR="00B0566C" w:rsidRPr="00054C47" w:rsidRDefault="00B0566C" w:rsidP="00B0566C">
      <w:pPr>
        <w:jc w:val="both"/>
        <w:rPr>
          <w:sz w:val="24"/>
          <w:szCs w:val="24"/>
        </w:rPr>
      </w:pPr>
      <w:r w:rsidRPr="00054C47">
        <w:rPr>
          <w:sz w:val="24"/>
          <w:szCs w:val="24"/>
        </w:rPr>
        <w:t xml:space="preserve">3) pikendada Euroopa Liidu muu liikmesriigi, Euroopa Majanduspiirkonna liikmesriigi või Šveitsi Konföderatsiooni kodaniku (edaspidi </w:t>
      </w:r>
      <w:r w:rsidRPr="00054C47">
        <w:rPr>
          <w:i/>
          <w:iCs/>
          <w:sz w:val="24"/>
          <w:szCs w:val="24"/>
        </w:rPr>
        <w:t>EL-i kodanik</w:t>
      </w:r>
      <w:r w:rsidRPr="00054C47">
        <w:rPr>
          <w:sz w:val="24"/>
          <w:szCs w:val="24"/>
        </w:rPr>
        <w:t xml:space="preserve">) perekonnaliikme rahvastikuregistri (edaspidi </w:t>
      </w:r>
      <w:r w:rsidRPr="00054C47">
        <w:rPr>
          <w:i/>
          <w:iCs/>
          <w:sz w:val="24"/>
          <w:szCs w:val="24"/>
        </w:rPr>
        <w:t>RR</w:t>
      </w:r>
      <w:r w:rsidRPr="00054C47">
        <w:rPr>
          <w:sz w:val="24"/>
          <w:szCs w:val="24"/>
        </w:rPr>
        <w:t xml:space="preserve">) </w:t>
      </w:r>
      <w:proofErr w:type="spellStart"/>
      <w:r w:rsidRPr="00054C47">
        <w:rPr>
          <w:sz w:val="24"/>
          <w:szCs w:val="24"/>
        </w:rPr>
        <w:t>subjektsust</w:t>
      </w:r>
      <w:proofErr w:type="spellEnd"/>
      <w:r w:rsidRPr="00054C47">
        <w:rPr>
          <w:sz w:val="24"/>
          <w:szCs w:val="24"/>
        </w:rPr>
        <w:t xml:space="preserve"> pärast elamisõiguse lõppemist analoogselt kolmanda riigi kodanikega;</w:t>
      </w:r>
    </w:p>
    <w:p w14:paraId="6C9A70B5" w14:textId="77777777" w:rsidR="00B0566C" w:rsidRPr="00054C47" w:rsidRDefault="00B0566C" w:rsidP="00B0566C">
      <w:pPr>
        <w:jc w:val="both"/>
        <w:rPr>
          <w:sz w:val="24"/>
          <w:szCs w:val="24"/>
        </w:rPr>
      </w:pPr>
      <w:r w:rsidRPr="00054C47">
        <w:rPr>
          <w:sz w:val="24"/>
          <w:szCs w:val="24"/>
        </w:rPr>
        <w:lastRenderedPageBreak/>
        <w:t xml:space="preserve">4) võimaldada lõpetada isiku elukoha andmete kehtivus, kui isiku elukoha aadressina on </w:t>
      </w:r>
      <w:proofErr w:type="spellStart"/>
      <w:r w:rsidRPr="00054C47">
        <w:rPr>
          <w:sz w:val="24"/>
          <w:szCs w:val="24"/>
        </w:rPr>
        <w:t>RR-i</w:t>
      </w:r>
      <w:proofErr w:type="spellEnd"/>
      <w:r w:rsidRPr="00054C47">
        <w:rPr>
          <w:sz w:val="24"/>
          <w:szCs w:val="24"/>
        </w:rPr>
        <w:t xml:space="preserve"> kantud aadress, mis puudub aadressiandmete süsteemi infosüsteemis (edaspidi </w:t>
      </w:r>
      <w:proofErr w:type="spellStart"/>
      <w:r w:rsidRPr="00054C47">
        <w:rPr>
          <w:i/>
          <w:iCs/>
          <w:sz w:val="24"/>
          <w:szCs w:val="24"/>
        </w:rPr>
        <w:t>ADS-i</w:t>
      </w:r>
      <w:proofErr w:type="spellEnd"/>
      <w:r w:rsidRPr="00054C47">
        <w:rPr>
          <w:i/>
          <w:iCs/>
          <w:sz w:val="24"/>
          <w:szCs w:val="24"/>
        </w:rPr>
        <w:t xml:space="preserve"> infosüsteem</w:t>
      </w:r>
      <w:r w:rsidRPr="00054C47">
        <w:rPr>
          <w:sz w:val="24"/>
          <w:szCs w:val="24"/>
        </w:rPr>
        <w:t>);</w:t>
      </w:r>
    </w:p>
    <w:p w14:paraId="7BE2C40A" w14:textId="77777777" w:rsidR="00B0566C" w:rsidRPr="00054C47" w:rsidRDefault="00B0566C" w:rsidP="00B0566C">
      <w:pPr>
        <w:jc w:val="both"/>
        <w:rPr>
          <w:sz w:val="24"/>
          <w:szCs w:val="24"/>
        </w:rPr>
      </w:pPr>
      <w:r w:rsidRPr="00054C47">
        <w:rPr>
          <w:sz w:val="24"/>
          <w:szCs w:val="24"/>
        </w:rPr>
        <w:t>5) võimaldada moodustada EL-i kodanikule isikukood elukoha registreerimise menetluses ilma eraldi isikukoodi andmise menetlust läbi viimata;</w:t>
      </w:r>
    </w:p>
    <w:p w14:paraId="4587B03D" w14:textId="77777777" w:rsidR="00B0566C" w:rsidRPr="00054C47" w:rsidRDefault="00B0566C" w:rsidP="00B0566C">
      <w:pPr>
        <w:jc w:val="both"/>
        <w:rPr>
          <w:sz w:val="24"/>
          <w:szCs w:val="24"/>
        </w:rPr>
      </w:pPr>
      <w:r w:rsidRPr="00054C47">
        <w:rPr>
          <w:sz w:val="24"/>
          <w:szCs w:val="24"/>
        </w:rPr>
        <w:t>6) lihtsustada EL-i kodaniku elukoha registreerimiseks elukohateate esitamist, kui EL-i kodanik registreerib oma elukoha Eestist välisriiki;</w:t>
      </w:r>
    </w:p>
    <w:p w14:paraId="0180F0B3" w14:textId="77777777" w:rsidR="00B0566C" w:rsidRPr="00054C47" w:rsidRDefault="00B0566C" w:rsidP="00B0566C">
      <w:pPr>
        <w:jc w:val="both"/>
        <w:rPr>
          <w:sz w:val="24"/>
          <w:szCs w:val="24"/>
        </w:rPr>
      </w:pPr>
      <w:r w:rsidRPr="00054C47">
        <w:rPr>
          <w:sz w:val="24"/>
          <w:szCs w:val="24"/>
        </w:rPr>
        <w:t xml:space="preserve">7) võimaldada RRS-i § 100 lõikes 1 sätestatud </w:t>
      </w:r>
      <w:commentRangeStart w:id="7"/>
      <w:r w:rsidRPr="00054C47">
        <w:rPr>
          <w:sz w:val="24"/>
          <w:szCs w:val="24"/>
        </w:rPr>
        <w:t>kontaktandmetele juurdepääs õigustatud huvi korral;</w:t>
      </w:r>
      <w:commentRangeEnd w:id="7"/>
      <w:r w:rsidR="001D0911">
        <w:rPr>
          <w:rStyle w:val="Kommentaariviide"/>
          <w:rFonts w:asciiTheme="minorHAnsi" w:hAnsiTheme="minorHAnsi"/>
          <w:lang w:eastAsia="en-US"/>
        </w:rPr>
        <w:commentReference w:id="7"/>
      </w:r>
    </w:p>
    <w:p w14:paraId="4A9EC304" w14:textId="77777777" w:rsidR="00B0566C" w:rsidRPr="00054C47" w:rsidRDefault="00B0566C" w:rsidP="00B0566C">
      <w:pPr>
        <w:jc w:val="both"/>
        <w:rPr>
          <w:sz w:val="24"/>
          <w:szCs w:val="24"/>
        </w:rPr>
      </w:pPr>
      <w:r w:rsidRPr="00054C47">
        <w:rPr>
          <w:sz w:val="24"/>
          <w:szCs w:val="24"/>
        </w:rPr>
        <w:t xml:space="preserve">8) võimaldada kontaktandmete või lisa-aadressi </w:t>
      </w:r>
      <w:proofErr w:type="spellStart"/>
      <w:r w:rsidRPr="00054C47">
        <w:rPr>
          <w:sz w:val="24"/>
          <w:szCs w:val="24"/>
        </w:rPr>
        <w:t>RR-i</w:t>
      </w:r>
      <w:proofErr w:type="spellEnd"/>
      <w:r w:rsidRPr="00054C47">
        <w:rPr>
          <w:sz w:val="24"/>
          <w:szCs w:val="24"/>
        </w:rPr>
        <w:t xml:space="preserve"> kandmist, kui samad andmed on juba </w:t>
      </w:r>
      <w:proofErr w:type="spellStart"/>
      <w:r w:rsidRPr="00054C47">
        <w:rPr>
          <w:sz w:val="24"/>
          <w:szCs w:val="24"/>
        </w:rPr>
        <w:t>RR-is</w:t>
      </w:r>
      <w:proofErr w:type="spellEnd"/>
      <w:r w:rsidRPr="00054C47">
        <w:rPr>
          <w:sz w:val="24"/>
          <w:szCs w:val="24"/>
        </w:rPr>
        <w:t xml:space="preserve"> olemas;</w:t>
      </w:r>
    </w:p>
    <w:p w14:paraId="47AC4EF0" w14:textId="3FB431A6" w:rsidR="00B0566C" w:rsidRPr="00054C47" w:rsidRDefault="00B0566C" w:rsidP="00B0566C">
      <w:pPr>
        <w:jc w:val="both"/>
        <w:rPr>
          <w:sz w:val="24"/>
          <w:szCs w:val="24"/>
        </w:rPr>
      </w:pPr>
      <w:r w:rsidRPr="00054C47">
        <w:rPr>
          <w:sz w:val="24"/>
          <w:szCs w:val="24"/>
        </w:rPr>
        <w:t xml:space="preserve">9) võimaldada </w:t>
      </w:r>
      <w:proofErr w:type="spellStart"/>
      <w:r w:rsidRPr="00054C47">
        <w:rPr>
          <w:sz w:val="24"/>
          <w:szCs w:val="24"/>
        </w:rPr>
        <w:t>RR-is</w:t>
      </w:r>
      <w:proofErr w:type="spellEnd"/>
      <w:r w:rsidRPr="00054C47">
        <w:rPr>
          <w:sz w:val="24"/>
          <w:szCs w:val="24"/>
        </w:rPr>
        <w:t xml:space="preserve"> määrata kuni </w:t>
      </w:r>
      <w:r w:rsidR="00F247C4" w:rsidRPr="00054C47">
        <w:rPr>
          <w:sz w:val="24"/>
          <w:szCs w:val="24"/>
        </w:rPr>
        <w:t>12</w:t>
      </w:r>
      <w:r w:rsidRPr="00054C47">
        <w:rPr>
          <w:sz w:val="24"/>
          <w:szCs w:val="24"/>
        </w:rPr>
        <w:t>–aastase lapse haridustasemeks automaatselt „hariduseta/alusharidus“;</w:t>
      </w:r>
    </w:p>
    <w:p w14:paraId="385D345D" w14:textId="77777777" w:rsidR="00B0566C" w:rsidRPr="00054C47" w:rsidRDefault="00B0566C" w:rsidP="00B0566C">
      <w:pPr>
        <w:jc w:val="both"/>
        <w:rPr>
          <w:sz w:val="24"/>
          <w:szCs w:val="24"/>
        </w:rPr>
      </w:pPr>
      <w:commentRangeStart w:id="8"/>
      <w:r w:rsidRPr="00054C47">
        <w:rPr>
          <w:sz w:val="24"/>
          <w:szCs w:val="24"/>
        </w:rPr>
        <w:t>10) täpsustada RRS-i § 53 lõikes 1</w:t>
      </w:r>
      <w:r w:rsidRPr="00054C47">
        <w:rPr>
          <w:sz w:val="24"/>
          <w:szCs w:val="24"/>
          <w:vertAlign w:val="superscript"/>
        </w:rPr>
        <w:t>3</w:t>
      </w:r>
      <w:r w:rsidRPr="00054C47">
        <w:rPr>
          <w:sz w:val="24"/>
          <w:szCs w:val="24"/>
        </w:rPr>
        <w:t xml:space="preserve"> sätestatud volitusnormi;</w:t>
      </w:r>
      <w:commentRangeEnd w:id="8"/>
      <w:r w:rsidR="001D0911">
        <w:rPr>
          <w:rStyle w:val="Kommentaariviide"/>
          <w:rFonts w:asciiTheme="minorHAnsi" w:hAnsiTheme="minorHAnsi"/>
          <w:lang w:eastAsia="en-US"/>
        </w:rPr>
        <w:commentReference w:id="8"/>
      </w:r>
    </w:p>
    <w:p w14:paraId="6AAEB231" w14:textId="77777777" w:rsidR="00B0566C" w:rsidRPr="00054C47" w:rsidRDefault="00B0566C" w:rsidP="00B0566C">
      <w:pPr>
        <w:jc w:val="both"/>
        <w:rPr>
          <w:sz w:val="24"/>
          <w:szCs w:val="24"/>
        </w:rPr>
      </w:pPr>
      <w:r w:rsidRPr="00054C47">
        <w:rPr>
          <w:sz w:val="24"/>
          <w:szCs w:val="24"/>
        </w:rPr>
        <w:t xml:space="preserve">11) muuta välisriigi aadressi </w:t>
      </w:r>
      <w:proofErr w:type="spellStart"/>
      <w:r w:rsidRPr="00054C47">
        <w:rPr>
          <w:sz w:val="24"/>
          <w:szCs w:val="24"/>
        </w:rPr>
        <w:t>RR-i</w:t>
      </w:r>
      <w:proofErr w:type="spellEnd"/>
      <w:r w:rsidRPr="00054C47">
        <w:rPr>
          <w:sz w:val="24"/>
          <w:szCs w:val="24"/>
        </w:rPr>
        <w:t xml:space="preserve"> kandmise reegleid;</w:t>
      </w:r>
    </w:p>
    <w:p w14:paraId="4AF6FCE8" w14:textId="77777777" w:rsidR="00B0566C" w:rsidRPr="00054C47" w:rsidRDefault="00B0566C" w:rsidP="00B0566C">
      <w:pPr>
        <w:jc w:val="both"/>
        <w:rPr>
          <w:sz w:val="24"/>
          <w:szCs w:val="24"/>
        </w:rPr>
      </w:pPr>
      <w:r w:rsidRPr="00054C47">
        <w:rPr>
          <w:sz w:val="24"/>
          <w:szCs w:val="24"/>
        </w:rPr>
        <w:t>12) tunnistada kehtetuks RRS-i § 82, mille kohaselt esitatakse elukohateade avalikku ülesannet täitvale asutusele ja isikule;</w:t>
      </w:r>
    </w:p>
    <w:p w14:paraId="00513AD5" w14:textId="77777777" w:rsidR="00B0566C" w:rsidRPr="00054C47" w:rsidRDefault="00B0566C" w:rsidP="00B0566C">
      <w:pPr>
        <w:jc w:val="both"/>
        <w:rPr>
          <w:sz w:val="24"/>
          <w:szCs w:val="24"/>
        </w:rPr>
      </w:pPr>
      <w:r w:rsidRPr="00054C47">
        <w:rPr>
          <w:sz w:val="24"/>
          <w:szCs w:val="24"/>
        </w:rPr>
        <w:t>13) RRS-i § 100 muutmine seoses sellega, kes saab esitada kontaktandmeid ja lisa-aadressi avalikku ülesannet täitvale asutusele või isikule;</w:t>
      </w:r>
    </w:p>
    <w:p w14:paraId="2AEA1C7B" w14:textId="42B2DF4A" w:rsidR="00585BDB" w:rsidRPr="00054C47" w:rsidRDefault="00B0566C" w:rsidP="00B0566C">
      <w:pPr>
        <w:jc w:val="both"/>
        <w:rPr>
          <w:sz w:val="24"/>
          <w:szCs w:val="24"/>
        </w:rPr>
      </w:pPr>
      <w:r w:rsidRPr="00054C47">
        <w:rPr>
          <w:sz w:val="24"/>
          <w:szCs w:val="24"/>
        </w:rPr>
        <w:t xml:space="preserve">14) </w:t>
      </w:r>
      <w:r w:rsidR="00585BDB" w:rsidRPr="00054C47">
        <w:rPr>
          <w:sz w:val="24"/>
          <w:szCs w:val="24"/>
        </w:rPr>
        <w:t xml:space="preserve">lõpetada </w:t>
      </w:r>
      <w:proofErr w:type="spellStart"/>
      <w:r w:rsidR="00A967FD">
        <w:rPr>
          <w:sz w:val="24"/>
          <w:szCs w:val="24"/>
        </w:rPr>
        <w:t>RR-i</w:t>
      </w:r>
      <w:proofErr w:type="spellEnd"/>
      <w:r w:rsidR="00A967FD" w:rsidRPr="00054C47">
        <w:rPr>
          <w:sz w:val="24"/>
          <w:szCs w:val="24"/>
        </w:rPr>
        <w:t xml:space="preserve"> </w:t>
      </w:r>
      <w:r w:rsidR="00585BDB" w:rsidRPr="00054C47">
        <w:rPr>
          <w:sz w:val="24"/>
          <w:szCs w:val="24"/>
        </w:rPr>
        <w:t>alla 15-aastase isiku kontaktandmete kogumine ja sinna seni kantud kontaktandmete kehtivus;</w:t>
      </w:r>
    </w:p>
    <w:p w14:paraId="474ABC18" w14:textId="690DA75D" w:rsidR="00B0566C" w:rsidRPr="00054C47" w:rsidRDefault="00585BDB" w:rsidP="00B0566C">
      <w:pPr>
        <w:jc w:val="both"/>
        <w:rPr>
          <w:sz w:val="24"/>
          <w:szCs w:val="24"/>
        </w:rPr>
      </w:pPr>
      <w:r w:rsidRPr="00054C47">
        <w:rPr>
          <w:sz w:val="24"/>
          <w:szCs w:val="24"/>
        </w:rPr>
        <w:t xml:space="preserve">15) </w:t>
      </w:r>
      <w:r w:rsidR="00B0566C" w:rsidRPr="00054C47">
        <w:rPr>
          <w:sz w:val="24"/>
          <w:szCs w:val="24"/>
        </w:rPr>
        <w:t xml:space="preserve">võimaldada surnud isiku isikuandmetele isikuandmete kaitse seaduse (edaspidi </w:t>
      </w:r>
      <w:r w:rsidR="00B0566C" w:rsidRPr="00054C47">
        <w:rPr>
          <w:i/>
          <w:iCs/>
          <w:sz w:val="24"/>
          <w:szCs w:val="24"/>
        </w:rPr>
        <w:t>IKS</w:t>
      </w:r>
      <w:r w:rsidR="00B0566C" w:rsidRPr="00054C47">
        <w:rPr>
          <w:sz w:val="24"/>
          <w:szCs w:val="24"/>
        </w:rPr>
        <w:t>) § 9 lõikes 4 nimetatud ulatuses juurdepääsu avalikult kasutamiseks.</w:t>
      </w:r>
    </w:p>
    <w:p w14:paraId="1E48C459" w14:textId="4EFD4DC9" w:rsidR="00FB6F02" w:rsidRPr="00054C47" w:rsidRDefault="00FB6F02" w:rsidP="00FB6F02">
      <w:pPr>
        <w:pStyle w:val="Vahedeta"/>
        <w:jc w:val="both"/>
        <w:rPr>
          <w:rFonts w:ascii="Times New Roman" w:hAnsi="Times New Roman" w:cs="Times New Roman"/>
          <w:sz w:val="24"/>
          <w:szCs w:val="24"/>
        </w:rPr>
      </w:pPr>
      <w:bookmarkStart w:id="9" w:name="_Hlk172820311"/>
    </w:p>
    <w:p w14:paraId="68A14E37" w14:textId="77777777" w:rsidR="00FB6F02" w:rsidRPr="00054C47" w:rsidRDefault="00FB6F02" w:rsidP="00FB6F02">
      <w:pPr>
        <w:pStyle w:val="Vahedeta"/>
        <w:jc w:val="both"/>
        <w:rPr>
          <w:rFonts w:ascii="Times New Roman" w:eastAsia="Times New Roman" w:hAnsi="Times New Roman" w:cs="Times New Roman"/>
          <w:b/>
          <w:bCs/>
          <w:kern w:val="1"/>
          <w:sz w:val="24"/>
          <w:szCs w:val="24"/>
          <w:lang w:eastAsia="zh-CN"/>
        </w:rPr>
      </w:pPr>
      <w:r w:rsidRPr="00054C47">
        <w:rPr>
          <w:rFonts w:ascii="Times New Roman" w:eastAsia="Times New Roman" w:hAnsi="Times New Roman" w:cs="Times New Roman"/>
          <w:b/>
          <w:bCs/>
          <w:kern w:val="1"/>
          <w:sz w:val="24"/>
          <w:szCs w:val="24"/>
          <w:lang w:eastAsia="zh-CN"/>
        </w:rPr>
        <w:t>2.2. Väljatöötamiskavatsuse koostamine</w:t>
      </w:r>
    </w:p>
    <w:p w14:paraId="0F42838D" w14:textId="77777777" w:rsidR="00FB6F02" w:rsidRPr="00054C47" w:rsidRDefault="00FB6F02" w:rsidP="00FB6F02">
      <w:pPr>
        <w:pStyle w:val="Vahedeta"/>
        <w:jc w:val="both"/>
        <w:rPr>
          <w:rFonts w:ascii="Times New Roman" w:eastAsia="Times New Roman" w:hAnsi="Times New Roman" w:cs="Times New Roman"/>
          <w:kern w:val="1"/>
          <w:sz w:val="24"/>
          <w:szCs w:val="24"/>
          <w:lang w:eastAsia="zh-CN"/>
        </w:rPr>
      </w:pPr>
    </w:p>
    <w:p w14:paraId="209BB5AF" w14:textId="1829EA23" w:rsidR="009D63E1" w:rsidRPr="00054C47" w:rsidRDefault="009D63E1" w:rsidP="00FB6F02">
      <w:pPr>
        <w:pStyle w:val="Vahedeta"/>
        <w:jc w:val="both"/>
        <w:rPr>
          <w:rFonts w:ascii="Times New Roman" w:hAnsi="Times New Roman" w:cs="Times New Roman"/>
          <w:sz w:val="24"/>
          <w:szCs w:val="24"/>
        </w:rPr>
      </w:pPr>
      <w:commentRangeStart w:id="10"/>
      <w:r w:rsidRPr="00054C47">
        <w:rPr>
          <w:rFonts w:ascii="Times New Roman" w:hAnsi="Times New Roman" w:cs="Times New Roman"/>
          <w:sz w:val="24"/>
          <w:szCs w:val="24"/>
        </w:rPr>
        <w:t>2023. aasta mais e</w:t>
      </w:r>
      <w:r w:rsidR="00DF05AF" w:rsidRPr="00054C47">
        <w:rPr>
          <w:rFonts w:ascii="Times New Roman" w:hAnsi="Times New Roman" w:cs="Times New Roman"/>
          <w:sz w:val="24"/>
          <w:szCs w:val="24"/>
        </w:rPr>
        <w:t>dastas Siseministeerium</w:t>
      </w:r>
      <w:r w:rsidRPr="00054C47">
        <w:rPr>
          <w:rFonts w:ascii="Times New Roman" w:hAnsi="Times New Roman" w:cs="Times New Roman"/>
          <w:sz w:val="24"/>
          <w:szCs w:val="24"/>
        </w:rPr>
        <w:t xml:space="preserve"> </w:t>
      </w:r>
      <w:proofErr w:type="spellStart"/>
      <w:r w:rsidRPr="00054C47">
        <w:rPr>
          <w:rFonts w:ascii="Times New Roman" w:hAnsi="Times New Roman" w:cs="Times New Roman"/>
          <w:sz w:val="24"/>
          <w:szCs w:val="24"/>
        </w:rPr>
        <w:t>EIS-i</w:t>
      </w:r>
      <w:proofErr w:type="spellEnd"/>
      <w:r w:rsidRPr="00054C47">
        <w:rPr>
          <w:rFonts w:ascii="Times New Roman" w:hAnsi="Times New Roman" w:cs="Times New Roman"/>
          <w:sz w:val="24"/>
          <w:szCs w:val="24"/>
        </w:rPr>
        <w:t xml:space="preserve"> kooskõlastamisele</w:t>
      </w:r>
      <w:r w:rsidR="00DF05AF" w:rsidRPr="00054C47">
        <w:rPr>
          <w:rFonts w:ascii="Times New Roman" w:hAnsi="Times New Roman" w:cs="Times New Roman"/>
          <w:sz w:val="24"/>
          <w:szCs w:val="24"/>
        </w:rPr>
        <w:t xml:space="preserve"> väljatöötamise kavatsuse </w:t>
      </w:r>
      <w:r w:rsidRPr="00054C47">
        <w:rPr>
          <w:rFonts w:ascii="Times New Roman" w:hAnsi="Times New Roman" w:cs="Times New Roman"/>
          <w:sz w:val="24"/>
          <w:szCs w:val="24"/>
        </w:rPr>
        <w:t>„Rahvastiku toimingute valdkonnaga seotud seaduste muutmise seaduse eelnõu väljatöötamise kavatsus“</w:t>
      </w:r>
      <w:r w:rsidRPr="00054C47">
        <w:rPr>
          <w:rStyle w:val="Allmrkuseviide"/>
          <w:rFonts w:ascii="Times New Roman" w:hAnsi="Times New Roman" w:cs="Times New Roman"/>
          <w:sz w:val="24"/>
          <w:szCs w:val="24"/>
        </w:rPr>
        <w:footnoteReference w:id="1"/>
      </w:r>
      <w:r w:rsidR="00166645" w:rsidRPr="00054C47">
        <w:rPr>
          <w:rFonts w:ascii="Times New Roman" w:hAnsi="Times New Roman" w:cs="Times New Roman"/>
          <w:sz w:val="24"/>
          <w:szCs w:val="24"/>
        </w:rPr>
        <w:t xml:space="preserve"> (edaspidi </w:t>
      </w:r>
      <w:r w:rsidR="00166645" w:rsidRPr="00054C47">
        <w:rPr>
          <w:rFonts w:ascii="Times New Roman" w:hAnsi="Times New Roman" w:cs="Times New Roman"/>
          <w:i/>
          <w:iCs/>
          <w:sz w:val="24"/>
          <w:szCs w:val="24"/>
        </w:rPr>
        <w:t>VTK</w:t>
      </w:r>
      <w:r w:rsidR="00166645" w:rsidRPr="00054C47">
        <w:rPr>
          <w:rFonts w:ascii="Times New Roman" w:hAnsi="Times New Roman" w:cs="Times New Roman"/>
          <w:sz w:val="24"/>
          <w:szCs w:val="24"/>
        </w:rPr>
        <w:t>)</w:t>
      </w:r>
      <w:r w:rsidRPr="00054C47">
        <w:rPr>
          <w:rFonts w:ascii="Times New Roman" w:hAnsi="Times New Roman" w:cs="Times New Roman"/>
          <w:sz w:val="24"/>
          <w:szCs w:val="24"/>
        </w:rPr>
        <w:t xml:space="preserve">. </w:t>
      </w:r>
      <w:commentRangeEnd w:id="10"/>
      <w:r w:rsidR="001D0911">
        <w:rPr>
          <w:rStyle w:val="Kommentaariviide"/>
          <w:rFonts w:eastAsia="Times New Roman"/>
        </w:rPr>
        <w:commentReference w:id="10"/>
      </w:r>
    </w:p>
    <w:p w14:paraId="45BFA841" w14:textId="77777777" w:rsidR="00847443" w:rsidRPr="00054C47" w:rsidRDefault="00847443" w:rsidP="00FB6F02">
      <w:pPr>
        <w:pStyle w:val="Vahedeta"/>
        <w:jc w:val="both"/>
        <w:rPr>
          <w:rFonts w:ascii="Times New Roman" w:hAnsi="Times New Roman" w:cs="Times New Roman"/>
          <w:sz w:val="24"/>
          <w:szCs w:val="24"/>
        </w:rPr>
      </w:pPr>
    </w:p>
    <w:p w14:paraId="1EAE0513" w14:textId="2D25392E" w:rsidR="00847443" w:rsidRPr="00054C47" w:rsidRDefault="00847443" w:rsidP="00847443">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VTK esitati kooskõlastamiseks kõikidele ministeeriumidele ning arvamuse avaldamiseks </w:t>
      </w:r>
      <w:r w:rsidR="00166645" w:rsidRPr="00054C47">
        <w:rPr>
          <w:rFonts w:ascii="Times New Roman" w:hAnsi="Times New Roman" w:cs="Times New Roman"/>
          <w:sz w:val="24"/>
          <w:szCs w:val="24"/>
        </w:rPr>
        <w:t>Õiguskantsleri Kantseleile, Maa-ametile, Eesti Linnade ja Valdade Liidule, Eesti Perekonnaseisuametnike Kutseliidule, Politsei-</w:t>
      </w:r>
      <w:r w:rsidR="00BE4EA1" w:rsidRPr="00054C47">
        <w:rPr>
          <w:rFonts w:ascii="Times New Roman" w:hAnsi="Times New Roman" w:cs="Times New Roman"/>
          <w:sz w:val="24"/>
          <w:szCs w:val="24"/>
        </w:rPr>
        <w:t xml:space="preserve"> </w:t>
      </w:r>
      <w:r w:rsidR="00166645" w:rsidRPr="00054C47">
        <w:rPr>
          <w:rFonts w:ascii="Times New Roman" w:hAnsi="Times New Roman" w:cs="Times New Roman"/>
          <w:sz w:val="24"/>
          <w:szCs w:val="24"/>
        </w:rPr>
        <w:t>ja Piirivalveametile</w:t>
      </w:r>
      <w:r w:rsidR="00BE4EA1" w:rsidRPr="00054C47">
        <w:rPr>
          <w:rFonts w:ascii="Times New Roman" w:hAnsi="Times New Roman" w:cs="Times New Roman"/>
          <w:sz w:val="24"/>
          <w:szCs w:val="24"/>
        </w:rPr>
        <w:t xml:space="preserve"> (edaspidi </w:t>
      </w:r>
      <w:r w:rsidR="00BE4EA1" w:rsidRPr="00054C47">
        <w:rPr>
          <w:rFonts w:ascii="Times New Roman" w:hAnsi="Times New Roman" w:cs="Times New Roman"/>
          <w:i/>
          <w:iCs/>
          <w:sz w:val="24"/>
          <w:szCs w:val="24"/>
        </w:rPr>
        <w:t>PPA</w:t>
      </w:r>
      <w:r w:rsidR="00BE4EA1" w:rsidRPr="00054C47">
        <w:rPr>
          <w:rFonts w:ascii="Times New Roman" w:hAnsi="Times New Roman" w:cs="Times New Roman"/>
          <w:sz w:val="24"/>
          <w:szCs w:val="24"/>
        </w:rPr>
        <w:t>)</w:t>
      </w:r>
      <w:r w:rsidR="00166645" w:rsidRPr="00054C47">
        <w:rPr>
          <w:rFonts w:ascii="Times New Roman" w:hAnsi="Times New Roman" w:cs="Times New Roman"/>
          <w:sz w:val="24"/>
          <w:szCs w:val="24"/>
        </w:rPr>
        <w:t>, Siseministeeriumi infotehnoloogia- ja arenduskeskusele (edaspidi SMIT), Andmekaitse Inspektsioonile, Riigikogule, MTÜ Eesti Noorteühenduste Liidule.</w:t>
      </w:r>
    </w:p>
    <w:p w14:paraId="38463217" w14:textId="77777777" w:rsidR="00847443" w:rsidRPr="00054C47" w:rsidRDefault="00847443" w:rsidP="00847443">
      <w:pPr>
        <w:pStyle w:val="Vahedeta"/>
        <w:jc w:val="both"/>
        <w:rPr>
          <w:rFonts w:ascii="Times New Roman" w:hAnsi="Times New Roman" w:cs="Times New Roman"/>
          <w:sz w:val="24"/>
          <w:szCs w:val="24"/>
        </w:rPr>
      </w:pPr>
    </w:p>
    <w:p w14:paraId="69AFBABF" w14:textId="15056D7E" w:rsidR="00847443" w:rsidRPr="00054C47" w:rsidRDefault="00847443" w:rsidP="00847443">
      <w:pPr>
        <w:pStyle w:val="Vahedeta"/>
        <w:jc w:val="both"/>
        <w:rPr>
          <w:rFonts w:ascii="Times New Roman" w:hAnsi="Times New Roman" w:cs="Times New Roman"/>
          <w:sz w:val="24"/>
          <w:szCs w:val="24"/>
        </w:rPr>
      </w:pPr>
      <w:bookmarkStart w:id="11" w:name="_Hlk172820252"/>
      <w:r w:rsidRPr="00054C47">
        <w:rPr>
          <w:rFonts w:ascii="Times New Roman" w:hAnsi="Times New Roman" w:cs="Times New Roman"/>
          <w:sz w:val="24"/>
          <w:szCs w:val="24"/>
        </w:rPr>
        <w:t>Kooskõlastamisel toodi välja järgmised olulisemad nüansid, millele paluti tähelepanu pöörata.</w:t>
      </w:r>
    </w:p>
    <w:bookmarkEnd w:id="9"/>
    <w:p w14:paraId="4F403737" w14:textId="77777777" w:rsidR="00166645" w:rsidRPr="00054C47" w:rsidRDefault="00166645" w:rsidP="00847443">
      <w:pPr>
        <w:pStyle w:val="Vahedeta"/>
        <w:jc w:val="both"/>
        <w:rPr>
          <w:rFonts w:ascii="Times New Roman" w:hAnsi="Times New Roman" w:cs="Times New Roman"/>
          <w:sz w:val="24"/>
          <w:szCs w:val="24"/>
        </w:rPr>
      </w:pPr>
    </w:p>
    <w:p w14:paraId="57517DA5" w14:textId="632C81D8" w:rsidR="00F46E7B" w:rsidRPr="00054C47" w:rsidRDefault="007C0B41" w:rsidP="0058501F">
      <w:pPr>
        <w:jc w:val="both"/>
        <w:rPr>
          <w:sz w:val="24"/>
          <w:szCs w:val="24"/>
        </w:rPr>
      </w:pPr>
      <w:r w:rsidRPr="00054C47">
        <w:rPr>
          <w:sz w:val="24"/>
          <w:szCs w:val="24"/>
        </w:rPr>
        <w:t>1</w:t>
      </w:r>
      <w:r w:rsidR="00166645" w:rsidRPr="00054C47">
        <w:rPr>
          <w:sz w:val="24"/>
          <w:szCs w:val="24"/>
        </w:rPr>
        <w:t xml:space="preserve">. </w:t>
      </w:r>
      <w:r w:rsidRPr="00054C47">
        <w:rPr>
          <w:sz w:val="24"/>
          <w:szCs w:val="24"/>
        </w:rPr>
        <w:t xml:space="preserve">Paljud VTK </w:t>
      </w:r>
      <w:proofErr w:type="spellStart"/>
      <w:r w:rsidRPr="00054C47">
        <w:rPr>
          <w:sz w:val="24"/>
          <w:szCs w:val="24"/>
        </w:rPr>
        <w:t>kooskõlastajad</w:t>
      </w:r>
      <w:proofErr w:type="spellEnd"/>
      <w:r w:rsidR="00393A0D" w:rsidRPr="00054C47">
        <w:rPr>
          <w:sz w:val="24"/>
          <w:szCs w:val="24"/>
        </w:rPr>
        <w:t xml:space="preserve">, näiteks Justiitsministeerium, </w:t>
      </w:r>
      <w:r w:rsidR="00723B37" w:rsidRPr="00054C47">
        <w:rPr>
          <w:sz w:val="24"/>
          <w:szCs w:val="24"/>
        </w:rPr>
        <w:t xml:space="preserve">Sotsiaalministeerium, </w:t>
      </w:r>
      <w:r w:rsidR="00393A0D" w:rsidRPr="00054C47">
        <w:rPr>
          <w:sz w:val="24"/>
          <w:szCs w:val="24"/>
        </w:rPr>
        <w:t>Rahandusministeerium</w:t>
      </w:r>
      <w:r w:rsidR="00D075B8" w:rsidRPr="00054C47">
        <w:rPr>
          <w:sz w:val="24"/>
          <w:szCs w:val="24"/>
        </w:rPr>
        <w:t xml:space="preserve">, </w:t>
      </w:r>
      <w:r w:rsidR="00393A0D" w:rsidRPr="00054C47">
        <w:rPr>
          <w:sz w:val="24"/>
          <w:szCs w:val="24"/>
        </w:rPr>
        <w:t>Haridus- ja Teadusministeerium</w:t>
      </w:r>
      <w:r w:rsidR="00403C9B" w:rsidRPr="00054C47">
        <w:rPr>
          <w:sz w:val="24"/>
          <w:szCs w:val="24"/>
        </w:rPr>
        <w:t xml:space="preserve"> (edaspidi </w:t>
      </w:r>
      <w:r w:rsidR="00403C9B" w:rsidRPr="00054C47">
        <w:rPr>
          <w:i/>
          <w:iCs/>
          <w:sz w:val="24"/>
          <w:szCs w:val="24"/>
        </w:rPr>
        <w:t>HTM</w:t>
      </w:r>
      <w:r w:rsidR="00403C9B" w:rsidRPr="00054C47">
        <w:rPr>
          <w:sz w:val="24"/>
          <w:szCs w:val="24"/>
        </w:rPr>
        <w:t>)</w:t>
      </w:r>
      <w:r w:rsidRPr="00054C47">
        <w:rPr>
          <w:sz w:val="24"/>
          <w:szCs w:val="24"/>
        </w:rPr>
        <w:t xml:space="preserve"> </w:t>
      </w:r>
      <w:r w:rsidR="00D075B8" w:rsidRPr="00054C47">
        <w:rPr>
          <w:sz w:val="24"/>
          <w:szCs w:val="24"/>
        </w:rPr>
        <w:t xml:space="preserve">ning </w:t>
      </w:r>
      <w:r w:rsidR="00403C9B" w:rsidRPr="00054C47">
        <w:rPr>
          <w:sz w:val="24"/>
          <w:szCs w:val="24"/>
        </w:rPr>
        <w:t xml:space="preserve">Eesti </w:t>
      </w:r>
      <w:r w:rsidR="00D075B8" w:rsidRPr="00054C47">
        <w:rPr>
          <w:sz w:val="24"/>
          <w:szCs w:val="24"/>
        </w:rPr>
        <w:t xml:space="preserve">Linnade ja Valdade Liit </w:t>
      </w:r>
      <w:r w:rsidRPr="00054C47">
        <w:rPr>
          <w:sz w:val="24"/>
          <w:szCs w:val="24"/>
        </w:rPr>
        <w:t>tõid välja vajaduse detailsemalt analüüsida lapse elukoha registreerimise protsessi</w:t>
      </w:r>
      <w:r w:rsidR="00165D1C" w:rsidRPr="00054C47">
        <w:rPr>
          <w:sz w:val="24"/>
          <w:szCs w:val="24"/>
        </w:rPr>
        <w:t xml:space="preserve"> juhul, kui teine vanem ei esita lapse elukoha registreerimiseks nõusolekut</w:t>
      </w:r>
      <w:r w:rsidRPr="00054C47">
        <w:rPr>
          <w:sz w:val="24"/>
          <w:szCs w:val="24"/>
        </w:rPr>
        <w:t xml:space="preserve">. Selleks toimus 25. septembril 2023. aastal Siseministeeriumi korraldamisel koosolek teemal „Lapse elukoha registreerimine teise vanema nõusolekuta“. </w:t>
      </w:r>
    </w:p>
    <w:p w14:paraId="4A751548" w14:textId="77777777" w:rsidR="0083134C" w:rsidRPr="00054C47" w:rsidRDefault="0083134C" w:rsidP="00F46E7B">
      <w:pPr>
        <w:jc w:val="both"/>
        <w:rPr>
          <w:sz w:val="24"/>
          <w:szCs w:val="24"/>
        </w:rPr>
      </w:pPr>
    </w:p>
    <w:bookmarkEnd w:id="11"/>
    <w:p w14:paraId="04C34654" w14:textId="600BD929" w:rsidR="0083134C" w:rsidRPr="00054C47" w:rsidRDefault="0083134C" w:rsidP="00F46E7B">
      <w:pPr>
        <w:jc w:val="both"/>
        <w:rPr>
          <w:sz w:val="24"/>
          <w:szCs w:val="24"/>
        </w:rPr>
      </w:pPr>
      <w:r w:rsidRPr="00054C47">
        <w:rPr>
          <w:sz w:val="24"/>
          <w:szCs w:val="24"/>
        </w:rPr>
        <w:t xml:space="preserve">2. </w:t>
      </w:r>
      <w:r w:rsidR="00930FFC" w:rsidRPr="00054C47">
        <w:rPr>
          <w:sz w:val="24"/>
          <w:szCs w:val="24"/>
        </w:rPr>
        <w:t>Majandus- ja Kommunikatsiooniministeerium</w:t>
      </w:r>
      <w:r w:rsidR="00403C9B" w:rsidRPr="00054C47">
        <w:rPr>
          <w:sz w:val="24"/>
          <w:szCs w:val="24"/>
        </w:rPr>
        <w:t xml:space="preserve"> (edaspidi </w:t>
      </w:r>
      <w:r w:rsidR="00403C9B" w:rsidRPr="00054C47">
        <w:rPr>
          <w:i/>
          <w:iCs/>
          <w:sz w:val="24"/>
          <w:szCs w:val="24"/>
        </w:rPr>
        <w:t>MKM</w:t>
      </w:r>
      <w:r w:rsidR="00403C9B" w:rsidRPr="00054C47">
        <w:rPr>
          <w:sz w:val="24"/>
          <w:szCs w:val="24"/>
        </w:rPr>
        <w:t>)</w:t>
      </w:r>
      <w:r w:rsidR="00930FFC" w:rsidRPr="00054C47">
        <w:rPr>
          <w:sz w:val="24"/>
          <w:szCs w:val="24"/>
        </w:rPr>
        <w:t xml:space="preserve"> palus regulatsiooni väljatöötamisel arvestada nende läbi viidava analüüsiprojektiga</w:t>
      </w:r>
      <w:r w:rsidR="0033241A" w:rsidRPr="00054C47">
        <w:rPr>
          <w:sz w:val="24"/>
          <w:szCs w:val="24"/>
        </w:rPr>
        <w:t xml:space="preserve"> </w:t>
      </w:r>
      <w:proofErr w:type="spellStart"/>
      <w:r w:rsidR="0033241A" w:rsidRPr="00054C47">
        <w:rPr>
          <w:sz w:val="24"/>
          <w:szCs w:val="24"/>
        </w:rPr>
        <w:t>RR-i</w:t>
      </w:r>
      <w:proofErr w:type="spellEnd"/>
      <w:r w:rsidR="00930FFC" w:rsidRPr="00054C47">
        <w:rPr>
          <w:sz w:val="24"/>
          <w:szCs w:val="24"/>
        </w:rPr>
        <w:t xml:space="preserve"> kontaktandmete kvaliteedi tõstmiseks. Selle analüüsiga on regulatsiooni koostamisel arvestatud.</w:t>
      </w:r>
    </w:p>
    <w:p w14:paraId="64E69668" w14:textId="77777777" w:rsidR="00930FFC" w:rsidRPr="00054C47" w:rsidRDefault="00930FFC" w:rsidP="00F46E7B">
      <w:pPr>
        <w:jc w:val="both"/>
        <w:rPr>
          <w:sz w:val="24"/>
          <w:szCs w:val="24"/>
        </w:rPr>
      </w:pPr>
    </w:p>
    <w:p w14:paraId="0F68DFA8" w14:textId="4196DFB9" w:rsidR="00930FFC" w:rsidRPr="00054C47" w:rsidRDefault="00930FFC" w:rsidP="00F46E7B">
      <w:pPr>
        <w:jc w:val="both"/>
        <w:rPr>
          <w:sz w:val="24"/>
          <w:szCs w:val="24"/>
        </w:rPr>
      </w:pPr>
      <w:r w:rsidRPr="00054C47">
        <w:rPr>
          <w:sz w:val="24"/>
          <w:szCs w:val="24"/>
        </w:rPr>
        <w:lastRenderedPageBreak/>
        <w:t xml:space="preserve">3. </w:t>
      </w:r>
      <w:r w:rsidR="00403C9B" w:rsidRPr="00054C47">
        <w:rPr>
          <w:sz w:val="24"/>
          <w:szCs w:val="24"/>
        </w:rPr>
        <w:t>MKM</w:t>
      </w:r>
      <w:r w:rsidRPr="00054C47">
        <w:rPr>
          <w:sz w:val="24"/>
          <w:szCs w:val="24"/>
        </w:rPr>
        <w:t xml:space="preserve"> palus kaaluda pangakonto numbri lisamist </w:t>
      </w:r>
      <w:proofErr w:type="spellStart"/>
      <w:r w:rsidR="00705A1A" w:rsidRPr="00054C47">
        <w:rPr>
          <w:sz w:val="24"/>
          <w:szCs w:val="24"/>
        </w:rPr>
        <w:t>RR-i</w:t>
      </w:r>
      <w:proofErr w:type="spellEnd"/>
      <w:r w:rsidRPr="00054C47">
        <w:rPr>
          <w:sz w:val="24"/>
          <w:szCs w:val="24"/>
        </w:rPr>
        <w:t xml:space="preserve"> isiku kontaktandmete hulka. Antud teema on eraldi käsitlemisel </w:t>
      </w:r>
      <w:proofErr w:type="spellStart"/>
      <w:r w:rsidR="00705A1A" w:rsidRPr="00054C47">
        <w:rPr>
          <w:sz w:val="24"/>
          <w:szCs w:val="24"/>
        </w:rPr>
        <w:t>RR-i</w:t>
      </w:r>
      <w:proofErr w:type="spellEnd"/>
      <w:r w:rsidRPr="00054C47">
        <w:rPr>
          <w:sz w:val="24"/>
          <w:szCs w:val="24"/>
        </w:rPr>
        <w:t xml:space="preserve"> visiooni</w:t>
      </w:r>
      <w:commentRangeStart w:id="12"/>
      <w:r w:rsidR="00705A1A" w:rsidRPr="00054C47">
        <w:rPr>
          <w:rStyle w:val="Allmrkuseviide"/>
          <w:sz w:val="24"/>
          <w:szCs w:val="24"/>
        </w:rPr>
        <w:footnoteReference w:id="2"/>
      </w:r>
      <w:r w:rsidRPr="00054C47">
        <w:rPr>
          <w:sz w:val="24"/>
          <w:szCs w:val="24"/>
        </w:rPr>
        <w:t xml:space="preserve"> </w:t>
      </w:r>
      <w:commentRangeEnd w:id="12"/>
      <w:r w:rsidR="001D0911">
        <w:rPr>
          <w:rStyle w:val="Kommentaariviide"/>
          <w:rFonts w:asciiTheme="minorHAnsi" w:hAnsiTheme="minorHAnsi"/>
          <w:lang w:eastAsia="en-US"/>
        </w:rPr>
        <w:commentReference w:id="12"/>
      </w:r>
      <w:r w:rsidRPr="00054C47">
        <w:rPr>
          <w:sz w:val="24"/>
          <w:szCs w:val="24"/>
        </w:rPr>
        <w:t xml:space="preserve">kontekstis, kus tehakse otsus, kas antud andmeväli tuleb lisada </w:t>
      </w:r>
      <w:proofErr w:type="spellStart"/>
      <w:r w:rsidR="00086E06" w:rsidRPr="00054C47">
        <w:rPr>
          <w:sz w:val="24"/>
          <w:szCs w:val="24"/>
        </w:rPr>
        <w:t>RR-i</w:t>
      </w:r>
      <w:proofErr w:type="spellEnd"/>
      <w:r w:rsidR="0091571A" w:rsidRPr="00054C47">
        <w:rPr>
          <w:sz w:val="24"/>
          <w:szCs w:val="24"/>
        </w:rPr>
        <w:t>. Praegu seda muudatus</w:t>
      </w:r>
      <w:r w:rsidR="00EC4244" w:rsidRPr="00054C47">
        <w:rPr>
          <w:sz w:val="24"/>
          <w:szCs w:val="24"/>
        </w:rPr>
        <w:t>t</w:t>
      </w:r>
      <w:r w:rsidR="0091571A" w:rsidRPr="00054C47">
        <w:rPr>
          <w:sz w:val="24"/>
          <w:szCs w:val="24"/>
        </w:rPr>
        <w:t xml:space="preserve"> eelnõuga ei tehta.</w:t>
      </w:r>
    </w:p>
    <w:p w14:paraId="79456429" w14:textId="77777777" w:rsidR="0091571A" w:rsidRPr="00054C47" w:rsidRDefault="0091571A" w:rsidP="00F46E7B">
      <w:pPr>
        <w:jc w:val="both"/>
        <w:rPr>
          <w:sz w:val="24"/>
          <w:szCs w:val="24"/>
        </w:rPr>
      </w:pPr>
    </w:p>
    <w:p w14:paraId="56E0E51B" w14:textId="40D8C5FD" w:rsidR="0091571A" w:rsidRPr="00054C47" w:rsidRDefault="0091571A" w:rsidP="00F46E7B">
      <w:pPr>
        <w:jc w:val="both"/>
        <w:rPr>
          <w:sz w:val="24"/>
          <w:szCs w:val="24"/>
        </w:rPr>
      </w:pPr>
      <w:r w:rsidRPr="00054C47">
        <w:rPr>
          <w:sz w:val="24"/>
          <w:szCs w:val="24"/>
        </w:rPr>
        <w:t xml:space="preserve">4. </w:t>
      </w:r>
      <w:r w:rsidR="00403C9B" w:rsidRPr="00054C47">
        <w:rPr>
          <w:sz w:val="24"/>
          <w:szCs w:val="24"/>
        </w:rPr>
        <w:t>HTM</w:t>
      </w:r>
      <w:r w:rsidR="00393A0D" w:rsidRPr="00054C47">
        <w:rPr>
          <w:sz w:val="24"/>
          <w:szCs w:val="24"/>
        </w:rPr>
        <w:t xml:space="preserve"> tõi välja, et RRS vajab muutmist küsimuses, mida ei ole VTK-s käsitletud. Nimelt ei saa Eestis pikaajalise viisa (</w:t>
      </w:r>
      <w:proofErr w:type="spellStart"/>
      <w:r w:rsidR="00393A0D" w:rsidRPr="00054C47">
        <w:rPr>
          <w:sz w:val="24"/>
          <w:szCs w:val="24"/>
        </w:rPr>
        <w:t>D-viisa</w:t>
      </w:r>
      <w:proofErr w:type="spellEnd"/>
      <w:r w:rsidR="00393A0D" w:rsidRPr="00054C47">
        <w:rPr>
          <w:sz w:val="24"/>
          <w:szCs w:val="24"/>
        </w:rPr>
        <w:t xml:space="preserve">) alusel viibivad isikud oma elukohta registreerida ja see probleem tuleb lahendada, et tagada Eestis pikaajaliselt viibiva ja siin töötava välismaalase lapsele hariduse kättesaadavus. Selle ettepanekuga ei ole arvestatud. Seda teemat on ka varem </w:t>
      </w:r>
      <w:proofErr w:type="spellStart"/>
      <w:r w:rsidR="00403C9B" w:rsidRPr="00054C47">
        <w:rPr>
          <w:sz w:val="24"/>
          <w:szCs w:val="24"/>
        </w:rPr>
        <w:t>HTMiga</w:t>
      </w:r>
      <w:proofErr w:type="spellEnd"/>
      <w:r w:rsidR="00393A0D" w:rsidRPr="00054C47">
        <w:rPr>
          <w:sz w:val="24"/>
          <w:szCs w:val="24"/>
        </w:rPr>
        <w:t xml:space="preserve"> arutatud ning Siseministeeriumi seisukoht ei ole selles osas muutnud. Hariduse andmist ei pea siduma </w:t>
      </w:r>
      <w:proofErr w:type="spellStart"/>
      <w:r w:rsidR="00086E06" w:rsidRPr="00054C47">
        <w:rPr>
          <w:sz w:val="24"/>
          <w:szCs w:val="24"/>
        </w:rPr>
        <w:t>RR-i</w:t>
      </w:r>
      <w:proofErr w:type="spellEnd"/>
      <w:r w:rsidR="00086E06" w:rsidRPr="00054C47">
        <w:rPr>
          <w:sz w:val="24"/>
          <w:szCs w:val="24"/>
        </w:rPr>
        <w:t xml:space="preserve"> j</w:t>
      </w:r>
      <w:r w:rsidR="00393A0D" w:rsidRPr="00054C47">
        <w:rPr>
          <w:sz w:val="24"/>
          <w:szCs w:val="24"/>
        </w:rPr>
        <w:t xml:space="preserve">ärgse elukohaga. Kui laps reaalselt mingis </w:t>
      </w:r>
      <w:proofErr w:type="spellStart"/>
      <w:r w:rsidR="00393A0D" w:rsidRPr="00054C47">
        <w:rPr>
          <w:sz w:val="24"/>
          <w:szCs w:val="24"/>
        </w:rPr>
        <w:t>KOV-is</w:t>
      </w:r>
      <w:proofErr w:type="spellEnd"/>
      <w:r w:rsidR="00393A0D" w:rsidRPr="00054C47">
        <w:rPr>
          <w:sz w:val="24"/>
          <w:szCs w:val="24"/>
        </w:rPr>
        <w:t xml:space="preserve"> elab, siis peaks see KOV ka lapsele koolikohta ja lasteaiakohta pakkuma sõltumata sellest, kas lapsel on selles </w:t>
      </w:r>
      <w:proofErr w:type="spellStart"/>
      <w:r w:rsidR="00393A0D" w:rsidRPr="00054C47">
        <w:rPr>
          <w:sz w:val="24"/>
          <w:szCs w:val="24"/>
        </w:rPr>
        <w:t>KOV-is</w:t>
      </w:r>
      <w:proofErr w:type="spellEnd"/>
      <w:r w:rsidR="00393A0D" w:rsidRPr="00054C47">
        <w:rPr>
          <w:sz w:val="24"/>
          <w:szCs w:val="24"/>
        </w:rPr>
        <w:t xml:space="preserve"> </w:t>
      </w:r>
      <w:proofErr w:type="spellStart"/>
      <w:r w:rsidR="00086E06" w:rsidRPr="00054C47">
        <w:rPr>
          <w:sz w:val="24"/>
          <w:szCs w:val="24"/>
        </w:rPr>
        <w:t>RR-i</w:t>
      </w:r>
      <w:proofErr w:type="spellEnd"/>
      <w:r w:rsidR="00086E06" w:rsidRPr="00054C47">
        <w:rPr>
          <w:sz w:val="24"/>
          <w:szCs w:val="24"/>
        </w:rPr>
        <w:t xml:space="preserve"> </w:t>
      </w:r>
      <w:r w:rsidR="00393A0D" w:rsidRPr="00054C47">
        <w:rPr>
          <w:sz w:val="24"/>
          <w:szCs w:val="24"/>
        </w:rPr>
        <w:t>järgne elukoht või mitte.</w:t>
      </w:r>
    </w:p>
    <w:p w14:paraId="008009CC" w14:textId="6C4E113C" w:rsidR="007C0B41" w:rsidRPr="00054C47" w:rsidRDefault="007C0B41" w:rsidP="007C0B41">
      <w:pPr>
        <w:pStyle w:val="Vahedeta"/>
        <w:jc w:val="both"/>
        <w:rPr>
          <w:rFonts w:ascii="Times New Roman" w:hAnsi="Times New Roman" w:cs="Times New Roman"/>
          <w:sz w:val="24"/>
          <w:szCs w:val="24"/>
        </w:rPr>
      </w:pPr>
    </w:p>
    <w:p w14:paraId="4B048018" w14:textId="29FB654E" w:rsidR="007C0B41" w:rsidRPr="00054C47" w:rsidRDefault="00393A0D"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t>5.</w:t>
      </w:r>
      <w:r w:rsidR="00723B37" w:rsidRPr="00054C47">
        <w:rPr>
          <w:rFonts w:ascii="Times New Roman" w:hAnsi="Times New Roman" w:cs="Times New Roman"/>
          <w:sz w:val="24"/>
          <w:szCs w:val="24"/>
        </w:rPr>
        <w:t xml:space="preserve"> </w:t>
      </w:r>
      <w:r w:rsidR="00403C9B" w:rsidRPr="00054C47">
        <w:rPr>
          <w:rFonts w:ascii="Times New Roman" w:hAnsi="Times New Roman" w:cs="Times New Roman"/>
          <w:sz w:val="24"/>
          <w:szCs w:val="24"/>
        </w:rPr>
        <w:t>S</w:t>
      </w:r>
      <w:r w:rsidR="00D60092">
        <w:rPr>
          <w:rFonts w:ascii="Times New Roman" w:hAnsi="Times New Roman" w:cs="Times New Roman"/>
          <w:sz w:val="24"/>
          <w:szCs w:val="24"/>
        </w:rPr>
        <w:t>otsiaalministeerium</w:t>
      </w:r>
      <w:r w:rsidR="00403C9B" w:rsidRPr="00054C47">
        <w:rPr>
          <w:rFonts w:ascii="Times New Roman" w:hAnsi="Times New Roman" w:cs="Times New Roman"/>
          <w:sz w:val="24"/>
          <w:szCs w:val="24"/>
        </w:rPr>
        <w:t xml:space="preserve"> </w:t>
      </w:r>
      <w:r w:rsidR="00723B37" w:rsidRPr="00054C47">
        <w:rPr>
          <w:rFonts w:ascii="Times New Roman" w:hAnsi="Times New Roman" w:cs="Times New Roman"/>
          <w:sz w:val="24"/>
          <w:szCs w:val="24"/>
        </w:rPr>
        <w:t>tõi välja seoses VTK-s käsitletud teemaga, millega laiend</w:t>
      </w:r>
      <w:r w:rsidR="006F1C90" w:rsidRPr="00054C47">
        <w:rPr>
          <w:rFonts w:ascii="Times New Roman" w:hAnsi="Times New Roman" w:cs="Times New Roman"/>
          <w:sz w:val="24"/>
          <w:szCs w:val="24"/>
        </w:rPr>
        <w:t>a</w:t>
      </w:r>
      <w:r w:rsidR="00723B37" w:rsidRPr="00054C47">
        <w:rPr>
          <w:rFonts w:ascii="Times New Roman" w:hAnsi="Times New Roman" w:cs="Times New Roman"/>
          <w:sz w:val="24"/>
          <w:szCs w:val="24"/>
        </w:rPr>
        <w:t>takse RRS-</w:t>
      </w:r>
      <w:r w:rsidR="00403C9B" w:rsidRPr="00054C47">
        <w:rPr>
          <w:rFonts w:ascii="Times New Roman" w:hAnsi="Times New Roman" w:cs="Times New Roman"/>
          <w:sz w:val="24"/>
          <w:szCs w:val="24"/>
        </w:rPr>
        <w:t> </w:t>
      </w:r>
      <w:proofErr w:type="spellStart"/>
      <w:r w:rsidR="00723B37" w:rsidRPr="00054C47">
        <w:rPr>
          <w:rFonts w:ascii="Times New Roman" w:hAnsi="Times New Roman" w:cs="Times New Roman"/>
          <w:sz w:val="24"/>
          <w:szCs w:val="24"/>
        </w:rPr>
        <w:t>is</w:t>
      </w:r>
      <w:proofErr w:type="spellEnd"/>
      <w:r w:rsidR="00723B37" w:rsidRPr="00054C47">
        <w:rPr>
          <w:rFonts w:ascii="Times New Roman" w:hAnsi="Times New Roman" w:cs="Times New Roman"/>
          <w:sz w:val="24"/>
          <w:szCs w:val="24"/>
        </w:rPr>
        <w:t xml:space="preserve"> sätestatud teatud rahvastiku toimingute menetlustes vähemalt 15-aastase alaealise haldusteovõimet. </w:t>
      </w:r>
      <w:r w:rsidR="00403C9B" w:rsidRPr="00054C47">
        <w:rPr>
          <w:rFonts w:ascii="Times New Roman" w:hAnsi="Times New Roman" w:cs="Times New Roman"/>
          <w:sz w:val="24"/>
          <w:szCs w:val="24"/>
        </w:rPr>
        <w:t>S</w:t>
      </w:r>
      <w:r w:rsidR="00D60092">
        <w:rPr>
          <w:rFonts w:ascii="Times New Roman" w:hAnsi="Times New Roman" w:cs="Times New Roman"/>
          <w:sz w:val="24"/>
          <w:szCs w:val="24"/>
        </w:rPr>
        <w:t>otsiaalministeerium</w:t>
      </w:r>
      <w:r w:rsidR="00403C9B" w:rsidRPr="00054C47">
        <w:rPr>
          <w:rFonts w:ascii="Times New Roman" w:hAnsi="Times New Roman" w:cs="Times New Roman"/>
          <w:sz w:val="24"/>
          <w:szCs w:val="24"/>
        </w:rPr>
        <w:t xml:space="preserve"> </w:t>
      </w:r>
      <w:r w:rsidR="00723B37" w:rsidRPr="00054C47">
        <w:rPr>
          <w:rFonts w:ascii="Times New Roman" w:hAnsi="Times New Roman" w:cs="Times New Roman"/>
          <w:sz w:val="24"/>
          <w:szCs w:val="24"/>
        </w:rPr>
        <w:t xml:space="preserve">on välja toonud, et VTK-s ei ole täpsemalt selgitatud, millisel juhul kaoks vanemal üldse õigus lapse andmeid muuta ja esitada. </w:t>
      </w:r>
      <w:r w:rsidR="00F36965" w:rsidRPr="00054C47">
        <w:rPr>
          <w:rFonts w:ascii="Times New Roman" w:hAnsi="Times New Roman" w:cs="Times New Roman"/>
          <w:sz w:val="24"/>
          <w:szCs w:val="24"/>
        </w:rPr>
        <w:t>Lisaks palusid nad</w:t>
      </w:r>
      <w:r w:rsidR="00723B37" w:rsidRPr="00054C47">
        <w:rPr>
          <w:rFonts w:ascii="Times New Roman" w:hAnsi="Times New Roman" w:cs="Times New Roman"/>
          <w:sz w:val="24"/>
          <w:szCs w:val="24"/>
        </w:rPr>
        <w:t xml:space="preserve"> selgitada, kas muudatus võib mõjutab mingil määral ka lapsi, kes on lapsendatud, kuid sellest ei tea, ning enda andmeid </w:t>
      </w:r>
      <w:proofErr w:type="spellStart"/>
      <w:r w:rsidR="00723B37" w:rsidRPr="00054C47">
        <w:rPr>
          <w:rFonts w:ascii="Times New Roman" w:hAnsi="Times New Roman" w:cs="Times New Roman"/>
          <w:sz w:val="24"/>
          <w:szCs w:val="24"/>
        </w:rPr>
        <w:t>RR-ist</w:t>
      </w:r>
      <w:proofErr w:type="spellEnd"/>
      <w:r w:rsidR="00723B37" w:rsidRPr="00054C47">
        <w:rPr>
          <w:rFonts w:ascii="Times New Roman" w:hAnsi="Times New Roman" w:cs="Times New Roman"/>
          <w:sz w:val="24"/>
          <w:szCs w:val="24"/>
        </w:rPr>
        <w:t xml:space="preserve"> nähes võib tekkida neil mingil moel arusaam, et nad on lapsendatud (tõstatatud nt küsimus taastatud sünniakti olemasolu kohta vms).</w:t>
      </w:r>
    </w:p>
    <w:p w14:paraId="67A1FEA8" w14:textId="77777777" w:rsidR="00723B37" w:rsidRPr="00054C47" w:rsidRDefault="00723B37" w:rsidP="007C0B41">
      <w:pPr>
        <w:pStyle w:val="Vahedeta"/>
        <w:jc w:val="both"/>
        <w:rPr>
          <w:rFonts w:ascii="Times New Roman" w:hAnsi="Times New Roman" w:cs="Times New Roman"/>
          <w:sz w:val="24"/>
          <w:szCs w:val="24"/>
        </w:rPr>
      </w:pPr>
    </w:p>
    <w:p w14:paraId="5428B6BE" w14:textId="35546F40" w:rsidR="00393A0D" w:rsidRPr="00054C47" w:rsidRDefault="00F36965"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Regulatsiooni loomisel on arvesse võetud </w:t>
      </w:r>
      <w:r w:rsidR="00D60092">
        <w:rPr>
          <w:rFonts w:ascii="Times New Roman" w:hAnsi="Times New Roman" w:cs="Times New Roman"/>
          <w:sz w:val="24"/>
          <w:szCs w:val="24"/>
        </w:rPr>
        <w:t>Sotsiaalministeeriumi</w:t>
      </w:r>
      <w:r w:rsidR="00403C9B" w:rsidRPr="00054C47">
        <w:rPr>
          <w:rFonts w:ascii="Times New Roman" w:hAnsi="Times New Roman" w:cs="Times New Roman"/>
          <w:sz w:val="24"/>
          <w:szCs w:val="24"/>
        </w:rPr>
        <w:t xml:space="preserve"> </w:t>
      </w:r>
      <w:r w:rsidRPr="00054C47">
        <w:rPr>
          <w:rFonts w:ascii="Times New Roman" w:hAnsi="Times New Roman" w:cs="Times New Roman"/>
          <w:sz w:val="24"/>
          <w:szCs w:val="24"/>
        </w:rPr>
        <w:t>ettepanekut</w:t>
      </w:r>
      <w:r w:rsidR="00FD5C3E" w:rsidRPr="00054C47">
        <w:rPr>
          <w:rFonts w:ascii="Times New Roman" w:hAnsi="Times New Roman" w:cs="Times New Roman"/>
          <w:sz w:val="24"/>
          <w:szCs w:val="24"/>
        </w:rPr>
        <w:t>, et oleks selge</w:t>
      </w:r>
      <w:r w:rsidRPr="00054C47">
        <w:rPr>
          <w:rFonts w:ascii="Times New Roman" w:hAnsi="Times New Roman" w:cs="Times New Roman"/>
          <w:sz w:val="24"/>
          <w:szCs w:val="24"/>
        </w:rPr>
        <w:t>, milliseid andmeid saab edaspidi muuta ka lapse vanem, kui see õigus on antud lapsele. Vastuseks teisele küsimusele seoses lapsendamisega. Laps ei näe oma lapsendamise andmeid.</w:t>
      </w:r>
    </w:p>
    <w:p w14:paraId="029F8BA2" w14:textId="77777777" w:rsidR="00F36965" w:rsidRPr="00054C47" w:rsidRDefault="00F36965" w:rsidP="007C0B41">
      <w:pPr>
        <w:pStyle w:val="Vahedeta"/>
        <w:jc w:val="both"/>
        <w:rPr>
          <w:rFonts w:ascii="Times New Roman" w:hAnsi="Times New Roman" w:cs="Times New Roman"/>
          <w:sz w:val="24"/>
          <w:szCs w:val="24"/>
        </w:rPr>
      </w:pPr>
    </w:p>
    <w:p w14:paraId="6105F4FD" w14:textId="664AF883" w:rsidR="001A5444" w:rsidRPr="00054C47" w:rsidRDefault="001A5444"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t>Ka Justiitsministeerium on oma märkustes puudutanud muudatust, millega laiendtakse RRS-</w:t>
      </w:r>
      <w:proofErr w:type="spellStart"/>
      <w:r w:rsidRPr="00054C47">
        <w:rPr>
          <w:rFonts w:ascii="Times New Roman" w:hAnsi="Times New Roman" w:cs="Times New Roman"/>
          <w:sz w:val="24"/>
          <w:szCs w:val="24"/>
        </w:rPr>
        <w:t>is</w:t>
      </w:r>
      <w:proofErr w:type="spellEnd"/>
      <w:r w:rsidRPr="00054C47">
        <w:rPr>
          <w:rFonts w:ascii="Times New Roman" w:hAnsi="Times New Roman" w:cs="Times New Roman"/>
          <w:sz w:val="24"/>
          <w:szCs w:val="24"/>
        </w:rPr>
        <w:t xml:space="preserve"> sätestatud teatud rahvastiku toimingute menetlustes vähemalt 15-aastase alaealise haldusteovõimet. Justiitsministeerium palus lisada eelnõu seletuskirja põhjendused, miks on ütluspõhiste andmete esitamine vähemalt 15-aastase isiku enda poolt vajalik. Antud ettepanekuga on arvestatud ja põhjendused on seletuskirja lisatud.</w:t>
      </w:r>
    </w:p>
    <w:p w14:paraId="3301EA97" w14:textId="77777777" w:rsidR="001A5444" w:rsidRPr="00054C47" w:rsidRDefault="001A5444" w:rsidP="007C0B41">
      <w:pPr>
        <w:pStyle w:val="Vahedeta"/>
        <w:jc w:val="both"/>
        <w:rPr>
          <w:rFonts w:ascii="Times New Roman" w:hAnsi="Times New Roman" w:cs="Times New Roman"/>
          <w:sz w:val="24"/>
          <w:szCs w:val="24"/>
        </w:rPr>
      </w:pPr>
    </w:p>
    <w:p w14:paraId="7F821FFA" w14:textId="5FB08E55" w:rsidR="00F36965" w:rsidRPr="00054C47" w:rsidRDefault="00F36965"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6. </w:t>
      </w:r>
      <w:r w:rsidR="005D3983" w:rsidRPr="00054C47">
        <w:rPr>
          <w:rFonts w:ascii="Times New Roman" w:hAnsi="Times New Roman" w:cs="Times New Roman"/>
          <w:sz w:val="24"/>
          <w:szCs w:val="24"/>
        </w:rPr>
        <w:t>K</w:t>
      </w:r>
      <w:r w:rsidR="00444CA5" w:rsidRPr="00054C47">
        <w:rPr>
          <w:rFonts w:ascii="Times New Roman" w:hAnsi="Times New Roman" w:cs="Times New Roman"/>
          <w:sz w:val="24"/>
          <w:szCs w:val="24"/>
        </w:rPr>
        <w:t xml:space="preserve">avandatava muudatuse kohaselt soovitakse võimaldada EL-i kodanikel esitada </w:t>
      </w:r>
      <w:r w:rsidR="005D3983" w:rsidRPr="00054C47">
        <w:rPr>
          <w:rFonts w:ascii="Times New Roman" w:hAnsi="Times New Roman" w:cs="Times New Roman"/>
          <w:sz w:val="24"/>
          <w:szCs w:val="24"/>
        </w:rPr>
        <w:t xml:space="preserve">välisriiki elama asumisel </w:t>
      </w:r>
      <w:r w:rsidR="00444CA5" w:rsidRPr="00054C47">
        <w:rPr>
          <w:rFonts w:ascii="Times New Roman" w:hAnsi="Times New Roman" w:cs="Times New Roman"/>
          <w:sz w:val="24"/>
          <w:szCs w:val="24"/>
        </w:rPr>
        <w:t>elukohateade elektrooniliselt ilma EL-i kodaniku digiallkirjata,</w:t>
      </w:r>
      <w:r w:rsidR="006B7B9B" w:rsidRPr="00054C47">
        <w:rPr>
          <w:rFonts w:ascii="Times New Roman" w:hAnsi="Times New Roman" w:cs="Times New Roman"/>
          <w:sz w:val="24"/>
          <w:szCs w:val="24"/>
        </w:rPr>
        <w:t xml:space="preserve"> </w:t>
      </w:r>
      <w:r w:rsidR="00444CA5" w:rsidRPr="00054C47">
        <w:rPr>
          <w:rFonts w:ascii="Times New Roman" w:hAnsi="Times New Roman" w:cs="Times New Roman"/>
          <w:sz w:val="24"/>
          <w:szCs w:val="24"/>
        </w:rPr>
        <w:t xml:space="preserve">näiteks kui elukohateade on saadetud EL-i kodaniku omanimeliselt e-posti aadressilt või kui ametnik on muul moel veendunud elukohateate esitaja isikusamasuses. Justiitsministeerium leiab, et kavandatava lahenduse korral tekib oht, et andmed on valed või esitatud vale isiku poolt jms. Samuti jääb VTK põhjal selgusetuks, kas on kaalutud mõnda kindlamat lahendust, näiteks elukohaandmete registrisse kandmist omakäeliselt allkirjastatud avalduse ja isikut tõendavast dokumendist tehtud foto (ehk sisuliselt koopia) alusel? See vähendaks võimalikku pettuste riski ja tagaks </w:t>
      </w:r>
      <w:proofErr w:type="spellStart"/>
      <w:r w:rsidR="00444CA5" w:rsidRPr="00054C47">
        <w:rPr>
          <w:rFonts w:ascii="Times New Roman" w:hAnsi="Times New Roman" w:cs="Times New Roman"/>
          <w:sz w:val="24"/>
          <w:szCs w:val="24"/>
        </w:rPr>
        <w:t>RR-is</w:t>
      </w:r>
      <w:proofErr w:type="spellEnd"/>
      <w:r w:rsidR="00444CA5" w:rsidRPr="00054C47">
        <w:rPr>
          <w:rFonts w:ascii="Times New Roman" w:hAnsi="Times New Roman" w:cs="Times New Roman"/>
          <w:sz w:val="24"/>
          <w:szCs w:val="24"/>
        </w:rPr>
        <w:t xml:space="preserve"> parema andmekvaliteedi. Palume kavandatava eelnõu koostamisel kaaluda ka eelpool välja toodud alternatiivset lahendust.</w:t>
      </w:r>
    </w:p>
    <w:p w14:paraId="4966E41C" w14:textId="77777777" w:rsidR="00444CA5" w:rsidRPr="00054C47" w:rsidRDefault="00444CA5" w:rsidP="007C0B41">
      <w:pPr>
        <w:pStyle w:val="Vahedeta"/>
        <w:jc w:val="both"/>
        <w:rPr>
          <w:rFonts w:ascii="Times New Roman" w:hAnsi="Times New Roman" w:cs="Times New Roman"/>
          <w:sz w:val="24"/>
          <w:szCs w:val="24"/>
        </w:rPr>
      </w:pPr>
    </w:p>
    <w:p w14:paraId="2D1519E6" w14:textId="04ECE931" w:rsidR="00444CA5" w:rsidRPr="00054C47" w:rsidRDefault="00310352"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Siseministeerium on kasutanud praktikas alternatiivseid lahendusi, kuid need ei ole tulemust andnud. Kui protsess on inimese jaoks keeruline, siis ta ei soovi sellega tegeleda ning tema elukoha andmed </w:t>
      </w:r>
      <w:proofErr w:type="spellStart"/>
      <w:r w:rsidRPr="00054C47">
        <w:rPr>
          <w:rFonts w:ascii="Times New Roman" w:hAnsi="Times New Roman" w:cs="Times New Roman"/>
          <w:sz w:val="24"/>
          <w:szCs w:val="24"/>
        </w:rPr>
        <w:t>RR-i</w:t>
      </w:r>
      <w:r w:rsidR="00BC7271" w:rsidRPr="00054C47">
        <w:rPr>
          <w:rFonts w:ascii="Times New Roman" w:hAnsi="Times New Roman" w:cs="Times New Roman"/>
          <w:sz w:val="24"/>
          <w:szCs w:val="24"/>
        </w:rPr>
        <w:t>s</w:t>
      </w:r>
      <w:proofErr w:type="spellEnd"/>
      <w:r w:rsidRPr="00054C47">
        <w:rPr>
          <w:rFonts w:ascii="Times New Roman" w:hAnsi="Times New Roman" w:cs="Times New Roman"/>
          <w:sz w:val="24"/>
          <w:szCs w:val="24"/>
        </w:rPr>
        <w:t xml:space="preserve"> jäävad muutmata. Ku</w:t>
      </w:r>
      <w:r w:rsidR="005D3983" w:rsidRPr="00054C47">
        <w:rPr>
          <w:rFonts w:ascii="Times New Roman" w:hAnsi="Times New Roman" w:cs="Times New Roman"/>
          <w:sz w:val="24"/>
          <w:szCs w:val="24"/>
        </w:rPr>
        <w:t>na</w:t>
      </w:r>
      <w:r w:rsidRPr="00054C47">
        <w:rPr>
          <w:rFonts w:ascii="Times New Roman" w:hAnsi="Times New Roman" w:cs="Times New Roman"/>
          <w:sz w:val="24"/>
          <w:szCs w:val="24"/>
        </w:rPr>
        <w:t xml:space="preserve"> Eesti jaoks on oluline, et </w:t>
      </w:r>
      <w:proofErr w:type="spellStart"/>
      <w:r w:rsidRPr="00054C47">
        <w:rPr>
          <w:rFonts w:ascii="Times New Roman" w:hAnsi="Times New Roman" w:cs="Times New Roman"/>
          <w:sz w:val="24"/>
          <w:szCs w:val="24"/>
        </w:rPr>
        <w:t>RR-is</w:t>
      </w:r>
      <w:proofErr w:type="spellEnd"/>
      <w:r w:rsidRPr="00054C47">
        <w:rPr>
          <w:rFonts w:ascii="Times New Roman" w:hAnsi="Times New Roman" w:cs="Times New Roman"/>
          <w:sz w:val="24"/>
          <w:szCs w:val="24"/>
        </w:rPr>
        <w:t xml:space="preserve"> olevad andmed on korrektsed</w:t>
      </w:r>
      <w:r w:rsidR="005D3983" w:rsidRPr="00054C47">
        <w:rPr>
          <w:rFonts w:ascii="Times New Roman" w:hAnsi="Times New Roman" w:cs="Times New Roman"/>
          <w:sz w:val="24"/>
          <w:szCs w:val="24"/>
        </w:rPr>
        <w:t xml:space="preserve">, siis on eesmärk teha </w:t>
      </w:r>
      <w:proofErr w:type="spellStart"/>
      <w:r w:rsidR="00372F21" w:rsidRPr="00054C47">
        <w:rPr>
          <w:rFonts w:ascii="Times New Roman" w:hAnsi="Times New Roman" w:cs="Times New Roman"/>
          <w:sz w:val="24"/>
          <w:szCs w:val="24"/>
        </w:rPr>
        <w:t>RR-is</w:t>
      </w:r>
      <w:proofErr w:type="spellEnd"/>
      <w:r w:rsidR="00372F21" w:rsidRPr="00054C47">
        <w:rPr>
          <w:rFonts w:ascii="Times New Roman" w:hAnsi="Times New Roman" w:cs="Times New Roman"/>
          <w:sz w:val="24"/>
          <w:szCs w:val="24"/>
        </w:rPr>
        <w:t xml:space="preserve"> </w:t>
      </w:r>
      <w:r w:rsidR="005D3983" w:rsidRPr="00054C47">
        <w:rPr>
          <w:rFonts w:ascii="Times New Roman" w:hAnsi="Times New Roman" w:cs="Times New Roman"/>
          <w:sz w:val="24"/>
          <w:szCs w:val="24"/>
        </w:rPr>
        <w:t xml:space="preserve">elukoha </w:t>
      </w:r>
      <w:r w:rsidR="00BE3333" w:rsidRPr="00054C47">
        <w:rPr>
          <w:rFonts w:ascii="Times New Roman" w:hAnsi="Times New Roman" w:cs="Times New Roman"/>
          <w:sz w:val="24"/>
          <w:szCs w:val="24"/>
        </w:rPr>
        <w:t xml:space="preserve">andmete </w:t>
      </w:r>
      <w:r w:rsidR="005D3983" w:rsidRPr="00054C47">
        <w:rPr>
          <w:rFonts w:ascii="Times New Roman" w:hAnsi="Times New Roman" w:cs="Times New Roman"/>
          <w:sz w:val="24"/>
          <w:szCs w:val="24"/>
        </w:rPr>
        <w:t>muutmine EL</w:t>
      </w:r>
      <w:r w:rsidR="00BE3333" w:rsidRPr="00054C47">
        <w:rPr>
          <w:rFonts w:ascii="Times New Roman" w:hAnsi="Times New Roman" w:cs="Times New Roman"/>
          <w:sz w:val="24"/>
          <w:szCs w:val="24"/>
        </w:rPr>
        <w:t>-i</w:t>
      </w:r>
      <w:r w:rsidR="005D3983" w:rsidRPr="00054C47">
        <w:rPr>
          <w:rFonts w:ascii="Times New Roman" w:hAnsi="Times New Roman" w:cs="Times New Roman"/>
          <w:sz w:val="24"/>
          <w:szCs w:val="24"/>
        </w:rPr>
        <w:t xml:space="preserve"> kodanikule välisriiki elama asumisel võimalikult lihtsaks</w:t>
      </w:r>
      <w:r w:rsidRPr="00054C47">
        <w:rPr>
          <w:rFonts w:ascii="Times New Roman" w:hAnsi="Times New Roman" w:cs="Times New Roman"/>
          <w:sz w:val="24"/>
          <w:szCs w:val="24"/>
        </w:rPr>
        <w:t>.</w:t>
      </w:r>
    </w:p>
    <w:p w14:paraId="1AF91C7A" w14:textId="77777777" w:rsidR="00310352" w:rsidRPr="00054C47" w:rsidRDefault="00310352" w:rsidP="007C0B41">
      <w:pPr>
        <w:pStyle w:val="Vahedeta"/>
        <w:jc w:val="both"/>
        <w:rPr>
          <w:rFonts w:ascii="Times New Roman" w:hAnsi="Times New Roman" w:cs="Times New Roman"/>
          <w:sz w:val="24"/>
          <w:szCs w:val="24"/>
        </w:rPr>
      </w:pPr>
    </w:p>
    <w:p w14:paraId="0C10D658" w14:textId="72C0EF63" w:rsidR="00310352" w:rsidRPr="00054C47" w:rsidRDefault="00310352"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lastRenderedPageBreak/>
        <w:t xml:space="preserve">7. </w:t>
      </w:r>
      <w:r w:rsidR="00604FF0" w:rsidRPr="00054C47">
        <w:rPr>
          <w:rFonts w:ascii="Times New Roman" w:hAnsi="Times New Roman" w:cs="Times New Roman"/>
          <w:sz w:val="24"/>
          <w:szCs w:val="24"/>
        </w:rPr>
        <w:t xml:space="preserve">Justiitsministeerium on küsinud seoses VTK-s käsitletud muudatusega, millega kohaselt võimaldatakse lõpetada isiku elukoha andmete kehtivus, kui isiku elukoha aadressina on </w:t>
      </w:r>
      <w:proofErr w:type="spellStart"/>
      <w:r w:rsidR="00604FF0" w:rsidRPr="00054C47">
        <w:rPr>
          <w:rFonts w:ascii="Times New Roman" w:hAnsi="Times New Roman" w:cs="Times New Roman"/>
          <w:sz w:val="24"/>
          <w:szCs w:val="24"/>
        </w:rPr>
        <w:t>RR-i</w:t>
      </w:r>
      <w:proofErr w:type="spellEnd"/>
      <w:r w:rsidR="00604FF0" w:rsidRPr="00054C47">
        <w:rPr>
          <w:rFonts w:ascii="Times New Roman" w:hAnsi="Times New Roman" w:cs="Times New Roman"/>
          <w:sz w:val="24"/>
          <w:szCs w:val="24"/>
        </w:rPr>
        <w:t xml:space="preserve"> kantud aadress, mis puudub </w:t>
      </w:r>
      <w:proofErr w:type="spellStart"/>
      <w:r w:rsidR="00604FF0" w:rsidRPr="00054C47">
        <w:rPr>
          <w:rFonts w:ascii="Times New Roman" w:hAnsi="Times New Roman" w:cs="Times New Roman"/>
          <w:sz w:val="24"/>
          <w:szCs w:val="24"/>
        </w:rPr>
        <w:t>ADS-i</w:t>
      </w:r>
      <w:proofErr w:type="spellEnd"/>
      <w:r w:rsidR="00604FF0" w:rsidRPr="00054C47">
        <w:rPr>
          <w:rFonts w:ascii="Times New Roman" w:hAnsi="Times New Roman" w:cs="Times New Roman"/>
          <w:sz w:val="24"/>
          <w:szCs w:val="24"/>
        </w:rPr>
        <w:t xml:space="preserve"> infosüsteemis. Justiitsministeerium küsis, kas kavandatav muudatus võib tähendada isikuandmete automatiseeritud töötlust </w:t>
      </w:r>
      <w:r w:rsidR="00BE099B" w:rsidRPr="00054C47">
        <w:rPr>
          <w:rFonts w:ascii="Times New Roman" w:hAnsi="Times New Roman" w:cs="Times New Roman"/>
          <w:sz w:val="24"/>
          <w:szCs w:val="24"/>
        </w:rPr>
        <w:t xml:space="preserve">Euroopa Parlamendi ja nõukogu 17. aprilli 2016. aasta määrusega (EL) 2016/679 füüsiliste isikute kaitse kohta isikuandmete töötlemisel ja selliste andmete vaba liikumise ning direktiivi 95/46/EÜ kehtetuks tunnistamise kohta (isikuandmete kaitse </w:t>
      </w:r>
      <w:proofErr w:type="spellStart"/>
      <w:r w:rsidR="00BE099B" w:rsidRPr="00054C47">
        <w:rPr>
          <w:rFonts w:ascii="Times New Roman" w:hAnsi="Times New Roman" w:cs="Times New Roman"/>
          <w:sz w:val="24"/>
          <w:szCs w:val="24"/>
        </w:rPr>
        <w:t>üldmäärus</w:t>
      </w:r>
      <w:proofErr w:type="spellEnd"/>
      <w:r w:rsidR="00BE099B" w:rsidRPr="00054C47">
        <w:rPr>
          <w:rFonts w:ascii="Times New Roman" w:hAnsi="Times New Roman" w:cs="Times New Roman"/>
          <w:sz w:val="24"/>
          <w:szCs w:val="24"/>
        </w:rPr>
        <w:t xml:space="preserve">) (ELT L 119, 04.05.2016, lk 1–88) (edaspidi </w:t>
      </w:r>
      <w:r w:rsidR="00BE099B" w:rsidRPr="005B6A49">
        <w:rPr>
          <w:rFonts w:ascii="Times New Roman" w:hAnsi="Times New Roman" w:cs="Times New Roman"/>
          <w:i/>
          <w:iCs/>
          <w:sz w:val="24"/>
          <w:szCs w:val="24"/>
        </w:rPr>
        <w:t xml:space="preserve">isikuandmete kaitse </w:t>
      </w:r>
      <w:proofErr w:type="spellStart"/>
      <w:r w:rsidR="00BE099B" w:rsidRPr="005B6A49">
        <w:rPr>
          <w:rFonts w:ascii="Times New Roman" w:hAnsi="Times New Roman" w:cs="Times New Roman"/>
          <w:i/>
          <w:iCs/>
          <w:sz w:val="24"/>
          <w:szCs w:val="24"/>
        </w:rPr>
        <w:t>üldmäärus</w:t>
      </w:r>
      <w:proofErr w:type="spellEnd"/>
      <w:r w:rsidR="00BE099B" w:rsidRPr="00054C47">
        <w:rPr>
          <w:rFonts w:ascii="Times New Roman" w:hAnsi="Times New Roman" w:cs="Times New Roman"/>
          <w:sz w:val="24"/>
          <w:szCs w:val="24"/>
        </w:rPr>
        <w:t>)</w:t>
      </w:r>
      <w:r w:rsidR="00BE099B">
        <w:rPr>
          <w:rFonts w:ascii="Times New Roman" w:hAnsi="Times New Roman" w:cs="Times New Roman"/>
          <w:sz w:val="24"/>
          <w:szCs w:val="24"/>
        </w:rPr>
        <w:t xml:space="preserve"> </w:t>
      </w:r>
      <w:proofErr w:type="spellStart"/>
      <w:r w:rsidR="00604FF0" w:rsidRPr="00054C47">
        <w:rPr>
          <w:rFonts w:ascii="Times New Roman" w:hAnsi="Times New Roman" w:cs="Times New Roman"/>
          <w:sz w:val="24"/>
          <w:szCs w:val="24"/>
        </w:rPr>
        <w:t>art</w:t>
      </w:r>
      <w:r w:rsidR="00BE099B">
        <w:rPr>
          <w:rFonts w:ascii="Times New Roman" w:hAnsi="Times New Roman" w:cs="Times New Roman"/>
          <w:sz w:val="24"/>
          <w:szCs w:val="24"/>
        </w:rPr>
        <w:t>ikili</w:t>
      </w:r>
      <w:proofErr w:type="spellEnd"/>
      <w:r w:rsidR="00604FF0" w:rsidRPr="00054C47">
        <w:rPr>
          <w:rFonts w:ascii="Times New Roman" w:hAnsi="Times New Roman" w:cs="Times New Roman"/>
          <w:sz w:val="24"/>
          <w:szCs w:val="24"/>
        </w:rPr>
        <w:t xml:space="preserve"> 22 mõttes.</w:t>
      </w:r>
    </w:p>
    <w:p w14:paraId="6F375A82" w14:textId="77777777" w:rsidR="00604FF0" w:rsidRPr="00054C47" w:rsidRDefault="00604FF0" w:rsidP="007C0B41">
      <w:pPr>
        <w:pStyle w:val="Vahedeta"/>
        <w:jc w:val="both"/>
        <w:rPr>
          <w:rFonts w:ascii="Times New Roman" w:hAnsi="Times New Roman" w:cs="Times New Roman"/>
          <w:sz w:val="24"/>
          <w:szCs w:val="24"/>
        </w:rPr>
      </w:pPr>
    </w:p>
    <w:p w14:paraId="0DA71B29" w14:textId="2A786344" w:rsidR="00FE5412" w:rsidRPr="00054C47" w:rsidRDefault="00BC7271" w:rsidP="007C0B41">
      <w:pPr>
        <w:pStyle w:val="Vahedeta"/>
        <w:jc w:val="both"/>
        <w:rPr>
          <w:rFonts w:ascii="Times New Roman" w:hAnsi="Times New Roman" w:cs="Times New Roman"/>
          <w:sz w:val="24"/>
          <w:szCs w:val="24"/>
        </w:rPr>
      </w:pPr>
      <w:r w:rsidRPr="00054C47">
        <w:rPr>
          <w:rFonts w:ascii="Times New Roman" w:hAnsi="Times New Roman" w:cs="Times New Roman"/>
          <w:sz w:val="24"/>
          <w:szCs w:val="24"/>
        </w:rPr>
        <w:t>Selgituseks saame märkida, et t</w:t>
      </w:r>
      <w:r w:rsidR="00604FF0" w:rsidRPr="00054C47">
        <w:rPr>
          <w:rFonts w:ascii="Times New Roman" w:hAnsi="Times New Roman" w:cs="Times New Roman"/>
          <w:sz w:val="24"/>
          <w:szCs w:val="24"/>
        </w:rPr>
        <w:t>egemist ei ole automatiseeritud andmetöötlusega. Otsuse teeb ametnik iga juhtumi puhul eraldi ja see ei ole seotud automatiseerimisega.</w:t>
      </w:r>
      <w:r w:rsidR="004B25C1" w:rsidRPr="00054C47">
        <w:rPr>
          <w:rFonts w:ascii="Times New Roman" w:hAnsi="Times New Roman" w:cs="Times New Roman"/>
          <w:sz w:val="24"/>
          <w:szCs w:val="24"/>
        </w:rPr>
        <w:t xml:space="preserve"> </w:t>
      </w:r>
    </w:p>
    <w:p w14:paraId="56CE4851" w14:textId="77777777" w:rsidR="009D63E1" w:rsidRPr="00054C47" w:rsidRDefault="009D63E1" w:rsidP="00FB6F02">
      <w:pPr>
        <w:pStyle w:val="Vahedeta"/>
        <w:jc w:val="both"/>
        <w:rPr>
          <w:rFonts w:ascii="Times New Roman" w:hAnsi="Times New Roman" w:cs="Times New Roman"/>
          <w:sz w:val="24"/>
          <w:szCs w:val="24"/>
        </w:rPr>
      </w:pPr>
    </w:p>
    <w:p w14:paraId="5087F0D6" w14:textId="00FF8BD5" w:rsidR="00847443" w:rsidRPr="00054C47" w:rsidRDefault="00BC7271"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8. </w:t>
      </w:r>
      <w:r w:rsidR="00166645" w:rsidRPr="00054C47">
        <w:rPr>
          <w:rFonts w:ascii="Times New Roman" w:hAnsi="Times New Roman" w:cs="Times New Roman"/>
          <w:sz w:val="24"/>
          <w:szCs w:val="24"/>
        </w:rPr>
        <w:t xml:space="preserve">Sünni registreerimise menetluse viimine 79-st </w:t>
      </w:r>
      <w:proofErr w:type="spellStart"/>
      <w:r w:rsidR="00166645" w:rsidRPr="00054C47">
        <w:rPr>
          <w:rFonts w:ascii="Times New Roman" w:hAnsi="Times New Roman" w:cs="Times New Roman"/>
          <w:sz w:val="24"/>
          <w:szCs w:val="24"/>
        </w:rPr>
        <w:t>KOV-ist</w:t>
      </w:r>
      <w:proofErr w:type="spellEnd"/>
      <w:r w:rsidR="00166645" w:rsidRPr="00054C47">
        <w:rPr>
          <w:rFonts w:ascii="Times New Roman" w:hAnsi="Times New Roman" w:cs="Times New Roman"/>
          <w:sz w:val="24"/>
          <w:szCs w:val="24"/>
        </w:rPr>
        <w:t xml:space="preserve"> 16 MK </w:t>
      </w:r>
      <w:proofErr w:type="spellStart"/>
      <w:r w:rsidR="00166645" w:rsidRPr="00054C47">
        <w:rPr>
          <w:rFonts w:ascii="Times New Roman" w:hAnsi="Times New Roman" w:cs="Times New Roman"/>
          <w:sz w:val="24"/>
          <w:szCs w:val="24"/>
        </w:rPr>
        <w:t>KOV-i</w:t>
      </w:r>
      <w:proofErr w:type="spellEnd"/>
      <w:r w:rsidR="00166645" w:rsidRPr="00054C47">
        <w:rPr>
          <w:rFonts w:ascii="Times New Roman" w:hAnsi="Times New Roman" w:cs="Times New Roman"/>
          <w:sz w:val="24"/>
          <w:szCs w:val="24"/>
        </w:rPr>
        <w:t xml:space="preserve"> oli käsitletud 2021.</w:t>
      </w:r>
      <w:r w:rsidR="00783E16" w:rsidRPr="00054C47">
        <w:rPr>
          <w:rFonts w:ascii="Times New Roman" w:hAnsi="Times New Roman" w:cs="Times New Roman"/>
          <w:sz w:val="24"/>
          <w:szCs w:val="24"/>
        </w:rPr>
        <w:t> </w:t>
      </w:r>
      <w:r w:rsidR="00166645" w:rsidRPr="00054C47">
        <w:rPr>
          <w:rFonts w:ascii="Times New Roman" w:hAnsi="Times New Roman" w:cs="Times New Roman"/>
          <w:sz w:val="24"/>
          <w:szCs w:val="24"/>
        </w:rPr>
        <w:t xml:space="preserve"> aasta detsembris </w:t>
      </w:r>
      <w:proofErr w:type="spellStart"/>
      <w:r w:rsidR="00166645" w:rsidRPr="00054C47">
        <w:rPr>
          <w:rFonts w:ascii="Times New Roman" w:hAnsi="Times New Roman" w:cs="Times New Roman"/>
          <w:sz w:val="24"/>
          <w:szCs w:val="24"/>
        </w:rPr>
        <w:t>EIS-i</w:t>
      </w:r>
      <w:proofErr w:type="spellEnd"/>
      <w:r w:rsidR="00166645" w:rsidRPr="00054C47">
        <w:rPr>
          <w:rFonts w:ascii="Times New Roman" w:hAnsi="Times New Roman" w:cs="Times New Roman"/>
          <w:sz w:val="24"/>
          <w:szCs w:val="24"/>
        </w:rPr>
        <w:t xml:space="preserve"> kooskõlastamisele saadetud väljatöötamiskavatsuses „Perekonnaseisutoimingute seaduse eelnõu väljatöötamise kavatsus“</w:t>
      </w:r>
      <w:r w:rsidR="00166645" w:rsidRPr="00054C47">
        <w:rPr>
          <w:rStyle w:val="Allmrkuseviide"/>
          <w:rFonts w:ascii="Times New Roman" w:hAnsi="Times New Roman" w:cs="Times New Roman"/>
          <w:sz w:val="24"/>
          <w:szCs w:val="24"/>
        </w:rPr>
        <w:footnoteReference w:id="3"/>
      </w:r>
      <w:r w:rsidR="00166645" w:rsidRPr="00054C47">
        <w:rPr>
          <w:rFonts w:ascii="Times New Roman" w:hAnsi="Times New Roman" w:cs="Times New Roman"/>
          <w:sz w:val="24"/>
          <w:szCs w:val="24"/>
        </w:rPr>
        <w:t>.</w:t>
      </w:r>
    </w:p>
    <w:p w14:paraId="14077172" w14:textId="77777777" w:rsidR="00486D3C" w:rsidRPr="00054C47" w:rsidRDefault="00486D3C" w:rsidP="00FB6F02">
      <w:pPr>
        <w:pStyle w:val="Vahedeta"/>
        <w:jc w:val="both"/>
        <w:rPr>
          <w:rFonts w:ascii="Times New Roman" w:hAnsi="Times New Roman" w:cs="Times New Roman"/>
          <w:sz w:val="24"/>
          <w:szCs w:val="24"/>
        </w:rPr>
      </w:pPr>
    </w:p>
    <w:p w14:paraId="4EA91920" w14:textId="0093D3D1" w:rsidR="00847443" w:rsidRPr="00054C47" w:rsidRDefault="00364CC3"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Lähtudes Vabariigi Valitsuse 22. detsembri 2011. aasta määruse nr 180 „Hea õigusloome ja normitehnika eeskiri“ § 1 lõike 2 punktist 5 </w:t>
      </w:r>
      <w:commentRangeStart w:id="13"/>
      <w:r w:rsidRPr="00054C47">
        <w:rPr>
          <w:rFonts w:ascii="Times New Roman" w:hAnsi="Times New Roman" w:cs="Times New Roman"/>
          <w:sz w:val="24"/>
          <w:szCs w:val="24"/>
        </w:rPr>
        <w:t>on osa muudatusi eelnõusse lisatud ilma väljatöötamiskavatsust koostamata, sest nendel muudatustel puudub oluline õiguslik mõju.</w:t>
      </w:r>
      <w:commentRangeEnd w:id="13"/>
      <w:r w:rsidR="001D0911">
        <w:rPr>
          <w:rStyle w:val="Kommentaariviide"/>
          <w:rFonts w:eastAsia="Times New Roman"/>
        </w:rPr>
        <w:commentReference w:id="13"/>
      </w:r>
    </w:p>
    <w:p w14:paraId="0795B2C0" w14:textId="77777777" w:rsidR="00364CC3" w:rsidRPr="00054C47" w:rsidRDefault="00364CC3" w:rsidP="00FB6F02">
      <w:pPr>
        <w:pStyle w:val="Vahedeta"/>
        <w:jc w:val="both"/>
        <w:rPr>
          <w:rFonts w:ascii="Times New Roman" w:hAnsi="Times New Roman" w:cs="Times New Roman"/>
          <w:sz w:val="24"/>
          <w:szCs w:val="24"/>
        </w:rPr>
      </w:pPr>
    </w:p>
    <w:p w14:paraId="20CE4B82" w14:textId="77777777" w:rsidR="00FB6F02" w:rsidRPr="00054C47" w:rsidRDefault="00FB6F02" w:rsidP="00FB6F02">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3. Eelnõu sisu ja võrdlev analüüs</w:t>
      </w:r>
    </w:p>
    <w:p w14:paraId="25336E27" w14:textId="77777777" w:rsidR="00FB6F02" w:rsidRPr="00054C47" w:rsidRDefault="00FB6F02" w:rsidP="00FB6F02">
      <w:pPr>
        <w:pStyle w:val="Vahedeta"/>
        <w:jc w:val="both"/>
        <w:rPr>
          <w:rFonts w:ascii="Times New Roman" w:hAnsi="Times New Roman" w:cs="Times New Roman"/>
          <w:sz w:val="24"/>
          <w:szCs w:val="24"/>
        </w:rPr>
      </w:pPr>
    </w:p>
    <w:p w14:paraId="4115A349" w14:textId="353F8FF5"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 koosneb </w:t>
      </w:r>
      <w:r w:rsidR="006B22DD" w:rsidRPr="00054C47">
        <w:rPr>
          <w:rFonts w:ascii="Times New Roman" w:hAnsi="Times New Roman" w:cs="Times New Roman"/>
          <w:sz w:val="24"/>
          <w:szCs w:val="24"/>
        </w:rPr>
        <w:t>3</w:t>
      </w:r>
      <w:r w:rsidRPr="00054C47">
        <w:rPr>
          <w:rFonts w:ascii="Times New Roman" w:hAnsi="Times New Roman" w:cs="Times New Roman"/>
          <w:sz w:val="24"/>
          <w:szCs w:val="24"/>
        </w:rPr>
        <w:t xml:space="preserve"> paragrahvist.</w:t>
      </w:r>
    </w:p>
    <w:p w14:paraId="76260E8B" w14:textId="77777777" w:rsidR="00FB6F02" w:rsidRPr="00054C47" w:rsidRDefault="00FB6F02" w:rsidP="00FB6F02">
      <w:pPr>
        <w:pStyle w:val="Vahedeta"/>
        <w:jc w:val="both"/>
        <w:rPr>
          <w:rFonts w:ascii="Times New Roman" w:hAnsi="Times New Roman" w:cs="Times New Roman"/>
          <w:sz w:val="24"/>
          <w:szCs w:val="24"/>
        </w:rPr>
      </w:pPr>
    </w:p>
    <w:p w14:paraId="2D08E155" w14:textId="67850117" w:rsidR="00FB6F02" w:rsidRPr="00054C47" w:rsidRDefault="00FB6F02"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 §-ga 1 muudetakse </w:t>
      </w:r>
      <w:r w:rsidR="006B22DD" w:rsidRPr="00054C47">
        <w:rPr>
          <w:rFonts w:ascii="Times New Roman" w:hAnsi="Times New Roman" w:cs="Times New Roman"/>
          <w:sz w:val="24"/>
          <w:szCs w:val="24"/>
        </w:rPr>
        <w:t>PKTS</w:t>
      </w:r>
      <w:r w:rsidRPr="00054C47">
        <w:rPr>
          <w:rFonts w:ascii="Times New Roman" w:hAnsi="Times New Roman" w:cs="Times New Roman"/>
          <w:sz w:val="24"/>
          <w:szCs w:val="24"/>
        </w:rPr>
        <w:t>-i</w:t>
      </w:r>
      <w:r w:rsidR="008F3E0B" w:rsidRPr="00054C47">
        <w:rPr>
          <w:rFonts w:ascii="Times New Roman" w:hAnsi="Times New Roman" w:cs="Times New Roman"/>
          <w:sz w:val="24"/>
          <w:szCs w:val="24"/>
        </w:rPr>
        <w:t xml:space="preserve">, </w:t>
      </w:r>
      <w:r w:rsidRPr="00054C47">
        <w:rPr>
          <w:rFonts w:ascii="Times New Roman" w:hAnsi="Times New Roman" w:cs="Times New Roman"/>
          <w:sz w:val="24"/>
          <w:szCs w:val="24"/>
        </w:rPr>
        <w:t>§-ga 2</w:t>
      </w:r>
      <w:r w:rsidR="008F3E0B" w:rsidRPr="00054C47">
        <w:rPr>
          <w:rFonts w:ascii="Times New Roman" w:hAnsi="Times New Roman" w:cs="Times New Roman"/>
          <w:sz w:val="24"/>
          <w:szCs w:val="24"/>
        </w:rPr>
        <w:t xml:space="preserve"> muudetakse </w:t>
      </w:r>
      <w:r w:rsidR="006B22DD" w:rsidRPr="00054C47">
        <w:rPr>
          <w:rFonts w:ascii="Times New Roman" w:hAnsi="Times New Roman" w:cs="Times New Roman"/>
          <w:sz w:val="24"/>
          <w:szCs w:val="24"/>
        </w:rPr>
        <w:t>RRS</w:t>
      </w:r>
      <w:r w:rsidR="008F3E0B" w:rsidRPr="00054C47">
        <w:rPr>
          <w:rFonts w:ascii="Times New Roman" w:hAnsi="Times New Roman" w:cs="Times New Roman"/>
          <w:sz w:val="24"/>
          <w:szCs w:val="24"/>
        </w:rPr>
        <w:t>-i ja §-ga 3</w:t>
      </w:r>
      <w:r w:rsidRPr="00054C47">
        <w:rPr>
          <w:rFonts w:ascii="Times New Roman" w:hAnsi="Times New Roman" w:cs="Times New Roman"/>
          <w:sz w:val="24"/>
          <w:szCs w:val="24"/>
        </w:rPr>
        <w:t xml:space="preserve"> </w:t>
      </w:r>
      <w:r w:rsidR="00783E16" w:rsidRPr="00054C47">
        <w:rPr>
          <w:rFonts w:ascii="Times New Roman" w:hAnsi="Times New Roman" w:cs="Times New Roman"/>
          <w:sz w:val="24"/>
          <w:szCs w:val="24"/>
        </w:rPr>
        <w:t xml:space="preserve">nähakse ette </w:t>
      </w:r>
      <w:r w:rsidRPr="00054C47">
        <w:rPr>
          <w:rFonts w:ascii="Times New Roman" w:hAnsi="Times New Roman" w:cs="Times New Roman"/>
          <w:sz w:val="24"/>
          <w:szCs w:val="24"/>
        </w:rPr>
        <w:t>seaduse jõustumine.</w:t>
      </w:r>
    </w:p>
    <w:p w14:paraId="37025633" w14:textId="77777777" w:rsidR="00027A55" w:rsidRPr="00054C47" w:rsidRDefault="00027A55" w:rsidP="00FB6F02">
      <w:pPr>
        <w:pStyle w:val="Vahedeta"/>
        <w:jc w:val="both"/>
        <w:rPr>
          <w:rFonts w:ascii="Times New Roman" w:hAnsi="Times New Roman" w:cs="Times New Roman"/>
          <w:sz w:val="24"/>
          <w:szCs w:val="24"/>
        </w:rPr>
      </w:pPr>
    </w:p>
    <w:p w14:paraId="4B47C1ED" w14:textId="17F1FFBF" w:rsidR="001845D5" w:rsidRDefault="001845D5" w:rsidP="00FB6F02">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3.1 PKTS-i muutmine</w:t>
      </w:r>
    </w:p>
    <w:p w14:paraId="1C74059E" w14:textId="77777777" w:rsidR="003E7B1F" w:rsidRPr="003E7B1F" w:rsidRDefault="003E7B1F" w:rsidP="00FB6F02">
      <w:pPr>
        <w:pStyle w:val="Vahedeta"/>
        <w:jc w:val="both"/>
        <w:rPr>
          <w:rFonts w:ascii="Times New Roman" w:hAnsi="Times New Roman" w:cs="Times New Roman"/>
          <w:sz w:val="24"/>
          <w:szCs w:val="24"/>
        </w:rPr>
      </w:pPr>
    </w:p>
    <w:p w14:paraId="1DA8CBFE" w14:textId="7487C3F1" w:rsidR="00592A8C" w:rsidRPr="00054C47" w:rsidRDefault="002B2313" w:rsidP="00592A8C">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Eelnõu § 1 punktiga 1</w:t>
      </w:r>
      <w:r w:rsidRPr="00054C47">
        <w:rPr>
          <w:rFonts w:ascii="Times New Roman" w:hAnsi="Times New Roman" w:cs="Times New Roman"/>
          <w:sz w:val="24"/>
          <w:szCs w:val="24"/>
        </w:rPr>
        <w:t xml:space="preserve"> tunnistatakse kehtetuks PKTS-i 3 lõike 2 punkt 1 ja lõige 3. PKTS-i § 3 lõike 2 punkti 1 kohaselt on perekonnaseisuasutuseks valla-ja linnavalitsus. PKTS-i § 3 lõike 3 kohaselt valla- ja linnavalitsused registreerivad sünde ja väljastavad esmaseid sünnitõendeid.</w:t>
      </w:r>
      <w:r w:rsidR="00592A8C" w:rsidRPr="00054C47">
        <w:rPr>
          <w:rFonts w:ascii="Times New Roman" w:hAnsi="Times New Roman" w:cs="Times New Roman"/>
          <w:sz w:val="24"/>
          <w:szCs w:val="24"/>
        </w:rPr>
        <w:t xml:space="preserve"> Nimetatud sätete kehtetuks tunnistamisega viiakse sünni registreerimine 79-st </w:t>
      </w:r>
      <w:proofErr w:type="spellStart"/>
      <w:r w:rsidR="00592A8C" w:rsidRPr="00054C47">
        <w:rPr>
          <w:rFonts w:ascii="Times New Roman" w:hAnsi="Times New Roman" w:cs="Times New Roman"/>
          <w:sz w:val="24"/>
          <w:szCs w:val="24"/>
        </w:rPr>
        <w:t>KOV-ist</w:t>
      </w:r>
      <w:proofErr w:type="spellEnd"/>
      <w:r w:rsidR="00592A8C" w:rsidRPr="00054C47">
        <w:rPr>
          <w:rFonts w:ascii="Times New Roman" w:hAnsi="Times New Roman" w:cs="Times New Roman"/>
          <w:sz w:val="24"/>
          <w:szCs w:val="24"/>
        </w:rPr>
        <w:t xml:space="preserve"> 16 MK </w:t>
      </w:r>
      <w:proofErr w:type="spellStart"/>
      <w:r w:rsidR="00592A8C" w:rsidRPr="00054C47">
        <w:rPr>
          <w:rFonts w:ascii="Times New Roman" w:hAnsi="Times New Roman" w:cs="Times New Roman"/>
          <w:sz w:val="24"/>
          <w:szCs w:val="24"/>
        </w:rPr>
        <w:t>KOV-i</w:t>
      </w:r>
      <w:proofErr w:type="spellEnd"/>
      <w:r w:rsidR="00783E16" w:rsidRPr="00054C47">
        <w:rPr>
          <w:rFonts w:ascii="Times New Roman" w:hAnsi="Times New Roman" w:cs="Times New Roman"/>
          <w:sz w:val="24"/>
          <w:szCs w:val="24"/>
        </w:rPr>
        <w:t xml:space="preserve"> ning</w:t>
      </w:r>
      <w:r w:rsidR="00592A8C" w:rsidRPr="00054C47">
        <w:rPr>
          <w:rFonts w:ascii="Times New Roman" w:hAnsi="Times New Roman" w:cs="Times New Roman"/>
          <w:sz w:val="24"/>
          <w:szCs w:val="24"/>
        </w:rPr>
        <w:t xml:space="preserve"> edaspidi ei ole kõigil 79 </w:t>
      </w:r>
      <w:proofErr w:type="spellStart"/>
      <w:r w:rsidR="00592A8C" w:rsidRPr="00054C47">
        <w:rPr>
          <w:rFonts w:ascii="Times New Roman" w:hAnsi="Times New Roman" w:cs="Times New Roman"/>
          <w:sz w:val="24"/>
          <w:szCs w:val="24"/>
        </w:rPr>
        <w:t>KOV-il</w:t>
      </w:r>
      <w:proofErr w:type="spellEnd"/>
      <w:r w:rsidR="00592A8C" w:rsidRPr="00054C47">
        <w:rPr>
          <w:rFonts w:ascii="Times New Roman" w:hAnsi="Times New Roman" w:cs="Times New Roman"/>
          <w:sz w:val="24"/>
          <w:szCs w:val="24"/>
        </w:rPr>
        <w:t xml:space="preserve"> enam pädevust sündi registreerida.</w:t>
      </w:r>
    </w:p>
    <w:p w14:paraId="65B0065B" w14:textId="77777777" w:rsidR="00592A8C" w:rsidRPr="00054C47" w:rsidRDefault="00592A8C" w:rsidP="00592A8C">
      <w:pPr>
        <w:pStyle w:val="Vahedeta"/>
        <w:jc w:val="both"/>
        <w:rPr>
          <w:rFonts w:ascii="Times New Roman" w:hAnsi="Times New Roman" w:cs="Times New Roman"/>
          <w:sz w:val="24"/>
          <w:szCs w:val="24"/>
        </w:rPr>
      </w:pPr>
    </w:p>
    <w:p w14:paraId="69B489FE" w14:textId="27A87A7C" w:rsidR="00423718" w:rsidRPr="00054C47" w:rsidRDefault="002B2313" w:rsidP="0033504F">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Muudatusega </w:t>
      </w:r>
      <w:r w:rsidR="00D7143E" w:rsidRPr="00054C47">
        <w:rPr>
          <w:rFonts w:ascii="Times New Roman" w:hAnsi="Times New Roman" w:cs="Times New Roman"/>
          <w:sz w:val="24"/>
          <w:szCs w:val="24"/>
        </w:rPr>
        <w:t xml:space="preserve">koondatakse </w:t>
      </w:r>
      <w:r w:rsidR="00592A8C" w:rsidRPr="00054C47">
        <w:rPr>
          <w:rFonts w:ascii="Times New Roman" w:hAnsi="Times New Roman" w:cs="Times New Roman"/>
          <w:sz w:val="24"/>
          <w:szCs w:val="24"/>
        </w:rPr>
        <w:t xml:space="preserve">sünni registreerimine 79-st </w:t>
      </w:r>
      <w:proofErr w:type="spellStart"/>
      <w:r w:rsidR="00592A8C" w:rsidRPr="00054C47">
        <w:rPr>
          <w:rFonts w:ascii="Times New Roman" w:hAnsi="Times New Roman" w:cs="Times New Roman"/>
          <w:sz w:val="24"/>
          <w:szCs w:val="24"/>
        </w:rPr>
        <w:t>KOV-ist</w:t>
      </w:r>
      <w:proofErr w:type="spellEnd"/>
      <w:r w:rsidR="00592A8C" w:rsidRPr="00054C47">
        <w:rPr>
          <w:rFonts w:ascii="Times New Roman" w:hAnsi="Times New Roman" w:cs="Times New Roman"/>
          <w:sz w:val="24"/>
          <w:szCs w:val="24"/>
        </w:rPr>
        <w:t xml:space="preserve"> 16 MK </w:t>
      </w:r>
      <w:proofErr w:type="spellStart"/>
      <w:r w:rsidR="00592A8C" w:rsidRPr="00054C47">
        <w:rPr>
          <w:rFonts w:ascii="Times New Roman" w:hAnsi="Times New Roman" w:cs="Times New Roman"/>
          <w:sz w:val="24"/>
          <w:szCs w:val="24"/>
        </w:rPr>
        <w:t>KOV-i</w:t>
      </w:r>
      <w:proofErr w:type="spellEnd"/>
      <w:r w:rsidR="0033504F" w:rsidRPr="00054C47">
        <w:rPr>
          <w:rFonts w:ascii="Times New Roman" w:hAnsi="Times New Roman" w:cs="Times New Roman"/>
          <w:sz w:val="24"/>
          <w:szCs w:val="24"/>
        </w:rPr>
        <w:t>. S</w:t>
      </w:r>
      <w:r w:rsidR="00592A8C" w:rsidRPr="00054C47">
        <w:rPr>
          <w:rFonts w:ascii="Times New Roman" w:hAnsi="Times New Roman" w:cs="Times New Roman"/>
          <w:sz w:val="24"/>
          <w:szCs w:val="24"/>
        </w:rPr>
        <w:t xml:space="preserve">uurem osa </w:t>
      </w:r>
      <w:r w:rsidR="00A61432" w:rsidRPr="00054C47">
        <w:rPr>
          <w:rFonts w:ascii="Times New Roman" w:hAnsi="Times New Roman" w:cs="Times New Roman"/>
          <w:sz w:val="24"/>
          <w:szCs w:val="24"/>
        </w:rPr>
        <w:t xml:space="preserve">sünni registreerimise avaldusi esitatakse </w:t>
      </w:r>
      <w:r w:rsidR="00592A8C" w:rsidRPr="00054C47">
        <w:rPr>
          <w:rFonts w:ascii="Times New Roman" w:hAnsi="Times New Roman" w:cs="Times New Roman"/>
          <w:sz w:val="24"/>
          <w:szCs w:val="24"/>
        </w:rPr>
        <w:t>e-teenuses ning üldjuhul ei käi inimesed enam sün</w:t>
      </w:r>
      <w:r w:rsidR="00A61432" w:rsidRPr="00054C47">
        <w:rPr>
          <w:rFonts w:ascii="Times New Roman" w:hAnsi="Times New Roman" w:cs="Times New Roman"/>
          <w:sz w:val="24"/>
          <w:szCs w:val="24"/>
        </w:rPr>
        <w:t>ni</w:t>
      </w:r>
      <w:r w:rsidR="00592A8C" w:rsidRPr="00054C47">
        <w:rPr>
          <w:rFonts w:ascii="Times New Roman" w:hAnsi="Times New Roman" w:cs="Times New Roman"/>
          <w:sz w:val="24"/>
          <w:szCs w:val="24"/>
        </w:rPr>
        <w:t xml:space="preserve"> </w:t>
      </w:r>
      <w:r w:rsidR="00A61432" w:rsidRPr="00054C47">
        <w:rPr>
          <w:rFonts w:ascii="Times New Roman" w:hAnsi="Times New Roman" w:cs="Times New Roman"/>
          <w:sz w:val="24"/>
          <w:szCs w:val="24"/>
        </w:rPr>
        <w:t xml:space="preserve">registreerimise avaldust </w:t>
      </w:r>
      <w:r w:rsidR="00592A8C" w:rsidRPr="00054C47">
        <w:rPr>
          <w:rFonts w:ascii="Times New Roman" w:hAnsi="Times New Roman" w:cs="Times New Roman"/>
          <w:sz w:val="24"/>
          <w:szCs w:val="24"/>
        </w:rPr>
        <w:t xml:space="preserve">kohapeal </w:t>
      </w:r>
      <w:r w:rsidR="00A61432" w:rsidRPr="00054C47">
        <w:rPr>
          <w:rFonts w:ascii="Times New Roman" w:hAnsi="Times New Roman" w:cs="Times New Roman"/>
          <w:sz w:val="24"/>
          <w:szCs w:val="24"/>
        </w:rPr>
        <w:t>esitamas</w:t>
      </w:r>
      <w:r w:rsidR="00592A8C" w:rsidRPr="00054C47">
        <w:rPr>
          <w:rFonts w:ascii="Times New Roman" w:hAnsi="Times New Roman" w:cs="Times New Roman"/>
          <w:sz w:val="24"/>
          <w:szCs w:val="24"/>
        </w:rPr>
        <w:t xml:space="preserve">. </w:t>
      </w:r>
      <w:proofErr w:type="spellStart"/>
      <w:r w:rsidR="00A61432" w:rsidRPr="00054C47">
        <w:rPr>
          <w:rFonts w:ascii="Times New Roman" w:hAnsi="Times New Roman" w:cs="Times New Roman"/>
          <w:sz w:val="24"/>
          <w:szCs w:val="24"/>
        </w:rPr>
        <w:t>KOV-is</w:t>
      </w:r>
      <w:proofErr w:type="spellEnd"/>
      <w:r w:rsidR="00A61432" w:rsidRPr="00054C47">
        <w:rPr>
          <w:rFonts w:ascii="Times New Roman" w:hAnsi="Times New Roman" w:cs="Times New Roman"/>
          <w:sz w:val="24"/>
          <w:szCs w:val="24"/>
        </w:rPr>
        <w:t xml:space="preserve"> kohapeal esitatakse sünni registreerimise avaldus enamasti sellisel juhul, kui see e-teenuses ei ole võimalik, n</w:t>
      </w:r>
      <w:r w:rsidR="00BE3333" w:rsidRPr="00054C47">
        <w:rPr>
          <w:rFonts w:ascii="Times New Roman" w:hAnsi="Times New Roman" w:cs="Times New Roman"/>
          <w:sz w:val="24"/>
          <w:szCs w:val="24"/>
        </w:rPr>
        <w:t>äiteks</w:t>
      </w:r>
      <w:r w:rsidR="00A61432" w:rsidRPr="00054C47">
        <w:rPr>
          <w:rFonts w:ascii="Times New Roman" w:hAnsi="Times New Roman" w:cs="Times New Roman"/>
          <w:sz w:val="24"/>
          <w:szCs w:val="24"/>
        </w:rPr>
        <w:t xml:space="preserve"> on tegemist alaealise lapsevanemaga</w:t>
      </w:r>
      <w:r w:rsidR="006A4A9E" w:rsidRPr="00054C47">
        <w:rPr>
          <w:rFonts w:ascii="Times New Roman" w:hAnsi="Times New Roman" w:cs="Times New Roman"/>
          <w:sz w:val="24"/>
          <w:szCs w:val="24"/>
        </w:rPr>
        <w:t xml:space="preserve"> või kui Eesti tervishoiuteenuse osutaja ei ole lapse sündi tõendava</w:t>
      </w:r>
      <w:r w:rsidR="00160ADF" w:rsidRPr="00054C47">
        <w:rPr>
          <w:rFonts w:ascii="Times New Roman" w:hAnsi="Times New Roman" w:cs="Times New Roman"/>
          <w:sz w:val="24"/>
          <w:szCs w:val="24"/>
        </w:rPr>
        <w:t>id</w:t>
      </w:r>
      <w:r w:rsidR="006A4A9E" w:rsidRPr="00054C47">
        <w:rPr>
          <w:rFonts w:ascii="Times New Roman" w:hAnsi="Times New Roman" w:cs="Times New Roman"/>
          <w:sz w:val="24"/>
          <w:szCs w:val="24"/>
        </w:rPr>
        <w:t xml:space="preserve"> andmeid edastanud </w:t>
      </w:r>
      <w:proofErr w:type="spellStart"/>
      <w:r w:rsidR="0033241A" w:rsidRPr="00054C47">
        <w:rPr>
          <w:rFonts w:ascii="Times New Roman" w:hAnsi="Times New Roman" w:cs="Times New Roman"/>
          <w:sz w:val="24"/>
          <w:szCs w:val="24"/>
        </w:rPr>
        <w:t>RR-le</w:t>
      </w:r>
      <w:proofErr w:type="spellEnd"/>
      <w:r w:rsidR="00A61432" w:rsidRPr="00054C47">
        <w:rPr>
          <w:rFonts w:ascii="Times New Roman" w:hAnsi="Times New Roman" w:cs="Times New Roman"/>
          <w:sz w:val="24"/>
          <w:szCs w:val="24"/>
        </w:rPr>
        <w:t xml:space="preserve">. </w:t>
      </w:r>
      <w:r w:rsidR="00592A8C" w:rsidRPr="00054C47">
        <w:rPr>
          <w:rFonts w:ascii="Times New Roman" w:hAnsi="Times New Roman" w:cs="Times New Roman"/>
          <w:sz w:val="24"/>
          <w:szCs w:val="24"/>
        </w:rPr>
        <w:t xml:space="preserve">Seetõttu ei ole otstarbekas </w:t>
      </w:r>
      <w:r w:rsidR="00A61432" w:rsidRPr="00054C47">
        <w:rPr>
          <w:rFonts w:ascii="Times New Roman" w:hAnsi="Times New Roman" w:cs="Times New Roman"/>
          <w:sz w:val="24"/>
          <w:szCs w:val="24"/>
        </w:rPr>
        <w:t xml:space="preserve">hoida sünni registreerimise pädevust </w:t>
      </w:r>
      <w:r w:rsidR="00592A8C" w:rsidRPr="00054C47">
        <w:rPr>
          <w:rFonts w:ascii="Times New Roman" w:hAnsi="Times New Roman" w:cs="Times New Roman"/>
          <w:sz w:val="24"/>
          <w:szCs w:val="24"/>
        </w:rPr>
        <w:t>nii palju</w:t>
      </w:r>
      <w:r w:rsidR="00A61432" w:rsidRPr="00054C47">
        <w:rPr>
          <w:rFonts w:ascii="Times New Roman" w:hAnsi="Times New Roman" w:cs="Times New Roman"/>
          <w:sz w:val="24"/>
          <w:szCs w:val="24"/>
        </w:rPr>
        <w:t>des</w:t>
      </w:r>
      <w:r w:rsidR="00592A8C" w:rsidRPr="00054C47">
        <w:rPr>
          <w:rFonts w:ascii="Times New Roman" w:hAnsi="Times New Roman" w:cs="Times New Roman"/>
          <w:sz w:val="24"/>
          <w:szCs w:val="24"/>
        </w:rPr>
        <w:t xml:space="preserve"> </w:t>
      </w:r>
      <w:proofErr w:type="spellStart"/>
      <w:r w:rsidR="00592A8C" w:rsidRPr="00054C47">
        <w:rPr>
          <w:rFonts w:ascii="Times New Roman" w:hAnsi="Times New Roman" w:cs="Times New Roman"/>
          <w:sz w:val="24"/>
          <w:szCs w:val="24"/>
        </w:rPr>
        <w:t>KOV-</w:t>
      </w:r>
      <w:r w:rsidR="00A61432" w:rsidRPr="00054C47">
        <w:rPr>
          <w:rFonts w:ascii="Times New Roman" w:hAnsi="Times New Roman" w:cs="Times New Roman"/>
          <w:sz w:val="24"/>
          <w:szCs w:val="24"/>
        </w:rPr>
        <w:t>id</w:t>
      </w:r>
      <w:r w:rsidR="00592A8C" w:rsidRPr="00054C47">
        <w:rPr>
          <w:rFonts w:ascii="Times New Roman" w:hAnsi="Times New Roman" w:cs="Times New Roman"/>
          <w:sz w:val="24"/>
          <w:szCs w:val="24"/>
        </w:rPr>
        <w:t>e</w:t>
      </w:r>
      <w:r w:rsidR="00A61432" w:rsidRPr="00054C47">
        <w:rPr>
          <w:rFonts w:ascii="Times New Roman" w:hAnsi="Times New Roman" w:cs="Times New Roman"/>
          <w:sz w:val="24"/>
          <w:szCs w:val="24"/>
        </w:rPr>
        <w:t>s</w:t>
      </w:r>
      <w:proofErr w:type="spellEnd"/>
      <w:r w:rsidR="0033504F" w:rsidRPr="00054C47">
        <w:rPr>
          <w:rFonts w:ascii="Times New Roman" w:hAnsi="Times New Roman" w:cs="Times New Roman"/>
          <w:sz w:val="24"/>
          <w:szCs w:val="24"/>
        </w:rPr>
        <w:t xml:space="preserve"> On </w:t>
      </w:r>
      <w:proofErr w:type="spellStart"/>
      <w:r w:rsidR="0033504F" w:rsidRPr="00054C47">
        <w:rPr>
          <w:rFonts w:ascii="Times New Roman" w:hAnsi="Times New Roman" w:cs="Times New Roman"/>
          <w:sz w:val="24"/>
          <w:szCs w:val="24"/>
        </w:rPr>
        <w:t>KOV-e</w:t>
      </w:r>
      <w:proofErr w:type="spellEnd"/>
      <w:r w:rsidR="0033504F" w:rsidRPr="00054C47">
        <w:rPr>
          <w:rFonts w:ascii="Times New Roman" w:hAnsi="Times New Roman" w:cs="Times New Roman"/>
          <w:sz w:val="24"/>
          <w:szCs w:val="24"/>
        </w:rPr>
        <w:t xml:space="preserve">, kus sünde registreeritakse harva, näiteks vähem kui 50 korral aastas, ning seetõttu ei ole ametnikel piisavat praktikat, et säilitada sünni registreerimise menetluse läbiviimise kompetents. Arvesse tuleb võtta ka seda, et </w:t>
      </w:r>
      <w:r w:rsidR="006A4A9E" w:rsidRPr="00054C47">
        <w:rPr>
          <w:rFonts w:ascii="Times New Roman" w:hAnsi="Times New Roman" w:cs="Times New Roman"/>
          <w:sz w:val="24"/>
          <w:szCs w:val="24"/>
        </w:rPr>
        <w:t>alates 5.</w:t>
      </w:r>
      <w:r w:rsidR="00783E16" w:rsidRPr="00054C47">
        <w:rPr>
          <w:rFonts w:ascii="Times New Roman" w:hAnsi="Times New Roman" w:cs="Times New Roman"/>
          <w:sz w:val="24"/>
          <w:szCs w:val="24"/>
        </w:rPr>
        <w:t> </w:t>
      </w:r>
      <w:r w:rsidR="00BE3333" w:rsidRPr="00054C47">
        <w:rPr>
          <w:rFonts w:ascii="Times New Roman" w:hAnsi="Times New Roman" w:cs="Times New Roman"/>
          <w:sz w:val="24"/>
          <w:szCs w:val="24"/>
        </w:rPr>
        <w:t xml:space="preserve">aprillist </w:t>
      </w:r>
      <w:r w:rsidR="006A4A9E" w:rsidRPr="00054C47">
        <w:rPr>
          <w:rFonts w:ascii="Times New Roman" w:hAnsi="Times New Roman" w:cs="Times New Roman"/>
          <w:sz w:val="24"/>
          <w:szCs w:val="24"/>
        </w:rPr>
        <w:t xml:space="preserve">2024 </w:t>
      </w:r>
      <w:r w:rsidR="00264538" w:rsidRPr="00054C47">
        <w:rPr>
          <w:rFonts w:ascii="Times New Roman" w:hAnsi="Times New Roman" w:cs="Times New Roman"/>
          <w:sz w:val="24"/>
          <w:szCs w:val="24"/>
        </w:rPr>
        <w:t xml:space="preserve">käivitus automaatsete </w:t>
      </w:r>
      <w:r w:rsidR="00160ADF" w:rsidRPr="00054C47">
        <w:rPr>
          <w:rFonts w:ascii="Times New Roman" w:hAnsi="Times New Roman" w:cs="Times New Roman"/>
          <w:sz w:val="24"/>
          <w:szCs w:val="24"/>
        </w:rPr>
        <w:t>sünni</w:t>
      </w:r>
      <w:r w:rsidR="00264538" w:rsidRPr="00054C47">
        <w:rPr>
          <w:rFonts w:ascii="Times New Roman" w:hAnsi="Times New Roman" w:cs="Times New Roman"/>
          <w:sz w:val="24"/>
          <w:szCs w:val="24"/>
        </w:rPr>
        <w:t xml:space="preserve">kannete tegemine </w:t>
      </w:r>
      <w:proofErr w:type="spellStart"/>
      <w:r w:rsidR="0033241A" w:rsidRPr="00054C47">
        <w:rPr>
          <w:rFonts w:ascii="Times New Roman" w:hAnsi="Times New Roman" w:cs="Times New Roman"/>
          <w:sz w:val="24"/>
          <w:szCs w:val="24"/>
        </w:rPr>
        <w:t>RR-i</w:t>
      </w:r>
      <w:proofErr w:type="spellEnd"/>
      <w:r w:rsidR="0033241A" w:rsidRPr="00054C47">
        <w:rPr>
          <w:rFonts w:ascii="Times New Roman" w:hAnsi="Times New Roman" w:cs="Times New Roman"/>
          <w:sz w:val="24"/>
          <w:szCs w:val="24"/>
        </w:rPr>
        <w:t xml:space="preserve"> </w:t>
      </w:r>
      <w:r w:rsidR="00264538" w:rsidRPr="00054C47">
        <w:rPr>
          <w:rFonts w:ascii="Times New Roman" w:hAnsi="Times New Roman" w:cs="Times New Roman"/>
          <w:sz w:val="24"/>
          <w:szCs w:val="24"/>
        </w:rPr>
        <w:t>ja sellest tulenevalt tehakse suur</w:t>
      </w:r>
      <w:r w:rsidR="006A4A9E" w:rsidRPr="00054C47">
        <w:rPr>
          <w:rFonts w:ascii="Times New Roman" w:hAnsi="Times New Roman" w:cs="Times New Roman"/>
          <w:sz w:val="24"/>
          <w:szCs w:val="24"/>
        </w:rPr>
        <w:t xml:space="preserve"> </w:t>
      </w:r>
      <w:r w:rsidR="0033504F" w:rsidRPr="00054C47">
        <w:rPr>
          <w:rFonts w:ascii="Times New Roman" w:hAnsi="Times New Roman" w:cs="Times New Roman"/>
          <w:sz w:val="24"/>
          <w:szCs w:val="24"/>
        </w:rPr>
        <w:t xml:space="preserve">osa </w:t>
      </w:r>
      <w:r w:rsidR="00264538" w:rsidRPr="00054C47">
        <w:rPr>
          <w:rFonts w:ascii="Times New Roman" w:hAnsi="Times New Roman" w:cs="Times New Roman"/>
          <w:sz w:val="24"/>
          <w:szCs w:val="24"/>
        </w:rPr>
        <w:t>sünnikandeid</w:t>
      </w:r>
      <w:r w:rsidR="0033504F" w:rsidRPr="00054C47">
        <w:rPr>
          <w:rFonts w:ascii="Times New Roman" w:hAnsi="Times New Roman" w:cs="Times New Roman"/>
          <w:sz w:val="24"/>
          <w:szCs w:val="24"/>
        </w:rPr>
        <w:t xml:space="preserve"> üldse ilma ametniku sekkumiseta (automaatkanded).</w:t>
      </w:r>
      <w:r w:rsidR="00BE3333" w:rsidRPr="00054C47">
        <w:rPr>
          <w:rFonts w:ascii="Times New Roman" w:hAnsi="Times New Roman" w:cs="Times New Roman"/>
          <w:sz w:val="24"/>
          <w:szCs w:val="24"/>
        </w:rPr>
        <w:t xml:space="preserve"> </w:t>
      </w:r>
      <w:r w:rsidR="00592A8C" w:rsidRPr="00054C47">
        <w:rPr>
          <w:rFonts w:ascii="Times New Roman" w:hAnsi="Times New Roman" w:cs="Times New Roman"/>
          <w:sz w:val="24"/>
          <w:szCs w:val="24"/>
        </w:rPr>
        <w:t>Tulevikus peaksid sünni</w:t>
      </w:r>
      <w:r w:rsidR="0033504F" w:rsidRPr="00054C47">
        <w:rPr>
          <w:rFonts w:ascii="Times New Roman" w:hAnsi="Times New Roman" w:cs="Times New Roman"/>
          <w:sz w:val="24"/>
          <w:szCs w:val="24"/>
        </w:rPr>
        <w:t xml:space="preserve"> </w:t>
      </w:r>
      <w:r w:rsidR="00592A8C" w:rsidRPr="00054C47">
        <w:rPr>
          <w:rFonts w:ascii="Times New Roman" w:hAnsi="Times New Roman" w:cs="Times New Roman"/>
          <w:sz w:val="24"/>
          <w:szCs w:val="24"/>
        </w:rPr>
        <w:t xml:space="preserve">registreerimiseks MK </w:t>
      </w:r>
      <w:proofErr w:type="spellStart"/>
      <w:r w:rsidR="00592A8C" w:rsidRPr="00054C47">
        <w:rPr>
          <w:rFonts w:ascii="Times New Roman" w:hAnsi="Times New Roman" w:cs="Times New Roman"/>
          <w:sz w:val="24"/>
          <w:szCs w:val="24"/>
        </w:rPr>
        <w:t>KOV-i</w:t>
      </w:r>
      <w:proofErr w:type="spellEnd"/>
      <w:r w:rsidR="00592A8C" w:rsidRPr="00054C47">
        <w:rPr>
          <w:rFonts w:ascii="Times New Roman" w:hAnsi="Times New Roman" w:cs="Times New Roman"/>
          <w:sz w:val="24"/>
          <w:szCs w:val="24"/>
        </w:rPr>
        <w:t xml:space="preserve"> kohale tulema vaid need inimesed, kellel ei ole mingil põhjusel</w:t>
      </w:r>
      <w:r w:rsidR="0033504F" w:rsidRPr="00054C47">
        <w:rPr>
          <w:rFonts w:ascii="Times New Roman" w:hAnsi="Times New Roman" w:cs="Times New Roman"/>
          <w:sz w:val="24"/>
          <w:szCs w:val="24"/>
        </w:rPr>
        <w:t xml:space="preserve"> </w:t>
      </w:r>
      <w:r w:rsidR="00592A8C" w:rsidRPr="00054C47">
        <w:rPr>
          <w:rFonts w:ascii="Times New Roman" w:hAnsi="Times New Roman" w:cs="Times New Roman"/>
          <w:sz w:val="24"/>
          <w:szCs w:val="24"/>
        </w:rPr>
        <w:t>võimalik e-teenuses sündi registreerida</w:t>
      </w:r>
      <w:r w:rsidR="00054C47">
        <w:rPr>
          <w:rFonts w:ascii="Times New Roman" w:hAnsi="Times New Roman" w:cs="Times New Roman"/>
          <w:sz w:val="24"/>
          <w:szCs w:val="24"/>
        </w:rPr>
        <w:t>.</w:t>
      </w:r>
    </w:p>
    <w:p w14:paraId="0D7AF751" w14:textId="77777777" w:rsidR="00423718" w:rsidRPr="00054C47" w:rsidRDefault="00423718" w:rsidP="00592A8C">
      <w:pPr>
        <w:pStyle w:val="Vahedeta"/>
        <w:jc w:val="both"/>
        <w:rPr>
          <w:rFonts w:ascii="Times New Roman" w:hAnsi="Times New Roman" w:cs="Times New Roman"/>
          <w:sz w:val="24"/>
          <w:szCs w:val="24"/>
        </w:rPr>
      </w:pPr>
    </w:p>
    <w:p w14:paraId="228F82E7" w14:textId="1594063D" w:rsidR="002B2313" w:rsidRPr="00054C47" w:rsidRDefault="00423718" w:rsidP="00592A8C">
      <w:pPr>
        <w:pStyle w:val="Vahedeta"/>
        <w:jc w:val="both"/>
        <w:rPr>
          <w:rFonts w:ascii="Times New Roman" w:hAnsi="Times New Roman" w:cs="Times New Roman"/>
          <w:sz w:val="24"/>
          <w:szCs w:val="24"/>
        </w:rPr>
      </w:pPr>
      <w:r w:rsidRPr="00054C47">
        <w:rPr>
          <w:rFonts w:ascii="Times New Roman" w:hAnsi="Times New Roman" w:cs="Times New Roman"/>
          <w:sz w:val="24"/>
          <w:szCs w:val="24"/>
        </w:rPr>
        <w:lastRenderedPageBreak/>
        <w:t xml:space="preserve">Kui sünni registreerimine on vaid 16 MK </w:t>
      </w:r>
      <w:proofErr w:type="spellStart"/>
      <w:r w:rsidRPr="00054C47">
        <w:rPr>
          <w:rFonts w:ascii="Times New Roman" w:hAnsi="Times New Roman" w:cs="Times New Roman"/>
          <w:sz w:val="24"/>
          <w:szCs w:val="24"/>
        </w:rPr>
        <w:t>KOV-is</w:t>
      </w:r>
      <w:proofErr w:type="spellEnd"/>
      <w:r w:rsidRPr="00054C47">
        <w:rPr>
          <w:rFonts w:ascii="Times New Roman" w:hAnsi="Times New Roman" w:cs="Times New Roman"/>
          <w:sz w:val="24"/>
          <w:szCs w:val="24"/>
        </w:rPr>
        <w:t xml:space="preserve">, siis </w:t>
      </w:r>
      <w:r w:rsidR="00592A8C" w:rsidRPr="00054C47">
        <w:rPr>
          <w:rFonts w:ascii="Times New Roman" w:hAnsi="Times New Roman" w:cs="Times New Roman"/>
          <w:sz w:val="24"/>
          <w:szCs w:val="24"/>
        </w:rPr>
        <w:t xml:space="preserve">tagab </w:t>
      </w:r>
      <w:r w:rsidRPr="00054C47">
        <w:rPr>
          <w:rFonts w:ascii="Times New Roman" w:hAnsi="Times New Roman" w:cs="Times New Roman"/>
          <w:sz w:val="24"/>
          <w:szCs w:val="24"/>
        </w:rPr>
        <w:t xml:space="preserve">see </w:t>
      </w:r>
      <w:r w:rsidR="00592A8C" w:rsidRPr="00054C47">
        <w:rPr>
          <w:rFonts w:ascii="Times New Roman" w:hAnsi="Times New Roman" w:cs="Times New Roman"/>
          <w:sz w:val="24"/>
          <w:szCs w:val="24"/>
        </w:rPr>
        <w:t>sünni registreerimise kvaliteed</w:t>
      </w:r>
      <w:r w:rsidRPr="00054C47">
        <w:rPr>
          <w:rFonts w:ascii="Times New Roman" w:hAnsi="Times New Roman" w:cs="Times New Roman"/>
          <w:sz w:val="24"/>
          <w:szCs w:val="24"/>
        </w:rPr>
        <w:t xml:space="preserve">i hoidmise </w:t>
      </w:r>
      <w:r w:rsidR="00592A8C" w:rsidRPr="00054C47">
        <w:rPr>
          <w:rFonts w:ascii="Times New Roman" w:hAnsi="Times New Roman" w:cs="Times New Roman"/>
          <w:sz w:val="24"/>
          <w:szCs w:val="24"/>
        </w:rPr>
        <w:t>ja ametnike kompetentsuse, samuti vähendab koolitus- ja ülalpidamiskulusid.</w:t>
      </w:r>
    </w:p>
    <w:p w14:paraId="423D9145" w14:textId="77777777" w:rsidR="0033504F" w:rsidRPr="00054C47" w:rsidRDefault="0033504F" w:rsidP="00592A8C">
      <w:pPr>
        <w:pStyle w:val="Vahedeta"/>
        <w:jc w:val="both"/>
        <w:rPr>
          <w:rFonts w:ascii="Times New Roman" w:hAnsi="Times New Roman" w:cs="Times New Roman"/>
          <w:sz w:val="24"/>
          <w:szCs w:val="24"/>
        </w:rPr>
      </w:pPr>
    </w:p>
    <w:p w14:paraId="3FDC9AB4" w14:textId="6EAC90E3" w:rsidR="00A2626A" w:rsidRPr="00054C47" w:rsidRDefault="0033504F" w:rsidP="00592A8C">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Eelnõu § 1 punktiga 2</w:t>
      </w:r>
      <w:r w:rsidRPr="00054C47">
        <w:rPr>
          <w:rFonts w:ascii="Times New Roman" w:hAnsi="Times New Roman" w:cs="Times New Roman"/>
          <w:sz w:val="24"/>
          <w:szCs w:val="24"/>
        </w:rPr>
        <w:t xml:space="preserve"> </w:t>
      </w:r>
      <w:r w:rsidR="00CC7902" w:rsidRPr="00054C47">
        <w:rPr>
          <w:rFonts w:ascii="Times New Roman" w:hAnsi="Times New Roman" w:cs="Times New Roman"/>
          <w:sz w:val="24"/>
          <w:szCs w:val="24"/>
        </w:rPr>
        <w:t>asendatakse PKTS-i 3 lõikes 3</w:t>
      </w:r>
      <w:r w:rsidR="00CC7902" w:rsidRPr="00054C47">
        <w:rPr>
          <w:rFonts w:ascii="Times New Roman" w:hAnsi="Times New Roman" w:cs="Times New Roman"/>
          <w:sz w:val="24"/>
          <w:szCs w:val="24"/>
          <w:vertAlign w:val="superscript"/>
        </w:rPr>
        <w:t>1</w:t>
      </w:r>
      <w:r w:rsidR="00CC7902" w:rsidRPr="00054C47">
        <w:rPr>
          <w:rFonts w:ascii="Times New Roman" w:hAnsi="Times New Roman" w:cs="Times New Roman"/>
          <w:sz w:val="24"/>
          <w:szCs w:val="24"/>
        </w:rPr>
        <w:t xml:space="preserve"> </w:t>
      </w:r>
      <w:r w:rsidR="00160ADF" w:rsidRPr="00054C47">
        <w:rPr>
          <w:rFonts w:ascii="Times New Roman" w:hAnsi="Times New Roman" w:cs="Times New Roman"/>
          <w:sz w:val="24"/>
          <w:szCs w:val="24"/>
        </w:rPr>
        <w:t xml:space="preserve">kohalik omavalitsus maakonnakeskuse kohaliku omavalitsusega </w:t>
      </w:r>
      <w:r w:rsidR="00CC7902" w:rsidRPr="00054C47">
        <w:rPr>
          <w:rFonts w:ascii="Times New Roman" w:hAnsi="Times New Roman" w:cs="Times New Roman"/>
          <w:sz w:val="24"/>
          <w:szCs w:val="24"/>
        </w:rPr>
        <w:t xml:space="preserve">sest </w:t>
      </w:r>
      <w:r w:rsidR="00162D41" w:rsidRPr="00054C47">
        <w:rPr>
          <w:rFonts w:ascii="Times New Roman" w:hAnsi="Times New Roman" w:cs="Times New Roman"/>
          <w:sz w:val="24"/>
          <w:szCs w:val="24"/>
        </w:rPr>
        <w:t xml:space="preserve">perekonnaseisutoimingute tegemine koondub vaid MK </w:t>
      </w:r>
      <w:proofErr w:type="spellStart"/>
      <w:r w:rsidR="00162D41" w:rsidRPr="00054C47">
        <w:rPr>
          <w:rFonts w:ascii="Times New Roman" w:hAnsi="Times New Roman" w:cs="Times New Roman"/>
          <w:sz w:val="24"/>
          <w:szCs w:val="24"/>
        </w:rPr>
        <w:t>KOV-idesse</w:t>
      </w:r>
      <w:proofErr w:type="spellEnd"/>
      <w:r w:rsidR="00162D41" w:rsidRPr="00054C47">
        <w:rPr>
          <w:rFonts w:ascii="Times New Roman" w:hAnsi="Times New Roman" w:cs="Times New Roman"/>
          <w:sz w:val="24"/>
          <w:szCs w:val="24"/>
        </w:rPr>
        <w:t>.</w:t>
      </w:r>
      <w:r w:rsidR="00160ADF" w:rsidRPr="00054C47">
        <w:rPr>
          <w:rFonts w:ascii="Times New Roman" w:hAnsi="Times New Roman" w:cs="Times New Roman"/>
          <w:sz w:val="24"/>
          <w:szCs w:val="24"/>
        </w:rPr>
        <w:t xml:space="preserve"> Vt ka eelnõu § 1 </w:t>
      </w:r>
      <w:r w:rsidR="00C0508E" w:rsidRPr="00054C47">
        <w:rPr>
          <w:rFonts w:ascii="Times New Roman" w:hAnsi="Times New Roman" w:cs="Times New Roman"/>
          <w:sz w:val="24"/>
          <w:szCs w:val="24"/>
        </w:rPr>
        <w:t>punkti</w:t>
      </w:r>
      <w:r w:rsidR="00160ADF" w:rsidRPr="00054C47">
        <w:rPr>
          <w:rFonts w:ascii="Times New Roman" w:hAnsi="Times New Roman" w:cs="Times New Roman"/>
          <w:sz w:val="24"/>
          <w:szCs w:val="24"/>
        </w:rPr>
        <w:t xml:space="preserve"> 1 seletuskirja.</w:t>
      </w:r>
    </w:p>
    <w:p w14:paraId="616E92AE" w14:textId="77777777" w:rsidR="00BB1498" w:rsidRPr="00054C47" w:rsidRDefault="00BB1498" w:rsidP="00592A8C">
      <w:pPr>
        <w:pStyle w:val="Vahedeta"/>
        <w:jc w:val="both"/>
        <w:rPr>
          <w:rFonts w:ascii="Times New Roman" w:hAnsi="Times New Roman" w:cs="Times New Roman"/>
          <w:sz w:val="24"/>
          <w:szCs w:val="24"/>
        </w:rPr>
      </w:pPr>
    </w:p>
    <w:p w14:paraId="05C11BB3" w14:textId="4D9D776B" w:rsidR="008A775F" w:rsidRPr="00054C47" w:rsidRDefault="00BB1498" w:rsidP="00592A8C">
      <w:pPr>
        <w:pStyle w:val="Vahedeta"/>
        <w:jc w:val="both"/>
        <w:rPr>
          <w:rFonts w:ascii="Times New Roman" w:hAnsi="Times New Roman" w:cs="Times New Roman"/>
          <w:sz w:val="24"/>
          <w:szCs w:val="24"/>
        </w:rPr>
      </w:pPr>
      <w:r w:rsidRPr="005B6A49">
        <w:rPr>
          <w:rFonts w:ascii="Times New Roman" w:hAnsi="Times New Roman" w:cs="Times New Roman"/>
          <w:b/>
          <w:bCs/>
          <w:sz w:val="24"/>
          <w:szCs w:val="24"/>
        </w:rPr>
        <w:t>Eelnõu § 1 punktiga 3</w:t>
      </w:r>
      <w:r w:rsidRPr="00054C47">
        <w:rPr>
          <w:rFonts w:ascii="Times New Roman" w:hAnsi="Times New Roman" w:cs="Times New Roman"/>
          <w:sz w:val="24"/>
          <w:szCs w:val="24"/>
        </w:rPr>
        <w:t xml:space="preserve"> </w:t>
      </w:r>
      <w:r w:rsidR="0036304F">
        <w:rPr>
          <w:rFonts w:ascii="Times New Roman" w:hAnsi="Times New Roman" w:cs="Times New Roman"/>
          <w:sz w:val="24"/>
          <w:szCs w:val="24"/>
        </w:rPr>
        <w:t xml:space="preserve">muudetakse </w:t>
      </w:r>
      <w:r w:rsidRPr="00054C47">
        <w:rPr>
          <w:rFonts w:ascii="Times New Roman" w:hAnsi="Times New Roman" w:cs="Times New Roman"/>
          <w:sz w:val="24"/>
          <w:szCs w:val="24"/>
        </w:rPr>
        <w:t xml:space="preserve">PKTS-i § </w:t>
      </w:r>
      <w:r w:rsidRPr="00054C47">
        <w:rPr>
          <w:rFonts w:ascii="Times New Roman" w:hAnsi="Times New Roman" w:cs="Times New Roman"/>
          <w:kern w:val="2"/>
          <w:sz w:val="24"/>
          <w:szCs w:val="24"/>
          <w14:ligatures w14:val="standardContextual"/>
        </w:rPr>
        <w:t>7 lõiget 4</w:t>
      </w:r>
      <w:r w:rsidRPr="00054C47">
        <w:rPr>
          <w:rFonts w:ascii="Times New Roman" w:hAnsi="Times New Roman" w:cs="Times New Roman"/>
          <w:kern w:val="2"/>
          <w:sz w:val="24"/>
          <w:szCs w:val="24"/>
          <w:vertAlign w:val="superscript"/>
          <w14:ligatures w14:val="standardContextual"/>
        </w:rPr>
        <w:t>1</w:t>
      </w:r>
      <w:r w:rsidR="0036304F">
        <w:rPr>
          <w:rFonts w:ascii="Times New Roman" w:hAnsi="Times New Roman" w:cs="Times New Roman"/>
          <w:kern w:val="2"/>
          <w:sz w:val="24"/>
          <w:szCs w:val="24"/>
          <w14:ligatures w14:val="standardContextual"/>
        </w:rPr>
        <w:t xml:space="preserve">. Sättes </w:t>
      </w:r>
      <w:r w:rsidRPr="00054C47">
        <w:rPr>
          <w:rFonts w:ascii="Times New Roman" w:hAnsi="Times New Roman" w:cs="Times New Roman"/>
          <w:kern w:val="2"/>
          <w:sz w:val="24"/>
          <w:szCs w:val="24"/>
          <w14:ligatures w14:val="standardContextual"/>
        </w:rPr>
        <w:t>täpsustatakse</w:t>
      </w:r>
      <w:r w:rsidR="008A775F" w:rsidRPr="00054C47">
        <w:rPr>
          <w:rFonts w:ascii="Times New Roman" w:hAnsi="Times New Roman" w:cs="Times New Roman"/>
          <w:kern w:val="2"/>
          <w:sz w:val="24"/>
          <w:szCs w:val="24"/>
          <w14:ligatures w14:val="standardContextual"/>
        </w:rPr>
        <w:t xml:space="preserve"> selguse huvides</w:t>
      </w:r>
      <w:r w:rsidRPr="00054C47">
        <w:rPr>
          <w:rFonts w:ascii="Times New Roman" w:hAnsi="Times New Roman" w:cs="Times New Roman"/>
          <w:kern w:val="2"/>
          <w:sz w:val="24"/>
          <w:szCs w:val="24"/>
          <w14:ligatures w14:val="standardContextual"/>
        </w:rPr>
        <w:t>, et turvalise veebikeskkonna all PKTS-</w:t>
      </w:r>
      <w:proofErr w:type="spellStart"/>
      <w:r w:rsidRPr="00054C47">
        <w:rPr>
          <w:rFonts w:ascii="Times New Roman" w:hAnsi="Times New Roman" w:cs="Times New Roman"/>
          <w:kern w:val="2"/>
          <w:sz w:val="24"/>
          <w:szCs w:val="24"/>
          <w14:ligatures w14:val="standardContextual"/>
        </w:rPr>
        <w:t>is</w:t>
      </w:r>
      <w:proofErr w:type="spellEnd"/>
      <w:r w:rsidRPr="00054C47">
        <w:rPr>
          <w:rFonts w:ascii="Times New Roman" w:hAnsi="Times New Roman" w:cs="Times New Roman"/>
          <w:kern w:val="2"/>
          <w:sz w:val="24"/>
          <w:szCs w:val="24"/>
          <w14:ligatures w14:val="standardContextual"/>
        </w:rPr>
        <w:t xml:space="preserve"> peetakse silmas </w:t>
      </w:r>
      <w:proofErr w:type="spellStart"/>
      <w:r w:rsidR="00A967FD">
        <w:rPr>
          <w:rFonts w:ascii="Times New Roman" w:hAnsi="Times New Roman" w:cs="Times New Roman"/>
          <w:kern w:val="2"/>
          <w:sz w:val="24"/>
          <w:szCs w:val="24"/>
          <w14:ligatures w14:val="standardContextual"/>
        </w:rPr>
        <w:t>RR-i</w:t>
      </w:r>
      <w:proofErr w:type="spellEnd"/>
      <w:r w:rsidRPr="00054C47">
        <w:rPr>
          <w:rFonts w:ascii="Times New Roman" w:hAnsi="Times New Roman" w:cs="Times New Roman"/>
          <w:kern w:val="2"/>
          <w:sz w:val="24"/>
          <w:szCs w:val="24"/>
          <w14:ligatures w14:val="standardContextual"/>
        </w:rPr>
        <w:t xml:space="preserve"> turvalist veebikeskkonda. </w:t>
      </w:r>
      <w:r w:rsidR="008A775F" w:rsidRPr="00054C47">
        <w:rPr>
          <w:rFonts w:ascii="Times New Roman" w:hAnsi="Times New Roman" w:cs="Times New Roman"/>
          <w:kern w:val="2"/>
          <w:sz w:val="24"/>
          <w:szCs w:val="24"/>
          <w14:ligatures w14:val="standardContextual"/>
        </w:rPr>
        <w:t>Vabariigi valitsuse 20.</w:t>
      </w:r>
      <w:r w:rsidR="00A4021A" w:rsidRPr="00054C47">
        <w:rPr>
          <w:rFonts w:ascii="Times New Roman" w:hAnsi="Times New Roman" w:cs="Times New Roman"/>
          <w:kern w:val="2"/>
          <w:sz w:val="24"/>
          <w:szCs w:val="24"/>
          <w14:ligatures w14:val="standardContextual"/>
        </w:rPr>
        <w:t xml:space="preserve"> detsembri </w:t>
      </w:r>
      <w:r w:rsidR="008A775F" w:rsidRPr="00054C47">
        <w:rPr>
          <w:rFonts w:ascii="Times New Roman" w:hAnsi="Times New Roman" w:cs="Times New Roman"/>
          <w:kern w:val="2"/>
          <w:sz w:val="24"/>
          <w:szCs w:val="24"/>
          <w14:ligatures w14:val="standardContextual"/>
        </w:rPr>
        <w:t>2018</w:t>
      </w:r>
      <w:r w:rsidR="00A4021A" w:rsidRPr="00054C47">
        <w:rPr>
          <w:rFonts w:ascii="Times New Roman" w:hAnsi="Times New Roman" w:cs="Times New Roman"/>
          <w:kern w:val="2"/>
          <w:sz w:val="24"/>
          <w:szCs w:val="24"/>
          <w14:ligatures w14:val="standardContextual"/>
        </w:rPr>
        <w:t>. aasta</w:t>
      </w:r>
      <w:r w:rsidR="008A775F" w:rsidRPr="00054C47">
        <w:rPr>
          <w:rFonts w:ascii="Times New Roman" w:hAnsi="Times New Roman" w:cs="Times New Roman"/>
          <w:kern w:val="2"/>
          <w:sz w:val="24"/>
          <w:szCs w:val="24"/>
          <w14:ligatures w14:val="standardContextual"/>
        </w:rPr>
        <w:t xml:space="preserve"> määruse nr 129</w:t>
      </w:r>
      <w:r w:rsidR="00A4021A" w:rsidRPr="00054C47">
        <w:rPr>
          <w:rFonts w:ascii="Times New Roman" w:hAnsi="Times New Roman" w:cs="Times New Roman"/>
          <w:sz w:val="24"/>
          <w:szCs w:val="24"/>
        </w:rPr>
        <w:t xml:space="preserve"> </w:t>
      </w:r>
      <w:r w:rsidR="004A5AFB">
        <w:rPr>
          <w:rFonts w:ascii="Times New Roman" w:hAnsi="Times New Roman" w:cs="Times New Roman"/>
          <w:sz w:val="24"/>
          <w:szCs w:val="24"/>
        </w:rPr>
        <w:t>„</w:t>
      </w:r>
      <w:r w:rsidR="004A5AFB" w:rsidRPr="004A5AFB">
        <w:rPr>
          <w:rFonts w:ascii="Times New Roman" w:hAnsi="Times New Roman" w:cs="Times New Roman"/>
          <w:sz w:val="24"/>
          <w:szCs w:val="24"/>
        </w:rPr>
        <w:t>Rahvastikuregistri ülesehitus, turvaklass, täpne andmekoosseis ja andmeandjate üleantavate andmete loetelu</w:t>
      </w:r>
      <w:r w:rsidR="004A5AFB">
        <w:rPr>
          <w:rFonts w:ascii="Times New Roman" w:hAnsi="Times New Roman" w:cs="Times New Roman"/>
          <w:sz w:val="24"/>
          <w:szCs w:val="24"/>
        </w:rPr>
        <w:t xml:space="preserve">“ </w:t>
      </w:r>
      <w:r w:rsidR="008A775F" w:rsidRPr="00054C47">
        <w:rPr>
          <w:rFonts w:ascii="Times New Roman" w:hAnsi="Times New Roman" w:cs="Times New Roman"/>
          <w:sz w:val="24"/>
          <w:szCs w:val="24"/>
        </w:rPr>
        <w:t>§</w:t>
      </w:r>
      <w:r w:rsidR="00A4021A" w:rsidRPr="00054C47">
        <w:rPr>
          <w:rFonts w:ascii="Times New Roman" w:hAnsi="Times New Roman" w:cs="Times New Roman"/>
          <w:sz w:val="24"/>
          <w:szCs w:val="24"/>
        </w:rPr>
        <w:t xml:space="preserve"> 1</w:t>
      </w:r>
      <w:r w:rsidR="00A4021A" w:rsidRPr="005B6A49">
        <w:rPr>
          <w:rFonts w:ascii="Times New Roman" w:hAnsi="Times New Roman" w:cs="Times New Roman"/>
          <w:sz w:val="24"/>
          <w:szCs w:val="24"/>
          <w:vertAlign w:val="superscript"/>
        </w:rPr>
        <w:t>1</w:t>
      </w:r>
      <w:r w:rsidR="00A4021A" w:rsidRPr="00054C47">
        <w:rPr>
          <w:rFonts w:ascii="Times New Roman" w:hAnsi="Times New Roman" w:cs="Times New Roman"/>
          <w:sz w:val="24"/>
          <w:szCs w:val="24"/>
        </w:rPr>
        <w:t xml:space="preserve"> punkti 7 </w:t>
      </w:r>
      <w:r w:rsidR="008A775F" w:rsidRPr="00054C47">
        <w:rPr>
          <w:rFonts w:ascii="Times New Roman" w:hAnsi="Times New Roman" w:cs="Times New Roman"/>
          <w:sz w:val="24"/>
          <w:szCs w:val="24"/>
        </w:rPr>
        <w:t xml:space="preserve">kohaselt on </w:t>
      </w:r>
      <w:proofErr w:type="spellStart"/>
      <w:r w:rsidR="00A967FD">
        <w:rPr>
          <w:rFonts w:ascii="Times New Roman" w:hAnsi="Times New Roman" w:cs="Times New Roman"/>
          <w:sz w:val="24"/>
          <w:szCs w:val="24"/>
        </w:rPr>
        <w:t>RR-il</w:t>
      </w:r>
      <w:proofErr w:type="spellEnd"/>
      <w:r w:rsidR="00A967FD">
        <w:rPr>
          <w:rFonts w:ascii="Times New Roman" w:hAnsi="Times New Roman" w:cs="Times New Roman"/>
          <w:sz w:val="24"/>
          <w:szCs w:val="24"/>
        </w:rPr>
        <w:t xml:space="preserve"> </w:t>
      </w:r>
      <w:r w:rsidR="008A775F" w:rsidRPr="00054C47">
        <w:rPr>
          <w:rFonts w:ascii="Times New Roman" w:hAnsi="Times New Roman" w:cs="Times New Roman"/>
          <w:sz w:val="24"/>
          <w:szCs w:val="24"/>
        </w:rPr>
        <w:t>turvaline veebikeskkond</w:t>
      </w:r>
      <w:r w:rsidR="001D31E1" w:rsidRPr="00054C47">
        <w:rPr>
          <w:rFonts w:ascii="Times New Roman" w:hAnsi="Times New Roman" w:cs="Times New Roman"/>
          <w:sz w:val="24"/>
          <w:szCs w:val="24"/>
        </w:rPr>
        <w:t xml:space="preserve"> (edaspidi </w:t>
      </w:r>
      <w:r w:rsidR="001D31E1" w:rsidRPr="005B6A49">
        <w:rPr>
          <w:rFonts w:ascii="Times New Roman" w:hAnsi="Times New Roman" w:cs="Times New Roman"/>
          <w:i/>
          <w:iCs/>
          <w:sz w:val="24"/>
          <w:szCs w:val="24"/>
        </w:rPr>
        <w:t>turvaline veebikeskkond</w:t>
      </w:r>
      <w:r w:rsidR="001D31E1" w:rsidRPr="00054C47">
        <w:rPr>
          <w:rFonts w:ascii="Times New Roman" w:hAnsi="Times New Roman" w:cs="Times New Roman"/>
          <w:sz w:val="24"/>
          <w:szCs w:val="24"/>
        </w:rPr>
        <w:t>)</w:t>
      </w:r>
      <w:r w:rsidR="008A775F" w:rsidRPr="00054C47">
        <w:rPr>
          <w:rFonts w:ascii="Times New Roman" w:hAnsi="Times New Roman" w:cs="Times New Roman"/>
          <w:sz w:val="24"/>
          <w:szCs w:val="24"/>
        </w:rPr>
        <w:t xml:space="preserve">, mille kaudu tagatakse juurdepääs </w:t>
      </w:r>
      <w:proofErr w:type="spellStart"/>
      <w:r w:rsidR="00A967FD">
        <w:rPr>
          <w:rFonts w:ascii="Times New Roman" w:hAnsi="Times New Roman" w:cs="Times New Roman"/>
          <w:sz w:val="24"/>
          <w:szCs w:val="24"/>
        </w:rPr>
        <w:t>RR-i</w:t>
      </w:r>
      <w:proofErr w:type="spellEnd"/>
      <w:r w:rsidR="008A775F" w:rsidRPr="00054C47">
        <w:rPr>
          <w:rFonts w:ascii="Times New Roman" w:hAnsi="Times New Roman" w:cs="Times New Roman"/>
          <w:sz w:val="24"/>
          <w:szCs w:val="24"/>
        </w:rPr>
        <w:t xml:space="preserve"> andmetele ja teenustele, seega erinevate </w:t>
      </w:r>
      <w:proofErr w:type="spellStart"/>
      <w:r w:rsidR="00A967FD">
        <w:rPr>
          <w:rFonts w:ascii="Times New Roman" w:hAnsi="Times New Roman" w:cs="Times New Roman"/>
          <w:sz w:val="24"/>
          <w:szCs w:val="24"/>
        </w:rPr>
        <w:t>RR-iga</w:t>
      </w:r>
      <w:proofErr w:type="spellEnd"/>
      <w:r w:rsidR="008A775F" w:rsidRPr="00054C47">
        <w:rPr>
          <w:rFonts w:ascii="Times New Roman" w:hAnsi="Times New Roman" w:cs="Times New Roman"/>
          <w:sz w:val="24"/>
          <w:szCs w:val="24"/>
        </w:rPr>
        <w:t xml:space="preserve"> seotud teenuste ja avalduste esitamiseks ei saa kasutada suvalisi turvalisi veebikeskkondi vaid üksnes </w:t>
      </w:r>
      <w:proofErr w:type="spellStart"/>
      <w:r w:rsidR="00A967FD">
        <w:rPr>
          <w:rFonts w:ascii="Times New Roman" w:hAnsi="Times New Roman" w:cs="Times New Roman"/>
          <w:sz w:val="24"/>
          <w:szCs w:val="24"/>
        </w:rPr>
        <w:t>RR-i</w:t>
      </w:r>
      <w:proofErr w:type="spellEnd"/>
      <w:r w:rsidR="008A775F" w:rsidRPr="00054C47">
        <w:rPr>
          <w:rFonts w:ascii="Times New Roman" w:hAnsi="Times New Roman" w:cs="Times New Roman"/>
          <w:sz w:val="24"/>
          <w:szCs w:val="24"/>
        </w:rPr>
        <w:t xml:space="preserve"> turvalist veebikeskkonda.</w:t>
      </w:r>
    </w:p>
    <w:p w14:paraId="7BEE7D90" w14:textId="77777777" w:rsidR="00162D41" w:rsidRPr="00054C47" w:rsidRDefault="00162D41" w:rsidP="00592A8C">
      <w:pPr>
        <w:pStyle w:val="Vahedeta"/>
        <w:jc w:val="both"/>
        <w:rPr>
          <w:rFonts w:ascii="Times New Roman" w:hAnsi="Times New Roman" w:cs="Times New Roman"/>
          <w:sz w:val="24"/>
          <w:szCs w:val="24"/>
        </w:rPr>
      </w:pPr>
    </w:p>
    <w:p w14:paraId="6D2223B1" w14:textId="5E2B167C" w:rsidR="00CA7737" w:rsidRPr="00054C47" w:rsidRDefault="00162D41" w:rsidP="00592A8C">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punktidega </w:t>
      </w:r>
      <w:r w:rsidR="00C516B6" w:rsidRPr="00054C47">
        <w:rPr>
          <w:rFonts w:ascii="Times New Roman" w:hAnsi="Times New Roman" w:cs="Times New Roman"/>
          <w:b/>
          <w:bCs/>
          <w:sz w:val="24"/>
          <w:szCs w:val="24"/>
        </w:rPr>
        <w:t xml:space="preserve">4 </w:t>
      </w:r>
      <w:r w:rsidRPr="00054C47">
        <w:rPr>
          <w:rFonts w:ascii="Times New Roman" w:hAnsi="Times New Roman" w:cs="Times New Roman"/>
          <w:b/>
          <w:bCs/>
          <w:sz w:val="24"/>
          <w:szCs w:val="24"/>
        </w:rPr>
        <w:t xml:space="preserve">ja </w:t>
      </w:r>
      <w:r w:rsidR="00C516B6" w:rsidRPr="00054C47">
        <w:rPr>
          <w:rFonts w:ascii="Times New Roman" w:hAnsi="Times New Roman" w:cs="Times New Roman"/>
          <w:b/>
          <w:bCs/>
          <w:sz w:val="24"/>
          <w:szCs w:val="24"/>
        </w:rPr>
        <w:t>5</w:t>
      </w:r>
      <w:r w:rsidRPr="00054C47">
        <w:rPr>
          <w:rFonts w:ascii="Times New Roman" w:hAnsi="Times New Roman" w:cs="Times New Roman"/>
          <w:sz w:val="24"/>
          <w:szCs w:val="24"/>
        </w:rPr>
        <w:t xml:space="preserve"> muudetakse PKTS-i § 12 lõiget 5 ja § 13 lõiget 9. </w:t>
      </w:r>
      <w:r w:rsidR="00CA7737" w:rsidRPr="00054C47">
        <w:rPr>
          <w:rFonts w:ascii="Times New Roman" w:hAnsi="Times New Roman" w:cs="Times New Roman"/>
          <w:sz w:val="24"/>
          <w:szCs w:val="24"/>
        </w:rPr>
        <w:t xml:space="preserve">Kehtiva PKTS § 12 lõike 5 kohaselt võib </w:t>
      </w:r>
      <w:proofErr w:type="spellStart"/>
      <w:r w:rsidR="00086E06" w:rsidRPr="00054C47">
        <w:rPr>
          <w:rFonts w:ascii="Times New Roman" w:hAnsi="Times New Roman" w:cs="Times New Roman"/>
          <w:sz w:val="24"/>
          <w:szCs w:val="24"/>
        </w:rPr>
        <w:t>RR-</w:t>
      </w:r>
      <w:r w:rsidR="009933FB" w:rsidRPr="00054C47">
        <w:rPr>
          <w:rFonts w:ascii="Times New Roman" w:hAnsi="Times New Roman" w:cs="Times New Roman"/>
          <w:sz w:val="24"/>
          <w:szCs w:val="24"/>
        </w:rPr>
        <w:t>i</w:t>
      </w:r>
      <w:proofErr w:type="spellEnd"/>
      <w:r w:rsidR="00CA7737" w:rsidRPr="00054C47">
        <w:rPr>
          <w:rFonts w:ascii="Times New Roman" w:hAnsi="Times New Roman" w:cs="Times New Roman"/>
          <w:sz w:val="24"/>
          <w:szCs w:val="24"/>
        </w:rPr>
        <w:t xml:space="preserve"> volitatud töötleja </w:t>
      </w:r>
      <w:proofErr w:type="spellStart"/>
      <w:r w:rsidR="00086E06" w:rsidRPr="00054C47">
        <w:rPr>
          <w:rFonts w:ascii="Times New Roman" w:hAnsi="Times New Roman" w:cs="Times New Roman"/>
          <w:sz w:val="24"/>
          <w:szCs w:val="24"/>
        </w:rPr>
        <w:t>RR-i</w:t>
      </w:r>
      <w:proofErr w:type="spellEnd"/>
      <w:r w:rsidR="00CA7737" w:rsidRPr="00054C47">
        <w:rPr>
          <w:rFonts w:ascii="Times New Roman" w:hAnsi="Times New Roman" w:cs="Times New Roman"/>
          <w:sz w:val="24"/>
          <w:szCs w:val="24"/>
        </w:rPr>
        <w:t xml:space="preserve"> andmete kvaliteedi tõstmise eesmärgil vastutava töötleja korraldusel parandada perekonnaseisuandmetes andmehõive käigus tekkinud või tarkvarast tingitud vead. Kehtiva PKTS § 13 lõike 9 kohaselt võib </w:t>
      </w:r>
      <w:proofErr w:type="spellStart"/>
      <w:r w:rsidR="00086E06" w:rsidRPr="00054C47">
        <w:rPr>
          <w:rFonts w:ascii="Times New Roman" w:hAnsi="Times New Roman" w:cs="Times New Roman"/>
          <w:sz w:val="24"/>
          <w:szCs w:val="24"/>
        </w:rPr>
        <w:t>RR-i</w:t>
      </w:r>
      <w:proofErr w:type="spellEnd"/>
      <w:r w:rsidR="00CA7737" w:rsidRPr="00054C47">
        <w:rPr>
          <w:rFonts w:ascii="Times New Roman" w:hAnsi="Times New Roman" w:cs="Times New Roman"/>
          <w:sz w:val="24"/>
          <w:szCs w:val="24"/>
        </w:rPr>
        <w:t xml:space="preserve"> volitatud töötleja </w:t>
      </w:r>
      <w:proofErr w:type="spellStart"/>
      <w:r w:rsidR="00086E06" w:rsidRPr="00054C47">
        <w:rPr>
          <w:rFonts w:ascii="Times New Roman" w:hAnsi="Times New Roman" w:cs="Times New Roman"/>
          <w:sz w:val="24"/>
          <w:szCs w:val="24"/>
        </w:rPr>
        <w:t>RR-i</w:t>
      </w:r>
      <w:proofErr w:type="spellEnd"/>
      <w:r w:rsidR="00CA7737" w:rsidRPr="00054C47">
        <w:rPr>
          <w:rFonts w:ascii="Times New Roman" w:hAnsi="Times New Roman" w:cs="Times New Roman"/>
          <w:sz w:val="24"/>
          <w:szCs w:val="24"/>
        </w:rPr>
        <w:t xml:space="preserve"> andmete kvaliteedi tõstmise eesmärgil vastutava töötleja korraldusel muuta perekonnaseisuandmetes andmehõive käigus tekkinud või tarkvarast tingitud vead.</w:t>
      </w:r>
    </w:p>
    <w:p w14:paraId="542D1067" w14:textId="77777777" w:rsidR="00CA7737" w:rsidRPr="00054C47" w:rsidRDefault="00CA7737" w:rsidP="00592A8C">
      <w:pPr>
        <w:pStyle w:val="Vahedeta"/>
        <w:jc w:val="both"/>
        <w:rPr>
          <w:rFonts w:ascii="Times New Roman" w:hAnsi="Times New Roman" w:cs="Times New Roman"/>
          <w:sz w:val="24"/>
          <w:szCs w:val="24"/>
        </w:rPr>
      </w:pPr>
    </w:p>
    <w:p w14:paraId="363864B5" w14:textId="741B726E" w:rsidR="00CA7737" w:rsidRPr="00054C47" w:rsidRDefault="00162D41" w:rsidP="00592A8C">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Muudatusega laiendatakse </w:t>
      </w:r>
      <w:r w:rsidR="00CA7737" w:rsidRPr="00054C47">
        <w:rPr>
          <w:rFonts w:ascii="Times New Roman" w:hAnsi="Times New Roman" w:cs="Times New Roman"/>
          <w:sz w:val="24"/>
          <w:szCs w:val="24"/>
        </w:rPr>
        <w:t xml:space="preserve">võimalusi, millal </w:t>
      </w:r>
      <w:proofErr w:type="spellStart"/>
      <w:r w:rsidR="00086E06" w:rsidRPr="00054C47">
        <w:rPr>
          <w:rFonts w:ascii="Times New Roman" w:hAnsi="Times New Roman" w:cs="Times New Roman"/>
          <w:sz w:val="24"/>
          <w:szCs w:val="24"/>
        </w:rPr>
        <w:t>RR-i</w:t>
      </w:r>
      <w:proofErr w:type="spellEnd"/>
      <w:r w:rsidR="00CA7737" w:rsidRPr="00054C47">
        <w:rPr>
          <w:rFonts w:ascii="Times New Roman" w:hAnsi="Times New Roman" w:cs="Times New Roman"/>
          <w:sz w:val="24"/>
          <w:szCs w:val="24"/>
        </w:rPr>
        <w:t xml:space="preserve"> volitatud töötleja võib </w:t>
      </w:r>
      <w:proofErr w:type="spellStart"/>
      <w:r w:rsidR="00086E06" w:rsidRPr="00054C47">
        <w:rPr>
          <w:rFonts w:ascii="Times New Roman" w:hAnsi="Times New Roman" w:cs="Times New Roman"/>
          <w:sz w:val="24"/>
          <w:szCs w:val="24"/>
        </w:rPr>
        <w:t>RR-i</w:t>
      </w:r>
      <w:proofErr w:type="spellEnd"/>
      <w:r w:rsidR="00355035" w:rsidRPr="00054C47">
        <w:rPr>
          <w:rFonts w:ascii="Times New Roman" w:hAnsi="Times New Roman" w:cs="Times New Roman"/>
          <w:sz w:val="24"/>
          <w:szCs w:val="24"/>
        </w:rPr>
        <w:t xml:space="preserve"> </w:t>
      </w:r>
      <w:r w:rsidR="00CA7737" w:rsidRPr="00054C47">
        <w:rPr>
          <w:rFonts w:ascii="Times New Roman" w:hAnsi="Times New Roman" w:cs="Times New Roman"/>
          <w:sz w:val="24"/>
          <w:szCs w:val="24"/>
        </w:rPr>
        <w:t xml:space="preserve">kvaliteedi tõstmise eesmärgil muudatusi </w:t>
      </w:r>
      <w:r w:rsidR="006B7B9B" w:rsidRPr="00054C47">
        <w:rPr>
          <w:rFonts w:ascii="Times New Roman" w:hAnsi="Times New Roman" w:cs="Times New Roman"/>
          <w:sz w:val="24"/>
          <w:szCs w:val="24"/>
        </w:rPr>
        <w:t xml:space="preserve">ja parandusi </w:t>
      </w:r>
      <w:r w:rsidR="00CA7737" w:rsidRPr="00054C47">
        <w:rPr>
          <w:rFonts w:ascii="Times New Roman" w:hAnsi="Times New Roman" w:cs="Times New Roman"/>
          <w:sz w:val="24"/>
          <w:szCs w:val="24"/>
        </w:rPr>
        <w:t>teha. Kehtivas PKTS-</w:t>
      </w:r>
      <w:proofErr w:type="spellStart"/>
      <w:r w:rsidR="00CA7737" w:rsidRPr="00054C47">
        <w:rPr>
          <w:rFonts w:ascii="Times New Roman" w:hAnsi="Times New Roman" w:cs="Times New Roman"/>
          <w:sz w:val="24"/>
          <w:szCs w:val="24"/>
        </w:rPr>
        <w:t>is</w:t>
      </w:r>
      <w:proofErr w:type="spellEnd"/>
      <w:r w:rsidR="00CA7737" w:rsidRPr="00054C47">
        <w:rPr>
          <w:rFonts w:ascii="Times New Roman" w:hAnsi="Times New Roman" w:cs="Times New Roman"/>
          <w:sz w:val="24"/>
          <w:szCs w:val="24"/>
        </w:rPr>
        <w:t xml:space="preserve"> on väga kitsalt öeldud, et tohib teha muudatusi perekonnaseisuandmetes andmehõive käigus tekkinud või tarkvarast tingitud vigade puhul. See aga ei taga vajalikku paindlikkust, sest teatud juhtudel peab </w:t>
      </w:r>
      <w:proofErr w:type="spellStart"/>
      <w:r w:rsidR="00086E06" w:rsidRPr="00054C47">
        <w:rPr>
          <w:rFonts w:ascii="Times New Roman" w:hAnsi="Times New Roman" w:cs="Times New Roman"/>
          <w:sz w:val="24"/>
          <w:szCs w:val="24"/>
        </w:rPr>
        <w:t>RR-i</w:t>
      </w:r>
      <w:proofErr w:type="spellEnd"/>
      <w:r w:rsidR="00CA7737" w:rsidRPr="00054C47">
        <w:rPr>
          <w:rFonts w:ascii="Times New Roman" w:hAnsi="Times New Roman" w:cs="Times New Roman"/>
          <w:sz w:val="24"/>
          <w:szCs w:val="24"/>
        </w:rPr>
        <w:t xml:space="preserve"> volitatud töötleja tegema muudatusi </w:t>
      </w:r>
      <w:r w:rsidR="006B7B9B" w:rsidRPr="00054C47">
        <w:rPr>
          <w:rFonts w:ascii="Times New Roman" w:hAnsi="Times New Roman" w:cs="Times New Roman"/>
          <w:sz w:val="24"/>
          <w:szCs w:val="24"/>
        </w:rPr>
        <w:t xml:space="preserve">ja parandusi </w:t>
      </w:r>
      <w:r w:rsidR="00F7697C" w:rsidRPr="00054C47">
        <w:rPr>
          <w:rFonts w:ascii="Times New Roman" w:hAnsi="Times New Roman" w:cs="Times New Roman"/>
          <w:sz w:val="24"/>
          <w:szCs w:val="24"/>
        </w:rPr>
        <w:t xml:space="preserve">andmete õigsuse tagamiseks </w:t>
      </w:r>
      <w:r w:rsidR="00CA7737" w:rsidRPr="00054C47">
        <w:rPr>
          <w:rFonts w:ascii="Times New Roman" w:hAnsi="Times New Roman" w:cs="Times New Roman"/>
          <w:sz w:val="24"/>
          <w:szCs w:val="24"/>
        </w:rPr>
        <w:t xml:space="preserve">ka </w:t>
      </w:r>
      <w:r w:rsidR="006B7B9B" w:rsidRPr="00054C47">
        <w:rPr>
          <w:rFonts w:ascii="Times New Roman" w:hAnsi="Times New Roman" w:cs="Times New Roman"/>
          <w:sz w:val="24"/>
          <w:szCs w:val="24"/>
        </w:rPr>
        <w:t>juhtudel</w:t>
      </w:r>
      <w:r w:rsidR="00C9024C" w:rsidRPr="00054C47">
        <w:rPr>
          <w:rFonts w:ascii="Times New Roman" w:hAnsi="Times New Roman" w:cs="Times New Roman"/>
          <w:sz w:val="24"/>
          <w:szCs w:val="24"/>
        </w:rPr>
        <w:t>, kui vead</w:t>
      </w:r>
      <w:r w:rsidR="006B7B9B" w:rsidRPr="00054C47">
        <w:rPr>
          <w:rFonts w:ascii="Times New Roman" w:hAnsi="Times New Roman" w:cs="Times New Roman"/>
          <w:sz w:val="24"/>
          <w:szCs w:val="24"/>
        </w:rPr>
        <w:t xml:space="preserve"> ei ole tarkvarast tingitud. Se</w:t>
      </w:r>
      <w:r w:rsidR="00C9024C" w:rsidRPr="00054C47">
        <w:rPr>
          <w:rFonts w:ascii="Times New Roman" w:hAnsi="Times New Roman" w:cs="Times New Roman"/>
          <w:sz w:val="24"/>
          <w:szCs w:val="24"/>
        </w:rPr>
        <w:t xml:space="preserve">etõttu muudetakse nii andmete parandamise kui ka muutmise sätet </w:t>
      </w:r>
      <w:r w:rsidR="009933FB" w:rsidRPr="00054C47">
        <w:rPr>
          <w:rFonts w:ascii="Times New Roman" w:hAnsi="Times New Roman" w:cs="Times New Roman"/>
          <w:sz w:val="24"/>
          <w:szCs w:val="24"/>
        </w:rPr>
        <w:t>selliselt</w:t>
      </w:r>
      <w:r w:rsidR="00C9024C" w:rsidRPr="00054C47">
        <w:rPr>
          <w:rFonts w:ascii="Times New Roman" w:hAnsi="Times New Roman" w:cs="Times New Roman"/>
          <w:sz w:val="24"/>
          <w:szCs w:val="24"/>
        </w:rPr>
        <w:t xml:space="preserve">, et </w:t>
      </w:r>
      <w:proofErr w:type="spellStart"/>
      <w:r w:rsidR="00C9024C" w:rsidRPr="00054C47">
        <w:rPr>
          <w:rFonts w:ascii="Times New Roman" w:hAnsi="Times New Roman" w:cs="Times New Roman"/>
          <w:sz w:val="24"/>
          <w:szCs w:val="24"/>
        </w:rPr>
        <w:t>RR-i</w:t>
      </w:r>
      <w:proofErr w:type="spellEnd"/>
      <w:r w:rsidR="00C9024C" w:rsidRPr="00054C47">
        <w:rPr>
          <w:rFonts w:ascii="Times New Roman" w:hAnsi="Times New Roman" w:cs="Times New Roman"/>
          <w:sz w:val="24"/>
          <w:szCs w:val="24"/>
        </w:rPr>
        <w:t xml:space="preserve"> volitatud töötleja </w:t>
      </w:r>
      <w:r w:rsidR="00A66FBE" w:rsidRPr="00054C47">
        <w:rPr>
          <w:rFonts w:ascii="Times New Roman" w:hAnsi="Times New Roman" w:cs="Times New Roman"/>
          <w:sz w:val="24"/>
          <w:szCs w:val="24"/>
        </w:rPr>
        <w:t xml:space="preserve">võib </w:t>
      </w:r>
      <w:r w:rsidR="00C9024C" w:rsidRPr="00054C47">
        <w:rPr>
          <w:rFonts w:ascii="Times New Roman" w:hAnsi="Times New Roman" w:cs="Times New Roman"/>
          <w:sz w:val="24"/>
          <w:szCs w:val="24"/>
        </w:rPr>
        <w:t xml:space="preserve">Siseministeeriumi korraldusel parandada </w:t>
      </w:r>
      <w:r w:rsidR="00F7697C" w:rsidRPr="00054C47">
        <w:rPr>
          <w:rFonts w:ascii="Times New Roman" w:hAnsi="Times New Roman" w:cs="Times New Roman"/>
          <w:sz w:val="24"/>
          <w:szCs w:val="24"/>
        </w:rPr>
        <w:t xml:space="preserve">või  </w:t>
      </w:r>
      <w:r w:rsidR="00C9024C" w:rsidRPr="00054C47">
        <w:rPr>
          <w:rFonts w:ascii="Times New Roman" w:hAnsi="Times New Roman" w:cs="Times New Roman"/>
          <w:sz w:val="24"/>
          <w:szCs w:val="24"/>
        </w:rPr>
        <w:t>muuta perekonnaseisuandme</w:t>
      </w:r>
      <w:r w:rsidR="00DF5B48" w:rsidRPr="00054C47">
        <w:rPr>
          <w:rFonts w:ascii="Times New Roman" w:hAnsi="Times New Roman" w:cs="Times New Roman"/>
          <w:sz w:val="24"/>
          <w:szCs w:val="24"/>
        </w:rPr>
        <w:t>id andmete õigsuse tagamiseks.</w:t>
      </w:r>
    </w:p>
    <w:p w14:paraId="21DC52C7" w14:textId="77777777" w:rsidR="00CA7737" w:rsidRPr="00054C47" w:rsidRDefault="00CA7737" w:rsidP="00592A8C">
      <w:pPr>
        <w:pStyle w:val="Vahedeta"/>
        <w:jc w:val="both"/>
        <w:rPr>
          <w:rFonts w:ascii="Times New Roman" w:hAnsi="Times New Roman" w:cs="Times New Roman"/>
          <w:sz w:val="24"/>
          <w:szCs w:val="24"/>
        </w:rPr>
      </w:pPr>
    </w:p>
    <w:p w14:paraId="6DA5A549" w14:textId="166260DE" w:rsidR="00E42935" w:rsidRPr="00054C47" w:rsidRDefault="00CA7737" w:rsidP="00E42935">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AD2600" w:rsidRPr="00054C47">
        <w:rPr>
          <w:rFonts w:ascii="Times New Roman" w:hAnsi="Times New Roman" w:cs="Times New Roman"/>
          <w:b/>
          <w:bCs/>
          <w:sz w:val="24"/>
          <w:szCs w:val="24"/>
        </w:rPr>
        <w:t>6</w:t>
      </w:r>
      <w:r w:rsidRPr="00054C47">
        <w:rPr>
          <w:rFonts w:ascii="Times New Roman" w:hAnsi="Times New Roman" w:cs="Times New Roman"/>
          <w:sz w:val="24"/>
          <w:szCs w:val="24"/>
        </w:rPr>
        <w:t xml:space="preserve"> </w:t>
      </w:r>
      <w:r w:rsidR="00E42935" w:rsidRPr="00054C47">
        <w:rPr>
          <w:rFonts w:ascii="Times New Roman" w:hAnsi="Times New Roman" w:cs="Times New Roman"/>
          <w:sz w:val="24"/>
          <w:szCs w:val="24"/>
        </w:rPr>
        <w:t>täiendatakse PKTS-i § 15 lõike 1</w:t>
      </w:r>
      <w:r w:rsidR="00EC195C" w:rsidRPr="00054C47">
        <w:rPr>
          <w:rFonts w:ascii="Times New Roman" w:hAnsi="Times New Roman" w:cs="Times New Roman"/>
          <w:sz w:val="24"/>
          <w:szCs w:val="24"/>
        </w:rPr>
        <w:t xml:space="preserve"> </w:t>
      </w:r>
      <w:r w:rsidR="00AD2600" w:rsidRPr="00054C47">
        <w:rPr>
          <w:rFonts w:ascii="Times New Roman" w:hAnsi="Times New Roman" w:cs="Times New Roman"/>
          <w:sz w:val="24"/>
          <w:szCs w:val="24"/>
        </w:rPr>
        <w:t>esimest lauset</w:t>
      </w:r>
      <w:r w:rsidR="00E42935" w:rsidRPr="00054C47">
        <w:rPr>
          <w:rFonts w:ascii="Times New Roman" w:hAnsi="Times New Roman" w:cs="Times New Roman"/>
          <w:sz w:val="24"/>
          <w:szCs w:val="24"/>
        </w:rPr>
        <w:t>. Täienduse kohaselt on PKTS-i §</w:t>
      </w:r>
      <w:r w:rsidR="0075254C" w:rsidRPr="00054C47">
        <w:rPr>
          <w:rFonts w:ascii="Times New Roman" w:hAnsi="Times New Roman" w:cs="Times New Roman"/>
          <w:sz w:val="24"/>
          <w:szCs w:val="24"/>
        </w:rPr>
        <w:t> </w:t>
      </w:r>
      <w:r w:rsidR="00E42935" w:rsidRPr="00054C47">
        <w:rPr>
          <w:rFonts w:ascii="Times New Roman" w:hAnsi="Times New Roman" w:cs="Times New Roman"/>
          <w:sz w:val="24"/>
          <w:szCs w:val="24"/>
        </w:rPr>
        <w:t xml:space="preserve"> 15 lõikes 1 nimetatud tõendit õigus saada vähemalt 15-aastasel isikul. Kehtivas PKTS-</w:t>
      </w:r>
      <w:proofErr w:type="spellStart"/>
      <w:r w:rsidR="00E42935" w:rsidRPr="00054C47">
        <w:rPr>
          <w:rFonts w:ascii="Times New Roman" w:hAnsi="Times New Roman" w:cs="Times New Roman"/>
          <w:sz w:val="24"/>
          <w:szCs w:val="24"/>
        </w:rPr>
        <w:t>is</w:t>
      </w:r>
      <w:proofErr w:type="spellEnd"/>
      <w:r w:rsidR="00E42935" w:rsidRPr="00054C47">
        <w:rPr>
          <w:rFonts w:ascii="Times New Roman" w:hAnsi="Times New Roman" w:cs="Times New Roman"/>
          <w:sz w:val="24"/>
          <w:szCs w:val="24"/>
        </w:rPr>
        <w:t xml:space="preserve"> alaealisel sellist õigust praegu ei ole</w:t>
      </w:r>
      <w:r w:rsidR="00A66FBE" w:rsidRPr="00054C47">
        <w:rPr>
          <w:rFonts w:ascii="Times New Roman" w:hAnsi="Times New Roman" w:cs="Times New Roman"/>
          <w:sz w:val="24"/>
          <w:szCs w:val="24"/>
        </w:rPr>
        <w:t>,</w:t>
      </w:r>
      <w:r w:rsidR="003A7927" w:rsidRPr="00054C47">
        <w:rPr>
          <w:rFonts w:ascii="Times New Roman" w:hAnsi="Times New Roman" w:cs="Times New Roman"/>
          <w:sz w:val="24"/>
          <w:szCs w:val="24"/>
        </w:rPr>
        <w:t xml:space="preserve"> </w:t>
      </w:r>
      <w:r w:rsidR="00E42935" w:rsidRPr="00054C47">
        <w:rPr>
          <w:rFonts w:ascii="Times New Roman" w:hAnsi="Times New Roman" w:cs="Times New Roman"/>
          <w:sz w:val="24"/>
          <w:szCs w:val="24"/>
        </w:rPr>
        <w:t>eelnõuga laiendatakse alaealiste haldusteovõimet perekonnasündmuse tõendi taotlemiseks. See lihtsustab alaealisel asjaajamist ning vähendab bürokraatiat.</w:t>
      </w:r>
    </w:p>
    <w:p w14:paraId="3AD06166" w14:textId="06C2E625" w:rsidR="00CA7737" w:rsidRPr="00054C47" w:rsidRDefault="00CA7737" w:rsidP="00592A8C">
      <w:pPr>
        <w:pStyle w:val="Vahedeta"/>
        <w:jc w:val="both"/>
        <w:rPr>
          <w:rFonts w:ascii="Times New Roman" w:hAnsi="Times New Roman" w:cs="Times New Roman"/>
          <w:sz w:val="24"/>
          <w:szCs w:val="24"/>
        </w:rPr>
      </w:pPr>
    </w:p>
    <w:p w14:paraId="7A8AF105" w14:textId="04FE4A5B" w:rsidR="00E42935" w:rsidRPr="00054C47" w:rsidRDefault="00C0508E" w:rsidP="00592A8C">
      <w:pPr>
        <w:pStyle w:val="Vahedeta"/>
        <w:jc w:val="both"/>
        <w:rPr>
          <w:rFonts w:ascii="Times New Roman" w:hAnsi="Times New Roman" w:cs="Times New Roman"/>
          <w:sz w:val="24"/>
          <w:szCs w:val="24"/>
        </w:rPr>
      </w:pPr>
      <w:r w:rsidRPr="00054C47">
        <w:rPr>
          <w:rFonts w:ascii="Times New Roman" w:hAnsi="Times New Roman" w:cs="Times New Roman"/>
          <w:sz w:val="24"/>
          <w:szCs w:val="24"/>
        </w:rPr>
        <w:t>Eelnõu kohaselt laiendatakse h</w:t>
      </w:r>
      <w:r w:rsidR="00E42935" w:rsidRPr="00054C47">
        <w:rPr>
          <w:rFonts w:ascii="Times New Roman" w:hAnsi="Times New Roman" w:cs="Times New Roman"/>
          <w:sz w:val="24"/>
          <w:szCs w:val="24"/>
        </w:rPr>
        <w:t>aldusteovõimet teatud teemades ka RRS-</w:t>
      </w:r>
      <w:proofErr w:type="spellStart"/>
      <w:r w:rsidR="00E42935" w:rsidRPr="00054C47">
        <w:rPr>
          <w:rFonts w:ascii="Times New Roman" w:hAnsi="Times New Roman" w:cs="Times New Roman"/>
          <w:sz w:val="24"/>
          <w:szCs w:val="24"/>
        </w:rPr>
        <w:t>is</w:t>
      </w:r>
      <w:proofErr w:type="spellEnd"/>
      <w:r w:rsidR="00A66FBE" w:rsidRPr="00054C47">
        <w:rPr>
          <w:rFonts w:ascii="Times New Roman" w:hAnsi="Times New Roman" w:cs="Times New Roman"/>
          <w:sz w:val="24"/>
          <w:szCs w:val="24"/>
        </w:rPr>
        <w:t xml:space="preserve">, seega vanusevaliku sisulise põhjenduse kohta </w:t>
      </w:r>
      <w:r w:rsidR="00E42935" w:rsidRPr="00054C47">
        <w:rPr>
          <w:rFonts w:ascii="Times New Roman" w:hAnsi="Times New Roman" w:cs="Times New Roman"/>
          <w:sz w:val="24"/>
          <w:szCs w:val="24"/>
        </w:rPr>
        <w:t>v</w:t>
      </w:r>
      <w:r w:rsidR="001805D7" w:rsidRPr="00054C47">
        <w:rPr>
          <w:rFonts w:ascii="Times New Roman" w:hAnsi="Times New Roman" w:cs="Times New Roman"/>
          <w:sz w:val="24"/>
          <w:szCs w:val="24"/>
        </w:rPr>
        <w:t>aata</w:t>
      </w:r>
      <w:r w:rsidR="00E42935" w:rsidRPr="00054C47">
        <w:rPr>
          <w:rFonts w:ascii="Times New Roman" w:hAnsi="Times New Roman" w:cs="Times New Roman"/>
          <w:sz w:val="24"/>
          <w:szCs w:val="24"/>
        </w:rPr>
        <w:t xml:space="preserve"> eelnõu § </w:t>
      </w:r>
      <w:r w:rsidR="00032A08" w:rsidRPr="00054C47">
        <w:rPr>
          <w:rFonts w:ascii="Times New Roman" w:hAnsi="Times New Roman" w:cs="Times New Roman"/>
          <w:sz w:val="24"/>
          <w:szCs w:val="24"/>
        </w:rPr>
        <w:t xml:space="preserve">2 punkti 2 </w:t>
      </w:r>
      <w:r w:rsidR="00E42935" w:rsidRPr="00054C47">
        <w:rPr>
          <w:rFonts w:ascii="Times New Roman" w:hAnsi="Times New Roman" w:cs="Times New Roman"/>
          <w:sz w:val="24"/>
          <w:szCs w:val="24"/>
        </w:rPr>
        <w:t>selgitusi</w:t>
      </w:r>
      <w:r w:rsidR="00D7143E" w:rsidRPr="00054C47">
        <w:rPr>
          <w:rFonts w:ascii="Times New Roman" w:hAnsi="Times New Roman" w:cs="Times New Roman"/>
          <w:sz w:val="24"/>
          <w:szCs w:val="24"/>
        </w:rPr>
        <w:t>.</w:t>
      </w:r>
    </w:p>
    <w:p w14:paraId="60072301" w14:textId="77777777" w:rsidR="00E42935" w:rsidRPr="00054C47" w:rsidRDefault="00E42935" w:rsidP="00592A8C">
      <w:pPr>
        <w:pStyle w:val="Vahedeta"/>
        <w:jc w:val="both"/>
        <w:rPr>
          <w:rFonts w:ascii="Times New Roman" w:hAnsi="Times New Roman" w:cs="Times New Roman"/>
          <w:sz w:val="24"/>
          <w:szCs w:val="24"/>
        </w:rPr>
      </w:pPr>
    </w:p>
    <w:p w14:paraId="4CE1D00C" w14:textId="3DAB6468" w:rsidR="00AD2600" w:rsidRPr="00054C47" w:rsidRDefault="00AD2600" w:rsidP="00592A8C">
      <w:pPr>
        <w:pStyle w:val="Vahedeta"/>
        <w:jc w:val="both"/>
        <w:rPr>
          <w:rFonts w:ascii="Times New Roman" w:hAnsi="Times New Roman" w:cs="Times New Roman"/>
          <w:sz w:val="24"/>
          <w:szCs w:val="24"/>
        </w:rPr>
      </w:pPr>
      <w:r w:rsidRPr="00054C47">
        <w:rPr>
          <w:rFonts w:ascii="Times New Roman" w:hAnsi="Times New Roman" w:cs="Times New Roman"/>
          <w:sz w:val="24"/>
          <w:szCs w:val="24"/>
        </w:rPr>
        <w:t>Samuti korrigeeritakse PKTS § 15 lõike 1 esimest lauset tõendi lühendi kasutuselevõtmisega.</w:t>
      </w:r>
    </w:p>
    <w:p w14:paraId="33FD7DA2" w14:textId="77777777" w:rsidR="00AD2600" w:rsidRPr="00054C47" w:rsidRDefault="00AD2600" w:rsidP="00592A8C">
      <w:pPr>
        <w:pStyle w:val="Vahedeta"/>
        <w:jc w:val="both"/>
        <w:rPr>
          <w:rFonts w:ascii="Times New Roman" w:hAnsi="Times New Roman" w:cs="Times New Roman"/>
          <w:sz w:val="24"/>
          <w:szCs w:val="24"/>
        </w:rPr>
      </w:pPr>
    </w:p>
    <w:p w14:paraId="26026343" w14:textId="67F6A4FC" w:rsidR="00E42935" w:rsidRPr="00054C47" w:rsidRDefault="00E42935" w:rsidP="00592A8C">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Eelnõu § 1 punkt</w:t>
      </w:r>
      <w:r w:rsidR="00644620" w:rsidRPr="00054C47">
        <w:rPr>
          <w:rFonts w:ascii="Times New Roman" w:hAnsi="Times New Roman" w:cs="Times New Roman"/>
          <w:b/>
          <w:bCs/>
          <w:sz w:val="24"/>
          <w:szCs w:val="24"/>
        </w:rPr>
        <w:t>iga</w:t>
      </w:r>
      <w:r w:rsidRPr="00054C47">
        <w:rPr>
          <w:rFonts w:ascii="Times New Roman" w:hAnsi="Times New Roman" w:cs="Times New Roman"/>
          <w:b/>
          <w:bCs/>
          <w:sz w:val="24"/>
          <w:szCs w:val="24"/>
        </w:rPr>
        <w:t xml:space="preserve"> </w:t>
      </w:r>
      <w:r w:rsidR="00714877" w:rsidRPr="00054C47">
        <w:rPr>
          <w:rFonts w:ascii="Times New Roman" w:hAnsi="Times New Roman" w:cs="Times New Roman"/>
          <w:b/>
          <w:bCs/>
          <w:sz w:val="24"/>
          <w:szCs w:val="24"/>
        </w:rPr>
        <w:t>7</w:t>
      </w:r>
      <w:r w:rsidR="00714877" w:rsidRPr="00054C47">
        <w:rPr>
          <w:rFonts w:ascii="Times New Roman" w:hAnsi="Times New Roman" w:cs="Times New Roman"/>
          <w:sz w:val="24"/>
          <w:szCs w:val="24"/>
        </w:rPr>
        <w:t xml:space="preserve"> </w:t>
      </w:r>
      <w:r w:rsidR="00644620" w:rsidRPr="00054C47">
        <w:rPr>
          <w:rFonts w:ascii="Times New Roman" w:hAnsi="Times New Roman" w:cs="Times New Roman"/>
          <w:sz w:val="24"/>
          <w:szCs w:val="24"/>
        </w:rPr>
        <w:t>asendatakse PKTS-i 15</w:t>
      </w:r>
      <w:r w:rsidR="00644620" w:rsidRPr="00054C47">
        <w:rPr>
          <w:rFonts w:ascii="Times New Roman" w:hAnsi="Times New Roman" w:cs="Times New Roman"/>
          <w:sz w:val="24"/>
          <w:szCs w:val="24"/>
          <w:vertAlign w:val="superscript"/>
        </w:rPr>
        <w:t>2</w:t>
      </w:r>
      <w:r w:rsidR="00644620" w:rsidRPr="00054C47">
        <w:rPr>
          <w:rFonts w:ascii="Times New Roman" w:hAnsi="Times New Roman" w:cs="Times New Roman"/>
          <w:sz w:val="24"/>
          <w:szCs w:val="24"/>
        </w:rPr>
        <w:t xml:space="preserve"> lõike 2</w:t>
      </w:r>
      <w:r w:rsidR="00644620" w:rsidRPr="00054C47">
        <w:rPr>
          <w:rFonts w:ascii="Times New Roman" w:hAnsi="Times New Roman" w:cs="Times New Roman"/>
          <w:sz w:val="24"/>
          <w:szCs w:val="24"/>
          <w:vertAlign w:val="superscript"/>
        </w:rPr>
        <w:t>1</w:t>
      </w:r>
      <w:r w:rsidR="00644620" w:rsidRPr="00054C47">
        <w:rPr>
          <w:rFonts w:ascii="Times New Roman" w:hAnsi="Times New Roman" w:cs="Times New Roman"/>
          <w:sz w:val="24"/>
          <w:szCs w:val="24"/>
        </w:rPr>
        <w:t xml:space="preserve"> teises lauses sõna „perekonnaseisuasutuse“ sõnadega „väikese riigivapi“. Kehtiva PKTS-i § 15</w:t>
      </w:r>
      <w:r w:rsidR="00644620" w:rsidRPr="00054C47">
        <w:rPr>
          <w:rFonts w:ascii="Times New Roman" w:hAnsi="Times New Roman" w:cs="Times New Roman"/>
          <w:sz w:val="24"/>
          <w:szCs w:val="24"/>
          <w:vertAlign w:val="superscript"/>
        </w:rPr>
        <w:t>2</w:t>
      </w:r>
      <w:r w:rsidR="00644620" w:rsidRPr="00054C47">
        <w:rPr>
          <w:rFonts w:ascii="Times New Roman" w:hAnsi="Times New Roman" w:cs="Times New Roman"/>
          <w:sz w:val="24"/>
          <w:szCs w:val="24"/>
        </w:rPr>
        <w:t xml:space="preserve"> lõike 2</w:t>
      </w:r>
      <w:r w:rsidR="00644620" w:rsidRPr="00054C47">
        <w:rPr>
          <w:rFonts w:ascii="Times New Roman" w:hAnsi="Times New Roman" w:cs="Times New Roman"/>
          <w:sz w:val="24"/>
          <w:szCs w:val="24"/>
          <w:vertAlign w:val="superscript"/>
        </w:rPr>
        <w:t>1</w:t>
      </w:r>
      <w:r w:rsidR="00644620" w:rsidRPr="00054C47">
        <w:rPr>
          <w:rFonts w:ascii="Times New Roman" w:hAnsi="Times New Roman" w:cs="Times New Roman"/>
          <w:sz w:val="24"/>
          <w:szCs w:val="24"/>
        </w:rPr>
        <w:t xml:space="preserve"> kohaselt elektrooniline tõend kinnitatakse digitaaltempli või perekonnaseisuametniku digitaalallkirjaga. Paberil väljastatud perekonnaseisudokumendi koopia kinnitab perekonnaseisuametnik allkirjaga ja perekonnaseisuasutuse pitseriga.</w:t>
      </w:r>
    </w:p>
    <w:p w14:paraId="6712052A" w14:textId="77777777" w:rsidR="00644620" w:rsidRPr="00054C47" w:rsidRDefault="00644620" w:rsidP="00592A8C">
      <w:pPr>
        <w:pStyle w:val="Vahedeta"/>
        <w:jc w:val="both"/>
        <w:rPr>
          <w:rFonts w:ascii="Times New Roman" w:hAnsi="Times New Roman" w:cs="Times New Roman"/>
          <w:sz w:val="24"/>
          <w:szCs w:val="24"/>
        </w:rPr>
      </w:pPr>
    </w:p>
    <w:p w14:paraId="3E908C4C" w14:textId="111AD6DD" w:rsidR="00644620" w:rsidRPr="00054C47" w:rsidRDefault="00644620" w:rsidP="00644620">
      <w:pPr>
        <w:pStyle w:val="Vahedeta"/>
        <w:jc w:val="both"/>
        <w:rPr>
          <w:rFonts w:ascii="Times New Roman" w:hAnsi="Times New Roman" w:cs="Times New Roman"/>
          <w:sz w:val="24"/>
          <w:szCs w:val="24"/>
        </w:rPr>
      </w:pPr>
      <w:r w:rsidRPr="00054C47">
        <w:rPr>
          <w:rFonts w:ascii="Times New Roman" w:hAnsi="Times New Roman" w:cs="Times New Roman"/>
          <w:sz w:val="24"/>
          <w:szCs w:val="24"/>
        </w:rPr>
        <w:lastRenderedPageBreak/>
        <w:t>22. märtsil 2022. aastal jõustus PKTS § 15</w:t>
      </w:r>
      <w:r w:rsidRPr="00054C47">
        <w:rPr>
          <w:rFonts w:ascii="Times New Roman" w:hAnsi="Times New Roman" w:cs="Times New Roman"/>
          <w:sz w:val="24"/>
          <w:szCs w:val="24"/>
          <w:vertAlign w:val="superscript"/>
        </w:rPr>
        <w:t>1</w:t>
      </w:r>
      <w:r w:rsidRPr="00054C47">
        <w:rPr>
          <w:rFonts w:ascii="Times New Roman" w:hAnsi="Times New Roman" w:cs="Times New Roman"/>
          <w:sz w:val="24"/>
          <w:szCs w:val="24"/>
        </w:rPr>
        <w:t xml:space="preserve"> lõike 5 muudatus</w:t>
      </w:r>
      <w:r w:rsidRPr="00054C47">
        <w:rPr>
          <w:rStyle w:val="Allmrkuseviide"/>
          <w:rFonts w:ascii="Times New Roman" w:hAnsi="Times New Roman" w:cs="Times New Roman"/>
          <w:sz w:val="24"/>
          <w:szCs w:val="24"/>
        </w:rPr>
        <w:footnoteReference w:id="4"/>
      </w:r>
      <w:r w:rsidRPr="00054C47">
        <w:rPr>
          <w:rFonts w:ascii="Times New Roman" w:hAnsi="Times New Roman" w:cs="Times New Roman"/>
          <w:sz w:val="24"/>
          <w:szCs w:val="24"/>
        </w:rPr>
        <w:t>, mille kohaselt ei väljastata tõendit perekonnaseisuasutuse pitseriga, vaid väikese riigivapi pitseriga. Selle muutmisega jäi ekslikult välja PKTS § 15</w:t>
      </w:r>
      <w:r w:rsidRPr="00054C47">
        <w:rPr>
          <w:rFonts w:ascii="Times New Roman" w:hAnsi="Times New Roman" w:cs="Times New Roman"/>
          <w:sz w:val="24"/>
          <w:szCs w:val="24"/>
          <w:vertAlign w:val="superscript"/>
        </w:rPr>
        <w:t>2</w:t>
      </w:r>
      <w:r w:rsidRPr="00054C47">
        <w:rPr>
          <w:rFonts w:ascii="Times New Roman" w:hAnsi="Times New Roman" w:cs="Times New Roman"/>
          <w:sz w:val="24"/>
          <w:szCs w:val="24"/>
        </w:rPr>
        <w:t xml:space="preserve"> lõike 2</w:t>
      </w:r>
      <w:r w:rsidRPr="00054C47">
        <w:rPr>
          <w:rFonts w:ascii="Times New Roman" w:hAnsi="Times New Roman" w:cs="Times New Roman"/>
          <w:sz w:val="24"/>
          <w:szCs w:val="24"/>
          <w:vertAlign w:val="superscript"/>
        </w:rPr>
        <w:t>1</w:t>
      </w:r>
      <w:r w:rsidR="00760858" w:rsidRPr="00054C47">
        <w:rPr>
          <w:rFonts w:ascii="Times New Roman" w:hAnsi="Times New Roman" w:cs="Times New Roman"/>
          <w:sz w:val="24"/>
          <w:szCs w:val="24"/>
        </w:rPr>
        <w:t xml:space="preserve"> muutmine. Ka selles sättes peab olema perekonnaseisuasutuse pitseri asemel väikese riigivapi pitser.</w:t>
      </w:r>
    </w:p>
    <w:p w14:paraId="6DFB420D" w14:textId="77777777" w:rsidR="00B83AD3" w:rsidRPr="00054C47" w:rsidRDefault="00B83AD3" w:rsidP="00644620">
      <w:pPr>
        <w:pStyle w:val="Vahedeta"/>
        <w:jc w:val="both"/>
        <w:rPr>
          <w:rFonts w:ascii="Times New Roman" w:hAnsi="Times New Roman" w:cs="Times New Roman"/>
          <w:sz w:val="24"/>
          <w:szCs w:val="24"/>
        </w:rPr>
      </w:pPr>
    </w:p>
    <w:p w14:paraId="3BED7B7D" w14:textId="05ABFBEC" w:rsidR="00B83AD3" w:rsidRPr="00054C47" w:rsidRDefault="00B83AD3" w:rsidP="00644620">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714877" w:rsidRPr="00054C47">
        <w:rPr>
          <w:rFonts w:ascii="Times New Roman" w:hAnsi="Times New Roman" w:cs="Times New Roman"/>
          <w:b/>
          <w:bCs/>
          <w:sz w:val="24"/>
          <w:szCs w:val="24"/>
        </w:rPr>
        <w:t xml:space="preserve">8 </w:t>
      </w:r>
      <w:r w:rsidR="00494990" w:rsidRPr="00054C47">
        <w:rPr>
          <w:rFonts w:ascii="Times New Roman" w:hAnsi="Times New Roman" w:cs="Times New Roman"/>
          <w:sz w:val="24"/>
          <w:szCs w:val="24"/>
        </w:rPr>
        <w:t>muudetakse</w:t>
      </w:r>
      <w:r w:rsidRPr="00054C47">
        <w:rPr>
          <w:rFonts w:ascii="Times New Roman" w:hAnsi="Times New Roman" w:cs="Times New Roman"/>
          <w:sz w:val="24"/>
          <w:szCs w:val="24"/>
        </w:rPr>
        <w:t xml:space="preserve"> PKTS-i § 22 lõige</w:t>
      </w:r>
      <w:r w:rsidR="00494990" w:rsidRPr="00054C47">
        <w:rPr>
          <w:rFonts w:ascii="Times New Roman" w:hAnsi="Times New Roman" w:cs="Times New Roman"/>
          <w:sz w:val="24"/>
          <w:szCs w:val="24"/>
        </w:rPr>
        <w:t>t</w:t>
      </w:r>
      <w:r w:rsidRPr="00054C47">
        <w:rPr>
          <w:rFonts w:ascii="Times New Roman" w:hAnsi="Times New Roman" w:cs="Times New Roman"/>
          <w:sz w:val="24"/>
          <w:szCs w:val="24"/>
        </w:rPr>
        <w:t xml:space="preserve"> 4. Kehtiva PKTS-i § 22 lõike 4 kohaselt </w:t>
      </w:r>
      <w:r w:rsidR="00FF4CA3" w:rsidRPr="00054C47">
        <w:rPr>
          <w:rFonts w:ascii="Times New Roman" w:hAnsi="Times New Roman" w:cs="Times New Roman"/>
          <w:sz w:val="24"/>
          <w:szCs w:val="24"/>
        </w:rPr>
        <w:t xml:space="preserve">registreerib </w:t>
      </w:r>
      <w:r w:rsidRPr="00054C47">
        <w:rPr>
          <w:rFonts w:ascii="Times New Roman" w:hAnsi="Times New Roman" w:cs="Times New Roman"/>
          <w:sz w:val="24"/>
          <w:szCs w:val="24"/>
        </w:rPr>
        <w:t xml:space="preserve">eestkostja ülesandeid täitev valla- või linnavalitsus sünni ametiülesande korras seitsme tööpäeva jooksul eestkostja ülesannetesse asumise päevast arvates. </w:t>
      </w:r>
      <w:r w:rsidR="00494990" w:rsidRPr="00054C47">
        <w:rPr>
          <w:rFonts w:ascii="Times New Roman" w:hAnsi="Times New Roman" w:cs="Times New Roman"/>
          <w:sz w:val="24"/>
          <w:szCs w:val="24"/>
        </w:rPr>
        <w:t>Seda sätet muudetakse</w:t>
      </w:r>
      <w:r w:rsidR="00FF4CA3" w:rsidRPr="00054C47">
        <w:rPr>
          <w:rFonts w:ascii="Times New Roman" w:hAnsi="Times New Roman" w:cs="Times New Roman"/>
          <w:sz w:val="24"/>
          <w:szCs w:val="24"/>
        </w:rPr>
        <w:t xml:space="preserve">, kuna </w:t>
      </w:r>
      <w:r w:rsidR="00A66FBE" w:rsidRPr="00054C47">
        <w:rPr>
          <w:rFonts w:ascii="Times New Roman" w:hAnsi="Times New Roman" w:cs="Times New Roman"/>
          <w:sz w:val="24"/>
          <w:szCs w:val="24"/>
        </w:rPr>
        <w:t xml:space="preserve">kõik valla- ja linnavalitsused ei registreeri enam sünde, küll aga võib langeda igale valla- ja linnavalitsusele eestkostja ülesannete täitmise kohustus. </w:t>
      </w:r>
      <w:r w:rsidR="00FF4CA3" w:rsidRPr="00054C47">
        <w:rPr>
          <w:rFonts w:ascii="Times New Roman" w:hAnsi="Times New Roman" w:cs="Times New Roman"/>
          <w:sz w:val="24"/>
          <w:szCs w:val="24"/>
        </w:rPr>
        <w:t xml:space="preserve">Edaspidi on sünni registreerimise pädevus ainult MK </w:t>
      </w:r>
      <w:proofErr w:type="spellStart"/>
      <w:r w:rsidR="00FF4CA3" w:rsidRPr="00054C47">
        <w:rPr>
          <w:rFonts w:ascii="Times New Roman" w:hAnsi="Times New Roman" w:cs="Times New Roman"/>
          <w:sz w:val="24"/>
          <w:szCs w:val="24"/>
        </w:rPr>
        <w:t>KOV-idel</w:t>
      </w:r>
      <w:proofErr w:type="spellEnd"/>
      <w:r w:rsidR="00FF4CA3" w:rsidRPr="00054C47">
        <w:rPr>
          <w:rFonts w:ascii="Times New Roman" w:hAnsi="Times New Roman" w:cs="Times New Roman"/>
          <w:sz w:val="24"/>
          <w:szCs w:val="24"/>
        </w:rPr>
        <w:t xml:space="preserve">, kellele </w:t>
      </w:r>
      <w:r w:rsidR="00A66FBE" w:rsidRPr="00054C47">
        <w:rPr>
          <w:rFonts w:ascii="Times New Roman" w:hAnsi="Times New Roman" w:cs="Times New Roman"/>
          <w:sz w:val="24"/>
          <w:szCs w:val="24"/>
        </w:rPr>
        <w:t xml:space="preserve">eestkostja ülesandeid täitev valla- ja linnavalitsus </w:t>
      </w:r>
      <w:r w:rsidR="00FF4CA3" w:rsidRPr="00054C47">
        <w:rPr>
          <w:rFonts w:ascii="Times New Roman" w:hAnsi="Times New Roman" w:cs="Times New Roman"/>
          <w:sz w:val="24"/>
          <w:szCs w:val="24"/>
        </w:rPr>
        <w:t>esita</w:t>
      </w:r>
      <w:r w:rsidR="00A66FBE" w:rsidRPr="00054C47">
        <w:rPr>
          <w:rFonts w:ascii="Times New Roman" w:hAnsi="Times New Roman" w:cs="Times New Roman"/>
          <w:sz w:val="24"/>
          <w:szCs w:val="24"/>
        </w:rPr>
        <w:t>b</w:t>
      </w:r>
      <w:r w:rsidR="00FF4CA3" w:rsidRPr="00054C47">
        <w:rPr>
          <w:rFonts w:ascii="Times New Roman" w:hAnsi="Times New Roman" w:cs="Times New Roman"/>
          <w:sz w:val="24"/>
          <w:szCs w:val="24"/>
        </w:rPr>
        <w:t xml:space="preserve"> sünni registreerimise avalduse. </w:t>
      </w:r>
      <w:r w:rsidR="00571726" w:rsidRPr="00054C47">
        <w:rPr>
          <w:rFonts w:ascii="Times New Roman" w:hAnsi="Times New Roman" w:cs="Times New Roman"/>
          <w:sz w:val="24"/>
          <w:szCs w:val="24"/>
        </w:rPr>
        <w:t>V</w:t>
      </w:r>
      <w:r w:rsidR="00FF4CA3" w:rsidRPr="00054C47">
        <w:rPr>
          <w:rFonts w:ascii="Times New Roman" w:hAnsi="Times New Roman" w:cs="Times New Roman"/>
          <w:sz w:val="24"/>
          <w:szCs w:val="24"/>
        </w:rPr>
        <w:t xml:space="preserve">ajadusel täidab lapse eestkostja ülesandeid </w:t>
      </w:r>
      <w:r w:rsidR="00BE3333" w:rsidRPr="00054C47">
        <w:rPr>
          <w:rFonts w:ascii="Times New Roman" w:hAnsi="Times New Roman" w:cs="Times New Roman"/>
          <w:sz w:val="24"/>
          <w:szCs w:val="24"/>
        </w:rPr>
        <w:t xml:space="preserve">perekonnaseaduse (edaspidi </w:t>
      </w:r>
      <w:r w:rsidR="00FF4CA3" w:rsidRPr="00054C47">
        <w:rPr>
          <w:rFonts w:ascii="Times New Roman" w:hAnsi="Times New Roman" w:cs="Times New Roman"/>
          <w:i/>
          <w:iCs/>
          <w:sz w:val="24"/>
          <w:szCs w:val="24"/>
        </w:rPr>
        <w:t>PKS</w:t>
      </w:r>
      <w:r w:rsidR="00BE3333" w:rsidRPr="00054C47">
        <w:rPr>
          <w:rFonts w:ascii="Times New Roman" w:hAnsi="Times New Roman" w:cs="Times New Roman"/>
          <w:sz w:val="24"/>
          <w:szCs w:val="24"/>
        </w:rPr>
        <w:t>)</w:t>
      </w:r>
      <w:r w:rsidR="00FF4CA3" w:rsidRPr="00054C47">
        <w:rPr>
          <w:rFonts w:ascii="Times New Roman" w:hAnsi="Times New Roman" w:cs="Times New Roman"/>
          <w:sz w:val="24"/>
          <w:szCs w:val="24"/>
        </w:rPr>
        <w:t xml:space="preserve"> § 176 lg 1 kohaselt lapse </w:t>
      </w:r>
      <w:proofErr w:type="spellStart"/>
      <w:r w:rsidR="0033241A" w:rsidRPr="00054C47">
        <w:rPr>
          <w:rFonts w:ascii="Times New Roman" w:hAnsi="Times New Roman" w:cs="Times New Roman"/>
          <w:sz w:val="24"/>
          <w:szCs w:val="24"/>
        </w:rPr>
        <w:t>RR-i</w:t>
      </w:r>
      <w:proofErr w:type="spellEnd"/>
      <w:r w:rsidR="0033241A" w:rsidRPr="00054C47">
        <w:rPr>
          <w:rFonts w:ascii="Times New Roman" w:hAnsi="Times New Roman" w:cs="Times New Roman"/>
          <w:sz w:val="24"/>
          <w:szCs w:val="24"/>
        </w:rPr>
        <w:t xml:space="preserve"> </w:t>
      </w:r>
      <w:r w:rsidR="00FF4CA3" w:rsidRPr="00054C47">
        <w:rPr>
          <w:rFonts w:ascii="Times New Roman" w:hAnsi="Times New Roman" w:cs="Times New Roman"/>
          <w:sz w:val="24"/>
          <w:szCs w:val="24"/>
        </w:rPr>
        <w:t xml:space="preserve">kantud elukoha järgne valla- või linnavalitsus. </w:t>
      </w:r>
      <w:r w:rsidR="00571726" w:rsidRPr="00054C47">
        <w:rPr>
          <w:rFonts w:ascii="Times New Roman" w:hAnsi="Times New Roman" w:cs="Times New Roman"/>
          <w:sz w:val="24"/>
          <w:szCs w:val="24"/>
        </w:rPr>
        <w:t>Kui lapse vanemal lapse seadusliku esindajana on õigus esitada sünni registreerimise avaldus ühe kuu jooksul lapse sünnist arvates (PKTS § 23 lõige 1), siis KOV eestkostja ülesannetes ei saa sõltuda lapse sünniajast, vaid ajast, mil selgub eestkostja ülesannete täitmise vajadus.</w:t>
      </w:r>
    </w:p>
    <w:p w14:paraId="21616E50" w14:textId="77777777" w:rsidR="00A20211" w:rsidRPr="00054C47" w:rsidRDefault="00A20211" w:rsidP="00644620">
      <w:pPr>
        <w:pStyle w:val="Vahedeta"/>
        <w:jc w:val="both"/>
        <w:rPr>
          <w:rFonts w:ascii="Times New Roman" w:hAnsi="Times New Roman" w:cs="Times New Roman"/>
          <w:sz w:val="24"/>
          <w:szCs w:val="24"/>
        </w:rPr>
      </w:pPr>
    </w:p>
    <w:p w14:paraId="764CD788" w14:textId="53839737" w:rsidR="008B04B3" w:rsidRPr="00054C47" w:rsidRDefault="00A20211" w:rsidP="00494990">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DC38EE" w:rsidRPr="00054C47">
        <w:rPr>
          <w:rFonts w:ascii="Times New Roman" w:hAnsi="Times New Roman" w:cs="Times New Roman"/>
          <w:b/>
          <w:bCs/>
          <w:sz w:val="24"/>
          <w:szCs w:val="24"/>
        </w:rPr>
        <w:t>9</w:t>
      </w:r>
      <w:r w:rsidR="00DC38EE" w:rsidRPr="00054C47">
        <w:rPr>
          <w:rFonts w:ascii="Times New Roman" w:hAnsi="Times New Roman" w:cs="Times New Roman"/>
          <w:sz w:val="24"/>
          <w:szCs w:val="24"/>
        </w:rPr>
        <w:t xml:space="preserve"> </w:t>
      </w:r>
      <w:r w:rsidR="008B04B3" w:rsidRPr="00054C47">
        <w:rPr>
          <w:rFonts w:ascii="Times New Roman" w:hAnsi="Times New Roman" w:cs="Times New Roman"/>
          <w:sz w:val="24"/>
          <w:szCs w:val="24"/>
        </w:rPr>
        <w:t>täiendatakse PKTS-i § 23 lõi</w:t>
      </w:r>
      <w:r w:rsidR="00494990" w:rsidRPr="00054C47">
        <w:rPr>
          <w:rFonts w:ascii="Times New Roman" w:hAnsi="Times New Roman" w:cs="Times New Roman"/>
          <w:sz w:val="24"/>
          <w:szCs w:val="24"/>
        </w:rPr>
        <w:t>kega</w:t>
      </w:r>
      <w:r w:rsidR="008B04B3" w:rsidRPr="00054C47">
        <w:rPr>
          <w:rFonts w:ascii="Times New Roman" w:hAnsi="Times New Roman" w:cs="Times New Roman"/>
          <w:sz w:val="24"/>
          <w:szCs w:val="24"/>
        </w:rPr>
        <w:t xml:space="preserve"> 2</w:t>
      </w:r>
      <w:r w:rsidR="008B04B3" w:rsidRPr="00054C47">
        <w:rPr>
          <w:rFonts w:ascii="Times New Roman" w:hAnsi="Times New Roman" w:cs="Times New Roman"/>
          <w:sz w:val="24"/>
          <w:szCs w:val="24"/>
          <w:vertAlign w:val="superscript"/>
        </w:rPr>
        <w:t>1</w:t>
      </w:r>
      <w:r w:rsidR="008B04B3" w:rsidRPr="00054C47">
        <w:rPr>
          <w:rFonts w:ascii="Times New Roman" w:hAnsi="Times New Roman" w:cs="Times New Roman"/>
          <w:sz w:val="24"/>
          <w:szCs w:val="24"/>
        </w:rPr>
        <w:t xml:space="preserve">. </w:t>
      </w:r>
    </w:p>
    <w:p w14:paraId="57C00977" w14:textId="77777777" w:rsidR="00DA7729" w:rsidRPr="00054C47" w:rsidRDefault="00DA7729" w:rsidP="00644620">
      <w:pPr>
        <w:pStyle w:val="Vahedeta"/>
        <w:jc w:val="both"/>
        <w:rPr>
          <w:rFonts w:ascii="Times New Roman" w:hAnsi="Times New Roman" w:cs="Times New Roman"/>
          <w:sz w:val="24"/>
          <w:szCs w:val="24"/>
        </w:rPr>
      </w:pPr>
    </w:p>
    <w:p w14:paraId="1B5499DE" w14:textId="31EC4F46" w:rsidR="00096016" w:rsidRPr="00054C47" w:rsidRDefault="00650D76" w:rsidP="00644620">
      <w:pPr>
        <w:pStyle w:val="Vahedeta"/>
        <w:jc w:val="both"/>
        <w:rPr>
          <w:rFonts w:ascii="Times New Roman" w:hAnsi="Times New Roman" w:cs="Times New Roman"/>
          <w:sz w:val="24"/>
          <w:szCs w:val="24"/>
        </w:rPr>
      </w:pPr>
      <w:r w:rsidRPr="00054C47">
        <w:rPr>
          <w:rFonts w:ascii="Times New Roman" w:hAnsi="Times New Roman" w:cs="Times New Roman"/>
          <w:sz w:val="24"/>
          <w:szCs w:val="24"/>
        </w:rPr>
        <w:t>Kui laps sünnib tervishoiuteenuse osutaja juuresolekuta ja tervishoiuteenuse osutaja ei ole väljastanud sünni kohta tõendit (edaspidi tervishoiuteenuse osutaja tõend), esitab lapse seaduslik esindaja võimaluse korral käesoleva seaduse § 22 lõikes 1 nimetatud andmeid tõendavad dokumendid, mille alusel on võimalik veenduda, et laps põlvneb emast. Kui dokumente ei esitata või need ei ole sünnikandeks piisavad, tuvastatakse lapse emast põlvnemine kohtus</w:t>
      </w:r>
      <w:r w:rsidR="003E7B1F">
        <w:rPr>
          <w:rFonts w:ascii="Times New Roman" w:hAnsi="Times New Roman" w:cs="Times New Roman"/>
          <w:sz w:val="24"/>
          <w:szCs w:val="24"/>
        </w:rPr>
        <w:t>.</w:t>
      </w:r>
    </w:p>
    <w:p w14:paraId="4BF5DF22" w14:textId="77777777" w:rsidR="00650D76" w:rsidRPr="00054C47" w:rsidRDefault="00650D76" w:rsidP="00644620">
      <w:pPr>
        <w:pStyle w:val="Vahedeta"/>
        <w:jc w:val="both"/>
        <w:rPr>
          <w:rFonts w:ascii="Times New Roman" w:hAnsi="Times New Roman" w:cs="Times New Roman"/>
          <w:sz w:val="24"/>
          <w:szCs w:val="24"/>
        </w:rPr>
      </w:pPr>
    </w:p>
    <w:p w14:paraId="745DAC66" w14:textId="4C6640F2" w:rsidR="00096016" w:rsidRPr="00054C47" w:rsidRDefault="00096016" w:rsidP="00644620">
      <w:pPr>
        <w:pStyle w:val="Vahedeta"/>
        <w:jc w:val="both"/>
        <w:rPr>
          <w:rFonts w:ascii="Times New Roman" w:hAnsi="Times New Roman" w:cs="Times New Roman"/>
          <w:sz w:val="24"/>
          <w:szCs w:val="24"/>
        </w:rPr>
      </w:pPr>
      <w:r w:rsidRPr="00054C47">
        <w:rPr>
          <w:rFonts w:ascii="Times New Roman" w:hAnsi="Times New Roman" w:cs="Times New Roman"/>
          <w:sz w:val="24"/>
          <w:szCs w:val="24"/>
        </w:rPr>
        <w:t>Kehtiva PKTS</w:t>
      </w:r>
      <w:r w:rsidR="00BE3333" w:rsidRPr="00054C47">
        <w:rPr>
          <w:rFonts w:ascii="Times New Roman" w:hAnsi="Times New Roman" w:cs="Times New Roman"/>
          <w:sz w:val="24"/>
          <w:szCs w:val="24"/>
        </w:rPr>
        <w:t>-i</w:t>
      </w:r>
      <w:r w:rsidRPr="00054C47">
        <w:rPr>
          <w:rFonts w:ascii="Times New Roman" w:hAnsi="Times New Roman" w:cs="Times New Roman"/>
          <w:sz w:val="24"/>
          <w:szCs w:val="24"/>
        </w:rPr>
        <w:t xml:space="preserve"> § 24 l</w:t>
      </w:r>
      <w:r w:rsidR="00BE3333" w:rsidRPr="00054C47">
        <w:rPr>
          <w:rFonts w:ascii="Times New Roman" w:hAnsi="Times New Roman" w:cs="Times New Roman"/>
          <w:sz w:val="24"/>
          <w:szCs w:val="24"/>
        </w:rPr>
        <w:t>õike</w:t>
      </w:r>
      <w:r w:rsidR="001C1A4A" w:rsidRPr="00054C47">
        <w:rPr>
          <w:rFonts w:ascii="Times New Roman" w:hAnsi="Times New Roman" w:cs="Times New Roman"/>
          <w:sz w:val="24"/>
          <w:szCs w:val="24"/>
        </w:rPr>
        <w:t xml:space="preserve"> </w:t>
      </w:r>
      <w:r w:rsidRPr="00054C47">
        <w:rPr>
          <w:rFonts w:ascii="Times New Roman" w:hAnsi="Times New Roman" w:cs="Times New Roman"/>
          <w:sz w:val="24"/>
          <w:szCs w:val="24"/>
        </w:rPr>
        <w:t>2 ja § 25 l</w:t>
      </w:r>
      <w:r w:rsidR="00BE3333" w:rsidRPr="00054C47">
        <w:rPr>
          <w:rFonts w:ascii="Times New Roman" w:hAnsi="Times New Roman" w:cs="Times New Roman"/>
          <w:sz w:val="24"/>
          <w:szCs w:val="24"/>
        </w:rPr>
        <w:t>õike</w:t>
      </w:r>
      <w:r w:rsidRPr="00054C47">
        <w:rPr>
          <w:rFonts w:ascii="Times New Roman" w:hAnsi="Times New Roman" w:cs="Times New Roman"/>
          <w:sz w:val="24"/>
          <w:szCs w:val="24"/>
        </w:rPr>
        <w:t xml:space="preserve"> 1 kohaselt kantakse lapse sugu, sünniaeg ja isikukood ning ema andmed </w:t>
      </w:r>
      <w:proofErr w:type="spellStart"/>
      <w:r w:rsidR="0033241A" w:rsidRPr="00054C47">
        <w:rPr>
          <w:rFonts w:ascii="Times New Roman" w:hAnsi="Times New Roman" w:cs="Times New Roman"/>
          <w:sz w:val="24"/>
          <w:szCs w:val="24"/>
        </w:rPr>
        <w:t>RR-i</w:t>
      </w:r>
      <w:proofErr w:type="spellEnd"/>
      <w:r w:rsidR="0033241A" w:rsidRPr="00054C47">
        <w:rPr>
          <w:rFonts w:ascii="Times New Roman" w:hAnsi="Times New Roman" w:cs="Times New Roman"/>
          <w:sz w:val="24"/>
          <w:szCs w:val="24"/>
        </w:rPr>
        <w:t xml:space="preserve"> </w:t>
      </w:r>
      <w:r w:rsidRPr="00054C47">
        <w:rPr>
          <w:rFonts w:ascii="Times New Roman" w:hAnsi="Times New Roman" w:cs="Times New Roman"/>
          <w:sz w:val="24"/>
          <w:szCs w:val="24"/>
        </w:rPr>
        <w:t>tervishoiuteenuse osutaja tõendi või kohtulahendi alusel.</w:t>
      </w:r>
    </w:p>
    <w:p w14:paraId="20C119A7" w14:textId="77777777" w:rsidR="00096016" w:rsidRPr="00054C47" w:rsidRDefault="00096016" w:rsidP="00644620">
      <w:pPr>
        <w:pStyle w:val="Vahedeta"/>
        <w:jc w:val="both"/>
        <w:rPr>
          <w:rFonts w:ascii="Times New Roman" w:hAnsi="Times New Roman" w:cs="Times New Roman"/>
          <w:sz w:val="24"/>
          <w:szCs w:val="24"/>
        </w:rPr>
      </w:pPr>
    </w:p>
    <w:p w14:paraId="3E858F68" w14:textId="480BBE2C" w:rsidR="00096016" w:rsidRPr="00054C47" w:rsidRDefault="00096016" w:rsidP="00644620">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Muudatus annab võimaluse registreerida lapse sünd </w:t>
      </w:r>
      <w:proofErr w:type="spellStart"/>
      <w:r w:rsidR="0033241A" w:rsidRPr="00054C47">
        <w:rPr>
          <w:rFonts w:ascii="Times New Roman" w:hAnsi="Times New Roman" w:cs="Times New Roman"/>
          <w:sz w:val="24"/>
          <w:szCs w:val="24"/>
        </w:rPr>
        <w:t>RR-s</w:t>
      </w:r>
      <w:proofErr w:type="spellEnd"/>
      <w:r w:rsidR="0033241A"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täiendavate tõendite alusel, kui tervishoiuteenuse osutaja ei ole lapse sünni juures viibinud ega väljasta lapse sündi tõendavat </w:t>
      </w:r>
      <w:r w:rsidR="00571726" w:rsidRPr="00054C47">
        <w:rPr>
          <w:rFonts w:ascii="Times New Roman" w:hAnsi="Times New Roman" w:cs="Times New Roman"/>
          <w:sz w:val="24"/>
          <w:szCs w:val="24"/>
        </w:rPr>
        <w:t>dokumenti</w:t>
      </w:r>
      <w:r w:rsidRPr="00054C47">
        <w:rPr>
          <w:rFonts w:ascii="Times New Roman" w:hAnsi="Times New Roman" w:cs="Times New Roman"/>
          <w:sz w:val="24"/>
          <w:szCs w:val="24"/>
        </w:rPr>
        <w:t>. Samas võib olla, et ema oli rasedusega arvel, tal on võimalik tõendada seda, et ta oli rase, milline oli tema eeldatav sünnitustähtaeg, esitada kiirabikaart, kui lapse sünnituse juurde on kutsutud kiirabi ning on võimalik lasta teha ka DNA test, mis tõendab sündinud lapse sugulust lapse emaga</w:t>
      </w:r>
      <w:r w:rsidR="00FE326A" w:rsidRPr="00054C47">
        <w:rPr>
          <w:rFonts w:ascii="Times New Roman" w:hAnsi="Times New Roman" w:cs="Times New Roman"/>
          <w:sz w:val="24"/>
          <w:szCs w:val="24"/>
        </w:rPr>
        <w:t xml:space="preserve"> jne</w:t>
      </w:r>
      <w:r w:rsidRPr="00054C47">
        <w:rPr>
          <w:rFonts w:ascii="Times New Roman" w:hAnsi="Times New Roman" w:cs="Times New Roman"/>
          <w:sz w:val="24"/>
          <w:szCs w:val="24"/>
        </w:rPr>
        <w:t>. Kui perel ei ole siiski võimalik esitada PKTS</w:t>
      </w:r>
      <w:r w:rsidR="00BE3333" w:rsidRPr="00054C47">
        <w:rPr>
          <w:rFonts w:ascii="Times New Roman" w:hAnsi="Times New Roman" w:cs="Times New Roman"/>
          <w:sz w:val="24"/>
          <w:szCs w:val="24"/>
        </w:rPr>
        <w:t>-i</w:t>
      </w:r>
      <w:r w:rsidRPr="00054C47">
        <w:rPr>
          <w:rFonts w:ascii="Times New Roman" w:hAnsi="Times New Roman" w:cs="Times New Roman"/>
          <w:sz w:val="24"/>
          <w:szCs w:val="24"/>
        </w:rPr>
        <w:t xml:space="preserve"> § 22 lõikes</w:t>
      </w:r>
      <w:r w:rsidR="00571726" w:rsidRPr="00054C47">
        <w:rPr>
          <w:rFonts w:ascii="Times New Roman" w:hAnsi="Times New Roman" w:cs="Times New Roman"/>
          <w:sz w:val="24"/>
          <w:szCs w:val="24"/>
        </w:rPr>
        <w:t xml:space="preserve"> </w:t>
      </w:r>
      <w:r w:rsidRPr="00054C47">
        <w:rPr>
          <w:rFonts w:ascii="Times New Roman" w:hAnsi="Times New Roman" w:cs="Times New Roman"/>
          <w:sz w:val="24"/>
          <w:szCs w:val="24"/>
        </w:rPr>
        <w:t>1 nimetatud andmeid tõendavaid dokumente, mis</w:t>
      </w:r>
      <w:r w:rsidR="00FE326A" w:rsidRPr="00054C47">
        <w:rPr>
          <w:rFonts w:ascii="Times New Roman" w:hAnsi="Times New Roman" w:cs="Times New Roman"/>
          <w:sz w:val="24"/>
          <w:szCs w:val="24"/>
        </w:rPr>
        <w:t xml:space="preserve"> võimaldaksid registrisse kanda PKTS</w:t>
      </w:r>
      <w:r w:rsidR="00BE3333" w:rsidRPr="00054C47">
        <w:rPr>
          <w:rFonts w:ascii="Times New Roman" w:hAnsi="Times New Roman" w:cs="Times New Roman"/>
          <w:sz w:val="24"/>
          <w:szCs w:val="24"/>
        </w:rPr>
        <w:t>-i</w:t>
      </w:r>
      <w:r w:rsidR="00FE326A" w:rsidRPr="00054C47">
        <w:rPr>
          <w:rFonts w:ascii="Times New Roman" w:hAnsi="Times New Roman" w:cs="Times New Roman"/>
          <w:sz w:val="24"/>
          <w:szCs w:val="24"/>
        </w:rPr>
        <w:t xml:space="preserve"> § 24 l</w:t>
      </w:r>
      <w:r w:rsidR="00BE3333" w:rsidRPr="00054C47">
        <w:rPr>
          <w:rFonts w:ascii="Times New Roman" w:hAnsi="Times New Roman" w:cs="Times New Roman"/>
          <w:sz w:val="24"/>
          <w:szCs w:val="24"/>
        </w:rPr>
        <w:t>õikes</w:t>
      </w:r>
      <w:r w:rsidR="00FE326A" w:rsidRPr="00054C47">
        <w:rPr>
          <w:rFonts w:ascii="Times New Roman" w:hAnsi="Times New Roman" w:cs="Times New Roman"/>
          <w:sz w:val="24"/>
          <w:szCs w:val="24"/>
        </w:rPr>
        <w:t xml:space="preserve"> 2 ja §</w:t>
      </w:r>
      <w:r w:rsidR="00E67EB7" w:rsidRPr="00054C47">
        <w:rPr>
          <w:rFonts w:ascii="Times New Roman" w:hAnsi="Times New Roman" w:cs="Times New Roman"/>
          <w:sz w:val="24"/>
          <w:szCs w:val="24"/>
        </w:rPr>
        <w:t> </w:t>
      </w:r>
      <w:r w:rsidR="00FE326A" w:rsidRPr="00054C47">
        <w:rPr>
          <w:rFonts w:ascii="Times New Roman" w:hAnsi="Times New Roman" w:cs="Times New Roman"/>
          <w:sz w:val="24"/>
          <w:szCs w:val="24"/>
        </w:rPr>
        <w:t xml:space="preserve"> 25 l</w:t>
      </w:r>
      <w:r w:rsidR="00BE3333" w:rsidRPr="00054C47">
        <w:rPr>
          <w:rFonts w:ascii="Times New Roman" w:hAnsi="Times New Roman" w:cs="Times New Roman"/>
          <w:sz w:val="24"/>
          <w:szCs w:val="24"/>
        </w:rPr>
        <w:t>õikes</w:t>
      </w:r>
      <w:r w:rsidR="00FE326A" w:rsidRPr="00054C47">
        <w:rPr>
          <w:rFonts w:ascii="Times New Roman" w:hAnsi="Times New Roman" w:cs="Times New Roman"/>
          <w:sz w:val="24"/>
          <w:szCs w:val="24"/>
        </w:rPr>
        <w:t xml:space="preserve"> 1 nimetatud andmeid ja </w:t>
      </w:r>
      <w:r w:rsidRPr="00054C47">
        <w:rPr>
          <w:rFonts w:ascii="Times New Roman" w:hAnsi="Times New Roman" w:cs="Times New Roman"/>
          <w:sz w:val="24"/>
          <w:szCs w:val="24"/>
        </w:rPr>
        <w:t>sündi registreeriv ametnik</w:t>
      </w:r>
      <w:r w:rsidR="00FE326A" w:rsidRPr="00054C47">
        <w:rPr>
          <w:rFonts w:ascii="Times New Roman" w:hAnsi="Times New Roman" w:cs="Times New Roman"/>
          <w:sz w:val="24"/>
          <w:szCs w:val="24"/>
        </w:rPr>
        <w:t xml:space="preserve"> ei ole piisavalt veendunud, et laps põlvneb konkreetsest emast, siis </w:t>
      </w:r>
      <w:r w:rsidR="00571726" w:rsidRPr="00054C47">
        <w:rPr>
          <w:rFonts w:ascii="Times New Roman" w:hAnsi="Times New Roman" w:cs="Times New Roman"/>
          <w:sz w:val="24"/>
          <w:szCs w:val="24"/>
        </w:rPr>
        <w:t xml:space="preserve">saab </w:t>
      </w:r>
      <w:r w:rsidR="00FE326A" w:rsidRPr="00054C47">
        <w:rPr>
          <w:rFonts w:ascii="Times New Roman" w:hAnsi="Times New Roman" w:cs="Times New Roman"/>
          <w:sz w:val="24"/>
          <w:szCs w:val="24"/>
        </w:rPr>
        <w:t xml:space="preserve"> emast põlvnemise tuvasta</w:t>
      </w:r>
      <w:r w:rsidR="00571726" w:rsidRPr="00054C47">
        <w:rPr>
          <w:rFonts w:ascii="Times New Roman" w:hAnsi="Times New Roman" w:cs="Times New Roman"/>
          <w:sz w:val="24"/>
          <w:szCs w:val="24"/>
        </w:rPr>
        <w:t>da kohus.</w:t>
      </w:r>
    </w:p>
    <w:p w14:paraId="0162B41E" w14:textId="77777777" w:rsidR="002B2313" w:rsidRPr="00054C47" w:rsidRDefault="002B2313" w:rsidP="00FB6F02">
      <w:pPr>
        <w:pStyle w:val="Vahedeta"/>
        <w:jc w:val="both"/>
        <w:rPr>
          <w:rFonts w:ascii="Times New Roman" w:hAnsi="Times New Roman" w:cs="Times New Roman"/>
          <w:sz w:val="24"/>
          <w:szCs w:val="24"/>
        </w:rPr>
      </w:pPr>
    </w:p>
    <w:p w14:paraId="08B6AE37" w14:textId="05B9F27D" w:rsidR="00BB7F0D" w:rsidRPr="00054C47" w:rsidRDefault="004F5004"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Muudatus on vajalik, sest praktikas on olnud juhtumeid</w:t>
      </w:r>
      <w:r w:rsidR="00571726" w:rsidRPr="00054C47">
        <w:rPr>
          <w:rFonts w:ascii="Times New Roman" w:hAnsi="Times New Roman" w:cs="Times New Roman"/>
          <w:sz w:val="24"/>
          <w:szCs w:val="24"/>
        </w:rPr>
        <w:t>,</w:t>
      </w:r>
      <w:r w:rsidR="0032259D" w:rsidRPr="00054C47">
        <w:rPr>
          <w:rFonts w:ascii="Times New Roman" w:hAnsi="Times New Roman" w:cs="Times New Roman"/>
          <w:sz w:val="24"/>
          <w:szCs w:val="24"/>
        </w:rPr>
        <w:t xml:space="preserve"> kui laps on sündinud tervishoiuteenuse osutaja juuresolekuta ning </w:t>
      </w:r>
      <w:r w:rsidR="00990572" w:rsidRPr="00054C47">
        <w:rPr>
          <w:rFonts w:ascii="Times New Roman" w:hAnsi="Times New Roman" w:cs="Times New Roman"/>
          <w:sz w:val="24"/>
          <w:szCs w:val="24"/>
        </w:rPr>
        <w:t xml:space="preserve">perel ei ole </w:t>
      </w:r>
      <w:r w:rsidR="0032259D" w:rsidRPr="00054C47">
        <w:rPr>
          <w:rFonts w:ascii="Times New Roman" w:hAnsi="Times New Roman" w:cs="Times New Roman"/>
          <w:sz w:val="24"/>
          <w:szCs w:val="24"/>
        </w:rPr>
        <w:t xml:space="preserve">sünni registreerimiseks </w:t>
      </w:r>
      <w:r w:rsidR="00990572" w:rsidRPr="00054C47">
        <w:rPr>
          <w:rFonts w:ascii="Times New Roman" w:hAnsi="Times New Roman" w:cs="Times New Roman"/>
          <w:sz w:val="24"/>
          <w:szCs w:val="24"/>
        </w:rPr>
        <w:t>esitada</w:t>
      </w:r>
      <w:r w:rsidR="0032259D" w:rsidRPr="00054C47">
        <w:rPr>
          <w:rFonts w:ascii="Times New Roman" w:hAnsi="Times New Roman" w:cs="Times New Roman"/>
          <w:sz w:val="24"/>
          <w:szCs w:val="24"/>
        </w:rPr>
        <w:t xml:space="preserve"> tervishoiuteenuse osutaja tõendit</w:t>
      </w:r>
      <w:r w:rsidR="00F31A95" w:rsidRPr="00054C47">
        <w:rPr>
          <w:rFonts w:ascii="Times New Roman" w:hAnsi="Times New Roman" w:cs="Times New Roman"/>
          <w:sz w:val="24"/>
          <w:szCs w:val="24"/>
        </w:rPr>
        <w:t xml:space="preserve">. Tervishoiuteenuse osutajad ei väljasta lapse sündi tõendavat </w:t>
      </w:r>
      <w:r w:rsidR="007E27D6" w:rsidRPr="00054C47">
        <w:rPr>
          <w:rFonts w:ascii="Times New Roman" w:hAnsi="Times New Roman" w:cs="Times New Roman"/>
          <w:sz w:val="24"/>
          <w:szCs w:val="24"/>
        </w:rPr>
        <w:t>dokumenti</w:t>
      </w:r>
      <w:r w:rsidR="00F31A95" w:rsidRPr="00054C47">
        <w:rPr>
          <w:rFonts w:ascii="Times New Roman" w:hAnsi="Times New Roman" w:cs="Times New Roman"/>
          <w:sz w:val="24"/>
          <w:szCs w:val="24"/>
        </w:rPr>
        <w:t>, kui ei ole vahetult lapse sünni juures viibinud ning sünnitustegevus on juba lõppenud.</w:t>
      </w:r>
      <w:r w:rsidR="00B0401D" w:rsidRPr="00054C47">
        <w:rPr>
          <w:rFonts w:ascii="Times New Roman" w:hAnsi="Times New Roman" w:cs="Times New Roman"/>
          <w:sz w:val="24"/>
          <w:szCs w:val="24"/>
        </w:rPr>
        <w:t xml:space="preserve"> </w:t>
      </w:r>
      <w:r w:rsidR="007E27D6" w:rsidRPr="00054C47">
        <w:rPr>
          <w:rFonts w:ascii="Times New Roman" w:hAnsi="Times New Roman" w:cs="Times New Roman"/>
          <w:sz w:val="24"/>
          <w:szCs w:val="24"/>
        </w:rPr>
        <w:t>Samuti on olnud peresid, kes on keeldunud kohtusse pöördumast emast põlvnemise tuvastamiseks. Selle asemel on esitatud halduskohtusse kaebus kohaliku omavalitsu</w:t>
      </w:r>
      <w:r w:rsidR="00BE3333" w:rsidRPr="00054C47">
        <w:rPr>
          <w:rFonts w:ascii="Times New Roman" w:hAnsi="Times New Roman" w:cs="Times New Roman"/>
          <w:sz w:val="24"/>
          <w:szCs w:val="24"/>
        </w:rPr>
        <w:t>se üksuse</w:t>
      </w:r>
      <w:r w:rsidR="007E27D6" w:rsidRPr="00054C47">
        <w:rPr>
          <w:rFonts w:ascii="Times New Roman" w:hAnsi="Times New Roman" w:cs="Times New Roman"/>
          <w:sz w:val="24"/>
          <w:szCs w:val="24"/>
        </w:rPr>
        <w:t xml:space="preserve"> peale seoses sünni registreerimisest keeldumisega või on pöördutud õiguskantsleri </w:t>
      </w:r>
      <w:r w:rsidR="00BE3333" w:rsidRPr="00054C47">
        <w:rPr>
          <w:rFonts w:ascii="Times New Roman" w:hAnsi="Times New Roman" w:cs="Times New Roman"/>
          <w:sz w:val="24"/>
          <w:szCs w:val="24"/>
        </w:rPr>
        <w:t>poole</w:t>
      </w:r>
      <w:r w:rsidR="007E27D6" w:rsidRPr="00054C47">
        <w:rPr>
          <w:rFonts w:ascii="Times New Roman" w:hAnsi="Times New Roman" w:cs="Times New Roman"/>
          <w:sz w:val="24"/>
          <w:szCs w:val="24"/>
        </w:rPr>
        <w:t xml:space="preserve"> abi saamiseks. Ühel korral on kohus</w:t>
      </w:r>
      <w:r w:rsidR="008C6DD2" w:rsidRPr="00054C47">
        <w:rPr>
          <w:rFonts w:ascii="Times New Roman" w:hAnsi="Times New Roman" w:cs="Times New Roman"/>
          <w:sz w:val="24"/>
          <w:szCs w:val="24"/>
        </w:rPr>
        <w:t xml:space="preserve"> </w:t>
      </w:r>
      <w:r w:rsidR="007E27D6" w:rsidRPr="00054C47">
        <w:rPr>
          <w:rFonts w:ascii="Times New Roman" w:hAnsi="Times New Roman" w:cs="Times New Roman"/>
          <w:sz w:val="24"/>
          <w:szCs w:val="24"/>
        </w:rPr>
        <w:t>keeldunud ema</w:t>
      </w:r>
      <w:r w:rsidR="00571726" w:rsidRPr="00054C47">
        <w:rPr>
          <w:rFonts w:ascii="Times New Roman" w:hAnsi="Times New Roman" w:cs="Times New Roman"/>
          <w:sz w:val="24"/>
          <w:szCs w:val="24"/>
        </w:rPr>
        <w:t>st põlvnemise tuvastamise</w:t>
      </w:r>
      <w:r w:rsidR="007E27D6" w:rsidRPr="00054C47">
        <w:rPr>
          <w:rFonts w:ascii="Times New Roman" w:hAnsi="Times New Roman" w:cs="Times New Roman"/>
          <w:sz w:val="24"/>
          <w:szCs w:val="24"/>
        </w:rPr>
        <w:t xml:space="preserve"> avaldust menetlusse võtmast. Kohus põhjendas seda sellega, et perekonnaseisuasutusel on samasugused võimalused lapse sünni </w:t>
      </w:r>
      <w:r w:rsidR="007E27D6" w:rsidRPr="00054C47">
        <w:rPr>
          <w:rFonts w:ascii="Times New Roman" w:hAnsi="Times New Roman" w:cs="Times New Roman"/>
          <w:sz w:val="24"/>
          <w:szCs w:val="24"/>
        </w:rPr>
        <w:lastRenderedPageBreak/>
        <w:t>registreerimiseks vajalike tõendite kogumisel ja hindamisel kui kohtul.</w:t>
      </w:r>
      <w:r w:rsidR="007E27D6" w:rsidRPr="00054C47">
        <w:rPr>
          <w:rStyle w:val="Allmrkuseviide"/>
          <w:rFonts w:ascii="Times New Roman" w:hAnsi="Times New Roman" w:cs="Times New Roman"/>
          <w:sz w:val="24"/>
          <w:szCs w:val="24"/>
        </w:rPr>
        <w:footnoteReference w:id="5"/>
      </w:r>
      <w:r w:rsidR="007E27D6" w:rsidRPr="00054C47">
        <w:rPr>
          <w:rFonts w:ascii="Times New Roman" w:hAnsi="Times New Roman" w:cs="Times New Roman"/>
          <w:sz w:val="24"/>
          <w:szCs w:val="24"/>
        </w:rPr>
        <w:t xml:space="preserve"> </w:t>
      </w:r>
      <w:r w:rsidR="002F7A0A" w:rsidRPr="00054C47">
        <w:rPr>
          <w:rFonts w:ascii="Times New Roman" w:hAnsi="Times New Roman" w:cs="Times New Roman"/>
          <w:sz w:val="24"/>
          <w:szCs w:val="24"/>
        </w:rPr>
        <w:t xml:space="preserve">Ka </w:t>
      </w:r>
      <w:r w:rsidR="00BE3333" w:rsidRPr="00054C47">
        <w:rPr>
          <w:rFonts w:ascii="Times New Roman" w:hAnsi="Times New Roman" w:cs="Times New Roman"/>
          <w:sz w:val="24"/>
          <w:szCs w:val="24"/>
        </w:rPr>
        <w:t>Õ</w:t>
      </w:r>
      <w:r w:rsidR="002F7A0A" w:rsidRPr="00054C47">
        <w:rPr>
          <w:rFonts w:ascii="Times New Roman" w:hAnsi="Times New Roman" w:cs="Times New Roman"/>
          <w:sz w:val="24"/>
          <w:szCs w:val="24"/>
        </w:rPr>
        <w:t xml:space="preserve">iguskantsleri </w:t>
      </w:r>
      <w:r w:rsidR="00BE3333" w:rsidRPr="00054C47">
        <w:rPr>
          <w:rFonts w:ascii="Times New Roman" w:hAnsi="Times New Roman" w:cs="Times New Roman"/>
          <w:sz w:val="24"/>
          <w:szCs w:val="24"/>
        </w:rPr>
        <w:t>Kantseleiga</w:t>
      </w:r>
      <w:r w:rsidR="002F7A0A" w:rsidRPr="00054C47">
        <w:rPr>
          <w:rFonts w:ascii="Times New Roman" w:hAnsi="Times New Roman" w:cs="Times New Roman"/>
          <w:sz w:val="24"/>
          <w:szCs w:val="24"/>
        </w:rPr>
        <w:t xml:space="preserve"> on olnud mitmeid kohtumisi seoses assisteerimata kodusündide dokumenteerimise küsimusega. </w:t>
      </w:r>
      <w:r w:rsidR="00BB7F0D" w:rsidRPr="00054C47">
        <w:rPr>
          <w:rFonts w:ascii="Times New Roman" w:hAnsi="Times New Roman" w:cs="Times New Roman"/>
          <w:sz w:val="24"/>
          <w:szCs w:val="24"/>
        </w:rPr>
        <w:t xml:space="preserve">Õiguskantsleri </w:t>
      </w:r>
      <w:r w:rsidR="00BE3333" w:rsidRPr="00054C47">
        <w:rPr>
          <w:rFonts w:ascii="Times New Roman" w:hAnsi="Times New Roman" w:cs="Times New Roman"/>
          <w:sz w:val="24"/>
          <w:szCs w:val="24"/>
        </w:rPr>
        <w:t>Kantselei</w:t>
      </w:r>
      <w:r w:rsidR="00BB7F0D" w:rsidRPr="00054C47">
        <w:rPr>
          <w:rFonts w:ascii="Times New Roman" w:hAnsi="Times New Roman" w:cs="Times New Roman"/>
          <w:sz w:val="24"/>
          <w:szCs w:val="24"/>
        </w:rPr>
        <w:t xml:space="preserve"> on </w:t>
      </w:r>
      <w:r w:rsidR="00C01CD4" w:rsidRPr="00054C47">
        <w:rPr>
          <w:rFonts w:ascii="Times New Roman" w:hAnsi="Times New Roman" w:cs="Times New Roman"/>
          <w:sz w:val="24"/>
          <w:szCs w:val="24"/>
        </w:rPr>
        <w:t>31.</w:t>
      </w:r>
      <w:r w:rsidR="00A4021A" w:rsidRPr="00054C47">
        <w:rPr>
          <w:rFonts w:ascii="Times New Roman" w:hAnsi="Times New Roman" w:cs="Times New Roman"/>
          <w:sz w:val="24"/>
          <w:szCs w:val="24"/>
        </w:rPr>
        <w:t xml:space="preserve"> jaanuari </w:t>
      </w:r>
      <w:r w:rsidR="00C01CD4" w:rsidRPr="00054C47">
        <w:rPr>
          <w:rFonts w:ascii="Times New Roman" w:hAnsi="Times New Roman" w:cs="Times New Roman"/>
          <w:sz w:val="24"/>
          <w:szCs w:val="24"/>
        </w:rPr>
        <w:t>2022</w:t>
      </w:r>
      <w:r w:rsidR="00A4021A" w:rsidRPr="00054C47">
        <w:rPr>
          <w:rFonts w:ascii="Times New Roman" w:hAnsi="Times New Roman" w:cs="Times New Roman"/>
          <w:sz w:val="24"/>
          <w:szCs w:val="24"/>
        </w:rPr>
        <w:t>. aasta</w:t>
      </w:r>
      <w:r w:rsidR="00C01CD4" w:rsidRPr="00054C47">
        <w:rPr>
          <w:rFonts w:ascii="Times New Roman" w:hAnsi="Times New Roman" w:cs="Times New Roman"/>
          <w:sz w:val="24"/>
          <w:szCs w:val="24"/>
        </w:rPr>
        <w:t xml:space="preserve"> kohtumisel Siseministeeriumi, Sotsiaalministeeriumi ja Justiitsministeeriumiga </w:t>
      </w:r>
      <w:r w:rsidR="00BB7F0D" w:rsidRPr="00054C47">
        <w:rPr>
          <w:rFonts w:ascii="Times New Roman" w:hAnsi="Times New Roman" w:cs="Times New Roman"/>
          <w:sz w:val="24"/>
          <w:szCs w:val="24"/>
        </w:rPr>
        <w:t>väljendanud seisukohta, et kodusünnitus ei ole Eestis keelatud ning neid peresid, kes on selle tee valinud, ei tohiks karistada läbi selle, et nad peavad emast põlvnemist tuvastama kohtus.</w:t>
      </w:r>
    </w:p>
    <w:p w14:paraId="29C00879" w14:textId="77777777" w:rsidR="005F20F3" w:rsidRPr="00054C47" w:rsidRDefault="005F20F3" w:rsidP="00FB6F02">
      <w:pPr>
        <w:pStyle w:val="Vahedeta"/>
        <w:jc w:val="both"/>
        <w:rPr>
          <w:rFonts w:ascii="Times New Roman" w:hAnsi="Times New Roman" w:cs="Times New Roman"/>
          <w:sz w:val="24"/>
          <w:szCs w:val="24"/>
        </w:rPr>
      </w:pPr>
    </w:p>
    <w:p w14:paraId="59221390" w14:textId="36755522" w:rsidR="005F20F3" w:rsidRPr="00054C47" w:rsidRDefault="00B27D0E"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Selle teemaga seoses on olnud ka Riigikogu poolt algatatud eelnõusid</w:t>
      </w:r>
      <w:r w:rsidRPr="00054C47">
        <w:rPr>
          <w:rStyle w:val="Allmrkuseviide"/>
          <w:rFonts w:ascii="Times New Roman" w:hAnsi="Times New Roman" w:cs="Times New Roman"/>
          <w:sz w:val="24"/>
          <w:szCs w:val="24"/>
        </w:rPr>
        <w:footnoteReference w:id="6"/>
      </w:r>
      <w:r w:rsidR="005F20F3" w:rsidRPr="00054C47">
        <w:rPr>
          <w:rFonts w:ascii="Times New Roman" w:hAnsi="Times New Roman" w:cs="Times New Roman"/>
          <w:sz w:val="24"/>
          <w:szCs w:val="24"/>
        </w:rPr>
        <w:t xml:space="preserve">, kuid Vabariigi Valitsus ei ole neid eelnõusid toetanud. Vaatamata sellele on Riigikogu õiguskomisjon andnud suunised Siseministeeriumile ja </w:t>
      </w:r>
      <w:r w:rsidR="0075254C" w:rsidRPr="00054C47">
        <w:rPr>
          <w:rFonts w:ascii="Times New Roman" w:hAnsi="Times New Roman" w:cs="Times New Roman"/>
          <w:sz w:val="24"/>
          <w:szCs w:val="24"/>
        </w:rPr>
        <w:t>S</w:t>
      </w:r>
      <w:r w:rsidR="00D60092">
        <w:rPr>
          <w:rFonts w:ascii="Times New Roman" w:hAnsi="Times New Roman" w:cs="Times New Roman"/>
          <w:sz w:val="24"/>
          <w:szCs w:val="24"/>
        </w:rPr>
        <w:t>otsiaalministeeriumile</w:t>
      </w:r>
      <w:r w:rsidR="0075254C" w:rsidRPr="00054C47">
        <w:rPr>
          <w:rFonts w:ascii="Times New Roman" w:hAnsi="Times New Roman" w:cs="Times New Roman"/>
          <w:sz w:val="24"/>
          <w:szCs w:val="24"/>
        </w:rPr>
        <w:t xml:space="preserve"> </w:t>
      </w:r>
      <w:r w:rsidR="005F20F3" w:rsidRPr="00054C47">
        <w:rPr>
          <w:rFonts w:ascii="Times New Roman" w:hAnsi="Times New Roman" w:cs="Times New Roman"/>
          <w:sz w:val="24"/>
          <w:szCs w:val="24"/>
        </w:rPr>
        <w:t xml:space="preserve">antud teemal õigusruumi korrastada, millest tulenevalt on Siseministeerium lubanud teemat täiendavalt analüüsida ning muuta kehtivat õigust. Teema täiendav analüüsimine oli oluline, sest kui </w:t>
      </w:r>
      <w:proofErr w:type="spellStart"/>
      <w:r w:rsidR="005F20F3" w:rsidRPr="00054C47">
        <w:rPr>
          <w:rFonts w:ascii="Times New Roman" w:hAnsi="Times New Roman" w:cs="Times New Roman"/>
          <w:sz w:val="24"/>
          <w:szCs w:val="24"/>
        </w:rPr>
        <w:t>RR-is</w:t>
      </w:r>
      <w:proofErr w:type="spellEnd"/>
      <w:r w:rsidR="005F20F3" w:rsidRPr="00054C47">
        <w:rPr>
          <w:rFonts w:ascii="Times New Roman" w:hAnsi="Times New Roman" w:cs="Times New Roman"/>
          <w:sz w:val="24"/>
          <w:szCs w:val="24"/>
        </w:rPr>
        <w:t xml:space="preserve"> luuakse suhe lapse ja tema vanemate vahel, siis tekivad sellest olulised juriidilised ning kaugeleulatuvad tagajärjed –laps saab endale sünnijärgse kodakondsuse, tekivad pärimissuhted vanemate ja lapse vahel, vanemad saavad teostada hooldusõigust, makstakse toetuseid, osutatakse arstiabi jne.</w:t>
      </w:r>
    </w:p>
    <w:p w14:paraId="0A402A4D" w14:textId="77777777" w:rsidR="005F20F3" w:rsidRPr="00054C47" w:rsidRDefault="005F20F3" w:rsidP="00FB6F02">
      <w:pPr>
        <w:pStyle w:val="Vahedeta"/>
        <w:jc w:val="both"/>
        <w:rPr>
          <w:rFonts w:ascii="Times New Roman" w:hAnsi="Times New Roman" w:cs="Times New Roman"/>
          <w:sz w:val="24"/>
          <w:szCs w:val="24"/>
        </w:rPr>
      </w:pPr>
    </w:p>
    <w:p w14:paraId="545D8432" w14:textId="41E9E2A1" w:rsidR="005F20F3" w:rsidRPr="00054C47" w:rsidRDefault="00576F4F"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Siseministeerium on olnud varasemalt seisukohal, sünni registreerimise alusdokumendi küsimus peaks lahendatud saama tervishoiuteenuse osutajate poolt ning seda s</w:t>
      </w:r>
      <w:r w:rsidR="007E2ADF" w:rsidRPr="00054C47">
        <w:rPr>
          <w:rFonts w:ascii="Times New Roman" w:hAnsi="Times New Roman" w:cs="Times New Roman"/>
          <w:sz w:val="24"/>
          <w:szCs w:val="24"/>
        </w:rPr>
        <w:t>e</w:t>
      </w:r>
      <w:r w:rsidRPr="00054C47">
        <w:rPr>
          <w:rFonts w:ascii="Times New Roman" w:hAnsi="Times New Roman" w:cs="Times New Roman"/>
          <w:sz w:val="24"/>
          <w:szCs w:val="24"/>
        </w:rPr>
        <w:t>isukohta toetab ka mitmete teiste riikide praktika</w:t>
      </w:r>
      <w:r w:rsidR="00571726" w:rsidRPr="00054C47">
        <w:rPr>
          <w:rFonts w:ascii="Times New Roman" w:hAnsi="Times New Roman" w:cs="Times New Roman"/>
          <w:sz w:val="24"/>
          <w:szCs w:val="24"/>
        </w:rPr>
        <w:t>,</w:t>
      </w:r>
      <w:r w:rsidRPr="00054C47">
        <w:rPr>
          <w:rFonts w:ascii="Times New Roman" w:hAnsi="Times New Roman" w:cs="Times New Roman"/>
          <w:sz w:val="24"/>
          <w:szCs w:val="24"/>
        </w:rPr>
        <w:t xml:space="preserve"> kus sünni registreerimise alusdokumendi väljastab tervishoiuteenuse osutaja (Saksamaa näide) ja seda selleks, et kodus üksi sünnitanud ema ja laps saada uuesti tervishoiu</w:t>
      </w:r>
      <w:r w:rsidR="005F20F3" w:rsidRPr="00054C47">
        <w:rPr>
          <w:rFonts w:ascii="Times New Roman" w:hAnsi="Times New Roman" w:cs="Times New Roman"/>
          <w:sz w:val="24"/>
          <w:szCs w:val="24"/>
        </w:rPr>
        <w:t>süsteemi vaatevälja</w:t>
      </w:r>
      <w:r w:rsidRPr="00054C47">
        <w:rPr>
          <w:rFonts w:ascii="Times New Roman" w:hAnsi="Times New Roman" w:cs="Times New Roman"/>
          <w:sz w:val="24"/>
          <w:szCs w:val="24"/>
        </w:rPr>
        <w:t>. Sellele on olnud tugev</w:t>
      </w:r>
      <w:r w:rsidR="0075254C" w:rsidRPr="00054C47">
        <w:rPr>
          <w:rFonts w:ascii="Times New Roman" w:hAnsi="Times New Roman" w:cs="Times New Roman"/>
          <w:sz w:val="24"/>
          <w:szCs w:val="24"/>
        </w:rPr>
        <w:t>alt vastu</w:t>
      </w:r>
      <w:r w:rsidRPr="00054C47">
        <w:rPr>
          <w:rFonts w:ascii="Times New Roman" w:hAnsi="Times New Roman" w:cs="Times New Roman"/>
          <w:sz w:val="24"/>
          <w:szCs w:val="24"/>
        </w:rPr>
        <w:t xml:space="preserve"> </w:t>
      </w:r>
      <w:r w:rsidR="0075254C" w:rsidRPr="00054C47">
        <w:rPr>
          <w:rFonts w:ascii="Times New Roman" w:hAnsi="Times New Roman" w:cs="Times New Roman"/>
          <w:sz w:val="24"/>
          <w:szCs w:val="24"/>
        </w:rPr>
        <w:t>S</w:t>
      </w:r>
      <w:r w:rsidR="00D60092">
        <w:rPr>
          <w:rFonts w:ascii="Times New Roman" w:hAnsi="Times New Roman" w:cs="Times New Roman"/>
          <w:sz w:val="24"/>
          <w:szCs w:val="24"/>
        </w:rPr>
        <w:t>otsiaalministeerium</w:t>
      </w:r>
      <w:r w:rsidRPr="00054C47">
        <w:rPr>
          <w:rFonts w:ascii="Times New Roman" w:hAnsi="Times New Roman" w:cs="Times New Roman"/>
          <w:sz w:val="24"/>
          <w:szCs w:val="24"/>
        </w:rPr>
        <w:t>, kuna arstid leiavad, et ei peaks seda lahendusviisi eetiliseks.</w:t>
      </w:r>
      <w:r w:rsidR="005F3B81" w:rsidRPr="00054C47">
        <w:rPr>
          <w:rFonts w:ascii="Times New Roman" w:hAnsi="Times New Roman" w:cs="Times New Roman"/>
          <w:sz w:val="24"/>
          <w:szCs w:val="24"/>
        </w:rPr>
        <w:t xml:space="preserve"> </w:t>
      </w:r>
      <w:r w:rsidR="0075254C" w:rsidRPr="00054C47">
        <w:rPr>
          <w:rFonts w:ascii="Times New Roman" w:hAnsi="Times New Roman" w:cs="Times New Roman"/>
          <w:sz w:val="24"/>
          <w:szCs w:val="24"/>
        </w:rPr>
        <w:t>S</w:t>
      </w:r>
      <w:r w:rsidR="00D60092">
        <w:rPr>
          <w:rFonts w:ascii="Times New Roman" w:hAnsi="Times New Roman" w:cs="Times New Roman"/>
          <w:sz w:val="24"/>
          <w:szCs w:val="24"/>
        </w:rPr>
        <w:t>otsiaalministeerium</w:t>
      </w:r>
      <w:r w:rsidR="0075254C" w:rsidRPr="00054C47">
        <w:rPr>
          <w:rFonts w:ascii="Times New Roman" w:hAnsi="Times New Roman" w:cs="Times New Roman"/>
          <w:sz w:val="24"/>
          <w:szCs w:val="24"/>
        </w:rPr>
        <w:t xml:space="preserve"> </w:t>
      </w:r>
      <w:r w:rsidR="005F3B81" w:rsidRPr="00054C47">
        <w:rPr>
          <w:rFonts w:ascii="Times New Roman" w:hAnsi="Times New Roman" w:cs="Times New Roman"/>
          <w:sz w:val="24"/>
          <w:szCs w:val="24"/>
        </w:rPr>
        <w:t>ja tervishoiuteenuse osuta</w:t>
      </w:r>
      <w:del w:id="14" w:author="Piret Elenurm" w:date="2024-08-13T15:31:00Z">
        <w:r w:rsidR="005F3B81" w:rsidRPr="00054C47" w:rsidDel="0069618E">
          <w:rPr>
            <w:rFonts w:ascii="Times New Roman" w:hAnsi="Times New Roman" w:cs="Times New Roman"/>
            <w:sz w:val="24"/>
            <w:szCs w:val="24"/>
          </w:rPr>
          <w:delText>ja</w:delText>
        </w:r>
      </w:del>
      <w:r w:rsidR="00F148A9" w:rsidRPr="00054C47">
        <w:rPr>
          <w:rFonts w:ascii="Times New Roman" w:hAnsi="Times New Roman" w:cs="Times New Roman"/>
          <w:sz w:val="24"/>
          <w:szCs w:val="24"/>
        </w:rPr>
        <w:t>jad</w:t>
      </w:r>
      <w:r w:rsidR="005F3B81" w:rsidRPr="00054C47">
        <w:rPr>
          <w:rFonts w:ascii="Times New Roman" w:hAnsi="Times New Roman" w:cs="Times New Roman"/>
          <w:sz w:val="24"/>
          <w:szCs w:val="24"/>
        </w:rPr>
        <w:t xml:space="preserve"> karde</w:t>
      </w:r>
      <w:r w:rsidR="00F148A9" w:rsidRPr="00054C47">
        <w:rPr>
          <w:rFonts w:ascii="Times New Roman" w:hAnsi="Times New Roman" w:cs="Times New Roman"/>
          <w:sz w:val="24"/>
          <w:szCs w:val="24"/>
        </w:rPr>
        <w:t>vad</w:t>
      </w:r>
      <w:r w:rsidR="005F3B81" w:rsidRPr="00054C47">
        <w:rPr>
          <w:rFonts w:ascii="Times New Roman" w:hAnsi="Times New Roman" w:cs="Times New Roman"/>
          <w:sz w:val="24"/>
          <w:szCs w:val="24"/>
        </w:rPr>
        <w:t xml:space="preserve"> kodusünnituste </w:t>
      </w:r>
      <w:r w:rsidR="005F20F3" w:rsidRPr="00054C47">
        <w:rPr>
          <w:rFonts w:ascii="Times New Roman" w:hAnsi="Times New Roman" w:cs="Times New Roman"/>
          <w:sz w:val="24"/>
          <w:szCs w:val="24"/>
        </w:rPr>
        <w:t>populariseerimist</w:t>
      </w:r>
      <w:r w:rsidR="005F3B81" w:rsidRPr="00054C47">
        <w:rPr>
          <w:rFonts w:ascii="Times New Roman" w:hAnsi="Times New Roman" w:cs="Times New Roman"/>
          <w:sz w:val="24"/>
          <w:szCs w:val="24"/>
        </w:rPr>
        <w:t xml:space="preserve">, mis </w:t>
      </w:r>
      <w:r w:rsidR="00F148A9" w:rsidRPr="00054C47">
        <w:rPr>
          <w:rFonts w:ascii="Times New Roman" w:hAnsi="Times New Roman" w:cs="Times New Roman"/>
          <w:sz w:val="24"/>
          <w:szCs w:val="24"/>
        </w:rPr>
        <w:t>võib</w:t>
      </w:r>
      <w:r w:rsidR="005F3B81" w:rsidRPr="00054C47">
        <w:rPr>
          <w:rFonts w:ascii="Times New Roman" w:hAnsi="Times New Roman" w:cs="Times New Roman"/>
          <w:sz w:val="24"/>
          <w:szCs w:val="24"/>
        </w:rPr>
        <w:t xml:space="preserve"> suurend</w:t>
      </w:r>
      <w:r w:rsidR="00F148A9" w:rsidRPr="00054C47">
        <w:rPr>
          <w:rFonts w:ascii="Times New Roman" w:hAnsi="Times New Roman" w:cs="Times New Roman"/>
          <w:sz w:val="24"/>
          <w:szCs w:val="24"/>
        </w:rPr>
        <w:t>a</w:t>
      </w:r>
      <w:r w:rsidR="005F3B81" w:rsidRPr="00054C47">
        <w:rPr>
          <w:rFonts w:ascii="Times New Roman" w:hAnsi="Times New Roman" w:cs="Times New Roman"/>
          <w:sz w:val="24"/>
          <w:szCs w:val="24"/>
        </w:rPr>
        <w:t xml:space="preserve"> vastsündinute suremus</w:t>
      </w:r>
      <w:r w:rsidR="00F148A9" w:rsidRPr="00054C47">
        <w:rPr>
          <w:rFonts w:ascii="Times New Roman" w:hAnsi="Times New Roman" w:cs="Times New Roman"/>
          <w:sz w:val="24"/>
          <w:szCs w:val="24"/>
        </w:rPr>
        <w:t>t</w:t>
      </w:r>
      <w:r w:rsidR="005F3B81" w:rsidRPr="00054C47">
        <w:rPr>
          <w:rFonts w:ascii="Times New Roman" w:hAnsi="Times New Roman" w:cs="Times New Roman"/>
          <w:sz w:val="24"/>
          <w:szCs w:val="24"/>
        </w:rPr>
        <w:t xml:space="preserve">. Eestis on need näitajad praegu väga head ning </w:t>
      </w:r>
      <w:commentRangeStart w:id="15"/>
      <w:r w:rsidR="005F3B81" w:rsidRPr="00054C47">
        <w:rPr>
          <w:rFonts w:ascii="Times New Roman" w:hAnsi="Times New Roman" w:cs="Times New Roman"/>
          <w:sz w:val="24"/>
          <w:szCs w:val="24"/>
        </w:rPr>
        <w:t>väidetavalt</w:t>
      </w:r>
      <w:commentRangeEnd w:id="15"/>
      <w:r w:rsidR="001D0911">
        <w:rPr>
          <w:rStyle w:val="Kommentaariviide"/>
          <w:rFonts w:eastAsia="Times New Roman"/>
        </w:rPr>
        <w:commentReference w:id="15"/>
      </w:r>
      <w:r w:rsidR="005F3B81" w:rsidRPr="00054C47">
        <w:rPr>
          <w:rFonts w:ascii="Times New Roman" w:hAnsi="Times New Roman" w:cs="Times New Roman"/>
          <w:sz w:val="24"/>
          <w:szCs w:val="24"/>
        </w:rPr>
        <w:t xml:space="preserve"> riikides, kus kodusünnitusi rohkem </w:t>
      </w:r>
      <w:proofErr w:type="spellStart"/>
      <w:r w:rsidR="005F3B81" w:rsidRPr="00054C47">
        <w:rPr>
          <w:rFonts w:ascii="Times New Roman" w:hAnsi="Times New Roman" w:cs="Times New Roman"/>
          <w:sz w:val="24"/>
          <w:szCs w:val="24"/>
        </w:rPr>
        <w:t>tolereeritakse</w:t>
      </w:r>
      <w:proofErr w:type="spellEnd"/>
      <w:r w:rsidR="005F3B81" w:rsidRPr="00054C47">
        <w:rPr>
          <w:rFonts w:ascii="Times New Roman" w:hAnsi="Times New Roman" w:cs="Times New Roman"/>
          <w:sz w:val="24"/>
          <w:szCs w:val="24"/>
        </w:rPr>
        <w:t>, on ka vastsündinute suremus suurem.</w:t>
      </w:r>
    </w:p>
    <w:p w14:paraId="6304C763" w14:textId="77777777" w:rsidR="005F20F3" w:rsidRPr="00054C47" w:rsidRDefault="005F20F3" w:rsidP="00FB6F02">
      <w:pPr>
        <w:pStyle w:val="Vahedeta"/>
        <w:jc w:val="both"/>
        <w:rPr>
          <w:rFonts w:ascii="Times New Roman" w:hAnsi="Times New Roman" w:cs="Times New Roman"/>
          <w:sz w:val="24"/>
          <w:szCs w:val="24"/>
        </w:rPr>
      </w:pPr>
    </w:p>
    <w:p w14:paraId="0D5B7C48" w14:textId="37674393" w:rsidR="00096016" w:rsidRPr="00054C47" w:rsidRDefault="005F3B81"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Siseministeeriumi jaoks on oluline, et Eestis registreeritaks kõik sünnid ka siis</w:t>
      </w:r>
      <w:r w:rsidR="00F148A9" w:rsidRPr="00054C47">
        <w:rPr>
          <w:rFonts w:ascii="Times New Roman" w:hAnsi="Times New Roman" w:cs="Times New Roman"/>
          <w:sz w:val="24"/>
          <w:szCs w:val="24"/>
        </w:rPr>
        <w:t>,</w:t>
      </w:r>
      <w:r w:rsidRPr="00054C47">
        <w:rPr>
          <w:rFonts w:ascii="Times New Roman" w:hAnsi="Times New Roman" w:cs="Times New Roman"/>
          <w:sz w:val="24"/>
          <w:szCs w:val="24"/>
        </w:rPr>
        <w:t xml:space="preserve"> kui laps on sündinud tervishoiuteenuse osutaja juuresolekuta ning talle ei ole vahetult peale sündi </w:t>
      </w:r>
      <w:r w:rsidR="005F20F3" w:rsidRPr="00054C47">
        <w:rPr>
          <w:rFonts w:ascii="Times New Roman" w:hAnsi="Times New Roman" w:cs="Times New Roman"/>
          <w:sz w:val="24"/>
          <w:szCs w:val="24"/>
        </w:rPr>
        <w:t>moodustatud</w:t>
      </w:r>
      <w:r w:rsidRPr="00054C47">
        <w:rPr>
          <w:rFonts w:ascii="Times New Roman" w:hAnsi="Times New Roman" w:cs="Times New Roman"/>
          <w:sz w:val="24"/>
          <w:szCs w:val="24"/>
        </w:rPr>
        <w:t xml:space="preserve"> isikukood. Kui lapse sünd on registreerimata ja tal puudub isikukood, siis ei ole riigil selle lapse olemasolu kohta andmeid ning tegemist võib olla võimaliku abivajava lapsega. Seetõttu tuleb luua võimalus sünni registreerimise lihtsustamiseks juhtudel, kui lapse sünni kohta on piisavalt tõendeid, et veenduda sünni registreerimiseks vajalikes andmetes. </w:t>
      </w:r>
      <w:r w:rsidR="005F20F3" w:rsidRPr="00054C47">
        <w:rPr>
          <w:rFonts w:ascii="Times New Roman" w:hAnsi="Times New Roman" w:cs="Times New Roman"/>
          <w:sz w:val="24"/>
          <w:szCs w:val="24"/>
        </w:rPr>
        <w:t>Perekonnaseisuametnikule peab jääma võimalus keelduda sünni registreerimisest ebapiisavate dokumentide alusel. Kui pere on otsustanud sünnitada tervishoiuteenuse osutaja juuresolekuta, siis paraku tuleb arvestada ka sellega, et sünni registreerimiseks on vaja esitada lapse sündi tõendavaid dokumente. Perekonnaseisuasutus ei saa lapse sündi</w:t>
      </w:r>
      <w:r w:rsidR="0033241A" w:rsidRPr="00054C47">
        <w:rPr>
          <w:rFonts w:ascii="Times New Roman" w:hAnsi="Times New Roman" w:cs="Times New Roman"/>
          <w:sz w:val="24"/>
          <w:szCs w:val="24"/>
        </w:rPr>
        <w:t xml:space="preserve"> </w:t>
      </w:r>
      <w:proofErr w:type="spellStart"/>
      <w:r w:rsidR="0033241A" w:rsidRPr="00054C47">
        <w:rPr>
          <w:rFonts w:ascii="Times New Roman" w:hAnsi="Times New Roman" w:cs="Times New Roman"/>
          <w:sz w:val="24"/>
          <w:szCs w:val="24"/>
        </w:rPr>
        <w:t>RR-s</w:t>
      </w:r>
      <w:proofErr w:type="spellEnd"/>
      <w:r w:rsidR="005F20F3" w:rsidRPr="00054C47">
        <w:rPr>
          <w:rFonts w:ascii="Times New Roman" w:hAnsi="Times New Roman" w:cs="Times New Roman"/>
          <w:sz w:val="24"/>
          <w:szCs w:val="24"/>
        </w:rPr>
        <w:t xml:space="preserve"> registreerida pelgalt ütluste alusel.</w:t>
      </w:r>
    </w:p>
    <w:p w14:paraId="5811BB16" w14:textId="77777777" w:rsidR="00F148A9" w:rsidRPr="00054C47" w:rsidRDefault="00F148A9" w:rsidP="00FB6F02">
      <w:pPr>
        <w:pStyle w:val="Vahedeta"/>
        <w:jc w:val="both"/>
        <w:rPr>
          <w:rFonts w:ascii="Times New Roman" w:hAnsi="Times New Roman" w:cs="Times New Roman"/>
          <w:sz w:val="24"/>
          <w:szCs w:val="24"/>
        </w:rPr>
      </w:pPr>
    </w:p>
    <w:p w14:paraId="7511BDB3" w14:textId="0D8604C1" w:rsidR="00990572" w:rsidRPr="00054C47" w:rsidRDefault="00650D76"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Muudatusega võetakse kasutusele ka üht</w:t>
      </w:r>
      <w:r w:rsidR="006869EA" w:rsidRPr="00054C47">
        <w:rPr>
          <w:rFonts w:ascii="Times New Roman" w:hAnsi="Times New Roman" w:cs="Times New Roman"/>
          <w:sz w:val="24"/>
          <w:szCs w:val="24"/>
        </w:rPr>
        <w:t>n</w:t>
      </w:r>
      <w:r w:rsidRPr="00054C47">
        <w:rPr>
          <w:rFonts w:ascii="Times New Roman" w:hAnsi="Times New Roman" w:cs="Times New Roman"/>
          <w:sz w:val="24"/>
          <w:szCs w:val="24"/>
        </w:rPr>
        <w:t>e mõiste</w:t>
      </w:r>
      <w:r w:rsidR="006869EA" w:rsidRPr="00054C47">
        <w:rPr>
          <w:rFonts w:ascii="Times New Roman" w:hAnsi="Times New Roman" w:cs="Times New Roman"/>
          <w:sz w:val="24"/>
          <w:szCs w:val="24"/>
        </w:rPr>
        <w:t xml:space="preserve"> „</w:t>
      </w:r>
      <w:r w:rsidRPr="00054C47">
        <w:rPr>
          <w:rFonts w:ascii="Times New Roman" w:hAnsi="Times New Roman" w:cs="Times New Roman"/>
          <w:sz w:val="24"/>
          <w:szCs w:val="24"/>
        </w:rPr>
        <w:t>tervishoiuteenuse osutaja tõend“. Erinevates õigusaktides on kasutusel erinevad mõisted- kas meditsiiniline sünnitõend või tervishoiuteenuse osutaja tõend, seega selguse huvides tuleks kasutusele võtta üks mõiste. Kuna ei ole kehtestatud sellist tervishoiuteenuse osutaja tõendit, mille nimetus oleks „meditsiiniline sünnitõend“, siis on parem võtta kasutusele mõiste „tervishoiuteenuse osutaja tõend“, sest selle mõiste sisu on laiem ja võimaldab sünni registreerimise alusdokumendina arvestada erinevaid tervishoiuteenuse osutaja poolt väljastatavaid dokumente.</w:t>
      </w:r>
      <w:r w:rsidR="00DB63EB" w:rsidRPr="00054C47">
        <w:rPr>
          <w:rFonts w:ascii="Times New Roman" w:hAnsi="Times New Roman" w:cs="Times New Roman"/>
          <w:sz w:val="24"/>
          <w:szCs w:val="24"/>
        </w:rPr>
        <w:t xml:space="preserve"> Lisaks on PKTS-</w:t>
      </w:r>
      <w:proofErr w:type="spellStart"/>
      <w:r w:rsidR="00DB63EB" w:rsidRPr="00054C47">
        <w:rPr>
          <w:rFonts w:ascii="Times New Roman" w:hAnsi="Times New Roman" w:cs="Times New Roman"/>
          <w:sz w:val="24"/>
          <w:szCs w:val="24"/>
        </w:rPr>
        <w:t>is</w:t>
      </w:r>
      <w:proofErr w:type="spellEnd"/>
      <w:r w:rsidR="00DB63EB" w:rsidRPr="00054C47">
        <w:rPr>
          <w:rFonts w:ascii="Times New Roman" w:hAnsi="Times New Roman" w:cs="Times New Roman"/>
          <w:sz w:val="24"/>
          <w:szCs w:val="24"/>
        </w:rPr>
        <w:t xml:space="preserve"> juba kasutusel ka mõiste „tervishoiuteenuse osutaja tõend“ ja kahte paralleelmõistet ei ole õige kasutada</w:t>
      </w:r>
      <w:r w:rsidR="00054C47">
        <w:rPr>
          <w:rFonts w:ascii="Times New Roman" w:hAnsi="Times New Roman" w:cs="Times New Roman"/>
          <w:sz w:val="24"/>
          <w:szCs w:val="24"/>
        </w:rPr>
        <w:t>.</w:t>
      </w:r>
    </w:p>
    <w:p w14:paraId="3702DD1B" w14:textId="77777777" w:rsidR="00650D76" w:rsidRPr="00054C47" w:rsidRDefault="00650D76" w:rsidP="00FB6F02">
      <w:pPr>
        <w:pStyle w:val="Vahedeta"/>
        <w:jc w:val="both"/>
        <w:rPr>
          <w:rFonts w:ascii="Times New Roman" w:hAnsi="Times New Roman" w:cs="Times New Roman"/>
          <w:sz w:val="24"/>
          <w:szCs w:val="24"/>
        </w:rPr>
      </w:pPr>
    </w:p>
    <w:p w14:paraId="5FE9588D" w14:textId="2BB2EAB7" w:rsidR="0032259D" w:rsidRPr="00054C47" w:rsidRDefault="00560078" w:rsidP="00FB6F02">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DC38EE" w:rsidRPr="00054C47">
        <w:rPr>
          <w:rFonts w:ascii="Times New Roman" w:hAnsi="Times New Roman" w:cs="Times New Roman"/>
          <w:b/>
          <w:bCs/>
          <w:sz w:val="24"/>
          <w:szCs w:val="24"/>
        </w:rPr>
        <w:t>10</w:t>
      </w:r>
      <w:r w:rsidR="00DC38EE"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muudetakse PKTS-i 23 lõiget 3. Kehtiva PKTS-i § 23 lõike 3 kohaselt </w:t>
      </w:r>
      <w:r w:rsidR="00CC441E" w:rsidRPr="00054C47">
        <w:rPr>
          <w:rFonts w:ascii="Times New Roman" w:hAnsi="Times New Roman" w:cs="Times New Roman"/>
          <w:sz w:val="24"/>
          <w:szCs w:val="24"/>
        </w:rPr>
        <w:t>esitatakse digitaalallkirjaga kinnitatult avaldus</w:t>
      </w:r>
      <w:r w:rsidR="00A07628" w:rsidRPr="00054C47">
        <w:rPr>
          <w:rFonts w:ascii="Times New Roman" w:hAnsi="Times New Roman" w:cs="Times New Roman"/>
          <w:sz w:val="24"/>
          <w:szCs w:val="24"/>
        </w:rPr>
        <w:t xml:space="preserve"> </w:t>
      </w:r>
      <w:r w:rsidR="00CC441E" w:rsidRPr="00054C47">
        <w:rPr>
          <w:rFonts w:ascii="Times New Roman" w:hAnsi="Times New Roman" w:cs="Times New Roman"/>
          <w:sz w:val="24"/>
          <w:szCs w:val="24"/>
        </w:rPr>
        <w:t xml:space="preserve">turvalises veebikeskkonnas juhul, kui Eesti tervishoiuteenuse osutaja on meditsiinilise sünnitõendi andmed </w:t>
      </w:r>
      <w:proofErr w:type="spellStart"/>
      <w:r w:rsidR="00086E06" w:rsidRPr="00054C47">
        <w:rPr>
          <w:rFonts w:ascii="Times New Roman" w:hAnsi="Times New Roman" w:cs="Times New Roman"/>
          <w:sz w:val="24"/>
          <w:szCs w:val="24"/>
        </w:rPr>
        <w:t>RR-ile</w:t>
      </w:r>
      <w:proofErr w:type="spellEnd"/>
      <w:r w:rsidR="00CC441E" w:rsidRPr="00054C47">
        <w:rPr>
          <w:rFonts w:ascii="Times New Roman" w:hAnsi="Times New Roman" w:cs="Times New Roman"/>
          <w:sz w:val="24"/>
          <w:szCs w:val="24"/>
        </w:rPr>
        <w:t xml:space="preserve"> edastanud.</w:t>
      </w:r>
    </w:p>
    <w:p w14:paraId="4D4F850A" w14:textId="77777777" w:rsidR="00F148A9" w:rsidRPr="00054C47" w:rsidRDefault="00F148A9" w:rsidP="00FB6F02">
      <w:pPr>
        <w:pStyle w:val="Vahedeta"/>
        <w:jc w:val="both"/>
        <w:rPr>
          <w:rFonts w:ascii="Times New Roman" w:hAnsi="Times New Roman" w:cs="Times New Roman"/>
          <w:sz w:val="24"/>
          <w:szCs w:val="24"/>
        </w:rPr>
      </w:pPr>
    </w:p>
    <w:p w14:paraId="36268DC1" w14:textId="09E3495F" w:rsidR="00CC441E" w:rsidRPr="00054C47" w:rsidRDefault="00E52F1D"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Muudatusega jäetakse s</w:t>
      </w:r>
      <w:r w:rsidR="00CC441E" w:rsidRPr="00054C47">
        <w:rPr>
          <w:rFonts w:ascii="Times New Roman" w:hAnsi="Times New Roman" w:cs="Times New Roman"/>
          <w:sz w:val="24"/>
          <w:szCs w:val="24"/>
        </w:rPr>
        <w:t xml:space="preserve">ättest välja digitaalse </w:t>
      </w:r>
      <w:proofErr w:type="spellStart"/>
      <w:r w:rsidR="00CC441E" w:rsidRPr="00054C47">
        <w:rPr>
          <w:rFonts w:ascii="Times New Roman" w:hAnsi="Times New Roman" w:cs="Times New Roman"/>
          <w:sz w:val="24"/>
          <w:szCs w:val="24"/>
        </w:rPr>
        <w:t>allkijastamise</w:t>
      </w:r>
      <w:proofErr w:type="spellEnd"/>
      <w:r w:rsidR="003216B6" w:rsidRPr="00054C47">
        <w:rPr>
          <w:rFonts w:ascii="Times New Roman" w:hAnsi="Times New Roman" w:cs="Times New Roman"/>
          <w:sz w:val="24"/>
          <w:szCs w:val="24"/>
        </w:rPr>
        <w:t xml:space="preserve"> nõue</w:t>
      </w:r>
      <w:r w:rsidR="00CB1236" w:rsidRPr="00054C47">
        <w:rPr>
          <w:rFonts w:ascii="Times New Roman" w:hAnsi="Times New Roman" w:cs="Times New Roman"/>
          <w:sz w:val="24"/>
          <w:szCs w:val="24"/>
        </w:rPr>
        <w:t>,</w:t>
      </w:r>
      <w:r w:rsidR="00CC441E" w:rsidRPr="00054C47">
        <w:rPr>
          <w:rFonts w:ascii="Times New Roman" w:hAnsi="Times New Roman" w:cs="Times New Roman"/>
          <w:sz w:val="24"/>
          <w:szCs w:val="24"/>
        </w:rPr>
        <w:t xml:space="preserve"> sest turvalises veebikeskkonnas ei pea avaldust eraldi digitaalallkirjaga kinnitama. Turvalisse veebikeskkonda logimiseks tuleb end tuvastada ning turvalises veebikeskkonnas avaldust esitades piisab vaid avalduse kinnitamisest, sest isikusamasus on turvalisse veebikeskkonda sisselogimisel tuvastatud.</w:t>
      </w:r>
    </w:p>
    <w:p w14:paraId="664D9741" w14:textId="77777777" w:rsidR="00E52F1D" w:rsidRPr="00054C47" w:rsidRDefault="00E52F1D" w:rsidP="00FB6F02">
      <w:pPr>
        <w:pStyle w:val="Vahedeta"/>
        <w:jc w:val="both"/>
        <w:rPr>
          <w:rFonts w:ascii="Times New Roman" w:hAnsi="Times New Roman" w:cs="Times New Roman"/>
          <w:sz w:val="24"/>
          <w:szCs w:val="24"/>
        </w:rPr>
      </w:pPr>
    </w:p>
    <w:p w14:paraId="66721635" w14:textId="6F8281A6" w:rsidR="00E52F1D" w:rsidRPr="00054C47" w:rsidRDefault="007C3321"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Samuti korrigeeritakse sätte sõnastust, et tuua paremini esile sätte mõte. Turvalises veebikeskkonnas on võimalik alustada sünni registreerimise avalduse esitamist ainult juhul, kui </w:t>
      </w:r>
      <w:r w:rsidR="003A7927" w:rsidRPr="00054C47">
        <w:rPr>
          <w:rFonts w:ascii="Times New Roman" w:hAnsi="Times New Roman" w:cs="Times New Roman"/>
          <w:sz w:val="24"/>
          <w:szCs w:val="24"/>
        </w:rPr>
        <w:t xml:space="preserve">tervishoiuteenuse osutaja on lapsele isikukoodi andnud ja </w:t>
      </w:r>
      <w:r w:rsidRPr="00054C47">
        <w:rPr>
          <w:rFonts w:ascii="Times New Roman" w:hAnsi="Times New Roman" w:cs="Times New Roman"/>
          <w:sz w:val="24"/>
          <w:szCs w:val="24"/>
        </w:rPr>
        <w:t xml:space="preserve">lapse isikukood on </w:t>
      </w:r>
      <w:proofErr w:type="spellStart"/>
      <w:r w:rsidRPr="00054C47">
        <w:rPr>
          <w:rFonts w:ascii="Times New Roman" w:hAnsi="Times New Roman" w:cs="Times New Roman"/>
          <w:sz w:val="24"/>
          <w:szCs w:val="24"/>
        </w:rPr>
        <w:t>RR-is</w:t>
      </w:r>
      <w:proofErr w:type="spellEnd"/>
      <w:r w:rsidRPr="00054C47">
        <w:rPr>
          <w:rFonts w:ascii="Times New Roman" w:hAnsi="Times New Roman" w:cs="Times New Roman"/>
          <w:sz w:val="24"/>
          <w:szCs w:val="24"/>
        </w:rPr>
        <w:t xml:space="preserve"> olemas. Samas ei ole turvalises veebikeskkonnas avalduse esitamine kohustus vaid võimalus ning avaldust </w:t>
      </w:r>
      <w:r w:rsidR="00650D76" w:rsidRPr="00054C47">
        <w:rPr>
          <w:rFonts w:ascii="Times New Roman" w:hAnsi="Times New Roman" w:cs="Times New Roman"/>
          <w:sz w:val="24"/>
          <w:szCs w:val="24"/>
        </w:rPr>
        <w:t xml:space="preserve">saab </w:t>
      </w:r>
      <w:r w:rsidRPr="00054C47">
        <w:rPr>
          <w:rFonts w:ascii="Times New Roman" w:hAnsi="Times New Roman" w:cs="Times New Roman"/>
          <w:sz w:val="24"/>
          <w:szCs w:val="24"/>
        </w:rPr>
        <w:t xml:space="preserve">esitada perekonnaseisuasutuses </w:t>
      </w:r>
      <w:r w:rsidR="00650D76" w:rsidRPr="00054C47">
        <w:rPr>
          <w:rFonts w:ascii="Times New Roman" w:hAnsi="Times New Roman" w:cs="Times New Roman"/>
          <w:sz w:val="24"/>
          <w:szCs w:val="24"/>
        </w:rPr>
        <w:t xml:space="preserve">ka </w:t>
      </w:r>
      <w:r w:rsidRPr="00054C47">
        <w:rPr>
          <w:rFonts w:ascii="Times New Roman" w:hAnsi="Times New Roman" w:cs="Times New Roman"/>
          <w:sz w:val="24"/>
          <w:szCs w:val="24"/>
        </w:rPr>
        <w:t>kohapeal</w:t>
      </w:r>
      <w:r w:rsidR="003A7927" w:rsidRPr="00054C47">
        <w:rPr>
          <w:rFonts w:ascii="Times New Roman" w:hAnsi="Times New Roman" w:cs="Times New Roman"/>
          <w:sz w:val="24"/>
          <w:szCs w:val="24"/>
        </w:rPr>
        <w:t>.</w:t>
      </w:r>
    </w:p>
    <w:p w14:paraId="30A06314" w14:textId="77777777" w:rsidR="00CC441E" w:rsidRPr="00054C47" w:rsidRDefault="00CC441E" w:rsidP="00FB6F02">
      <w:pPr>
        <w:pStyle w:val="Vahedeta"/>
        <w:jc w:val="both"/>
        <w:rPr>
          <w:rFonts w:ascii="Times New Roman" w:hAnsi="Times New Roman" w:cs="Times New Roman"/>
          <w:sz w:val="24"/>
          <w:szCs w:val="24"/>
        </w:rPr>
      </w:pPr>
    </w:p>
    <w:p w14:paraId="067E18C5" w14:textId="5E0EED2C" w:rsidR="003033EA" w:rsidRPr="00054C47" w:rsidRDefault="00CC441E" w:rsidP="00FB6F02">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31775C" w:rsidRPr="00054C47">
        <w:rPr>
          <w:rFonts w:ascii="Times New Roman" w:hAnsi="Times New Roman" w:cs="Times New Roman"/>
          <w:b/>
          <w:bCs/>
          <w:sz w:val="24"/>
          <w:szCs w:val="24"/>
        </w:rPr>
        <w:t>11</w:t>
      </w:r>
      <w:r w:rsidR="0031775C"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jäetakse PKTS-i § 24 lõike 2 teisest lausest välja sõnad „Eesti välisesinduses või“. Kehtiva PKTS-i § 24 lõike 2 kohaselt lapse sugu, sünniaeg ja isikukood kantakse </w:t>
      </w:r>
      <w:proofErr w:type="spellStart"/>
      <w:r w:rsidR="00086E06"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tervishoiuteenuse osutaja tõendi või kohtulahendi alusel. Kui välisriigis väljaantud tervishoiuteenuse osutaja tõendil isikukood puudub, antakse lapsele Eesti isikukood </w:t>
      </w:r>
      <w:r w:rsidR="00086E06" w:rsidRPr="00054C47">
        <w:rPr>
          <w:rFonts w:ascii="Times New Roman" w:hAnsi="Times New Roman" w:cs="Times New Roman"/>
          <w:sz w:val="24"/>
          <w:szCs w:val="24"/>
        </w:rPr>
        <w:t>RRS-i</w:t>
      </w:r>
      <w:r w:rsidRPr="00054C47">
        <w:rPr>
          <w:rFonts w:ascii="Times New Roman" w:hAnsi="Times New Roman" w:cs="Times New Roman"/>
          <w:sz w:val="24"/>
          <w:szCs w:val="24"/>
        </w:rPr>
        <w:t xml:space="preserve"> alusel enne sünni registreerimist Eesti välisesinduses või Eesti perekonnaseisuasutuses. </w:t>
      </w:r>
    </w:p>
    <w:p w14:paraId="57A51861" w14:textId="7DAD86A0" w:rsidR="003033EA" w:rsidRPr="00054C47" w:rsidRDefault="003033EA"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Sättest jäetakse välja sõnad „Eesti välisesinduses või“, sest </w:t>
      </w:r>
      <w:r w:rsidR="00CF4D7A" w:rsidRPr="00054C47">
        <w:rPr>
          <w:rFonts w:ascii="Times New Roman" w:hAnsi="Times New Roman" w:cs="Times New Roman"/>
          <w:sz w:val="24"/>
          <w:szCs w:val="24"/>
        </w:rPr>
        <w:t xml:space="preserve">Eesti välisesindused ei registreeri sünde ning </w:t>
      </w:r>
      <w:r w:rsidRPr="00054C47">
        <w:rPr>
          <w:rFonts w:ascii="Times New Roman" w:hAnsi="Times New Roman" w:cs="Times New Roman"/>
          <w:sz w:val="24"/>
          <w:szCs w:val="24"/>
        </w:rPr>
        <w:t xml:space="preserve">praktikas ei anna sel juhul enne lapse sünni registreerimist lapsele isikukoodi Eesti välisesindus. </w:t>
      </w:r>
      <w:r w:rsidR="00CF4D7A" w:rsidRPr="00054C47">
        <w:rPr>
          <w:rFonts w:ascii="Times New Roman" w:hAnsi="Times New Roman" w:cs="Times New Roman"/>
          <w:sz w:val="24"/>
          <w:szCs w:val="24"/>
        </w:rPr>
        <w:t xml:space="preserve">Eesti välisesindus annab lapsele isikukoodi ainult sellisel juhul, kui sünd on välisriigi perekonnaseisuasutuses juba registreeritud ning välisesindus kannab sünnidokumendi andmehõivekandega </w:t>
      </w:r>
      <w:proofErr w:type="spellStart"/>
      <w:r w:rsidR="0023614E" w:rsidRPr="00054C47">
        <w:rPr>
          <w:rFonts w:ascii="Times New Roman" w:hAnsi="Times New Roman" w:cs="Times New Roman"/>
          <w:sz w:val="24"/>
          <w:szCs w:val="24"/>
        </w:rPr>
        <w:t>RR-i</w:t>
      </w:r>
      <w:proofErr w:type="spellEnd"/>
      <w:r w:rsidR="00CF4D7A"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Seega viiakse õigus </w:t>
      </w:r>
      <w:r w:rsidR="009B530B" w:rsidRPr="00054C47">
        <w:rPr>
          <w:rFonts w:ascii="Times New Roman" w:hAnsi="Times New Roman" w:cs="Times New Roman"/>
          <w:sz w:val="24"/>
          <w:szCs w:val="24"/>
        </w:rPr>
        <w:t xml:space="preserve">kooskõlla </w:t>
      </w:r>
      <w:r w:rsidRPr="00054C47">
        <w:rPr>
          <w:rFonts w:ascii="Times New Roman" w:hAnsi="Times New Roman" w:cs="Times New Roman"/>
          <w:sz w:val="24"/>
          <w:szCs w:val="24"/>
        </w:rPr>
        <w:t xml:space="preserve">praktika </w:t>
      </w:r>
      <w:r w:rsidR="00CF4D7A" w:rsidRPr="00054C47">
        <w:rPr>
          <w:rFonts w:ascii="Times New Roman" w:hAnsi="Times New Roman" w:cs="Times New Roman"/>
          <w:sz w:val="24"/>
          <w:szCs w:val="24"/>
        </w:rPr>
        <w:t xml:space="preserve">ning </w:t>
      </w:r>
      <w:r w:rsidR="009B530B" w:rsidRPr="00054C47">
        <w:rPr>
          <w:rFonts w:ascii="Times New Roman" w:hAnsi="Times New Roman" w:cs="Times New Roman"/>
          <w:sz w:val="24"/>
          <w:szCs w:val="24"/>
        </w:rPr>
        <w:t>Eesti välisesindus</w:t>
      </w:r>
      <w:r w:rsidR="001444AD" w:rsidRPr="00054C47">
        <w:rPr>
          <w:rFonts w:ascii="Times New Roman" w:hAnsi="Times New Roman" w:cs="Times New Roman"/>
          <w:sz w:val="24"/>
          <w:szCs w:val="24"/>
        </w:rPr>
        <w:t>t</w:t>
      </w:r>
      <w:r w:rsidR="009B530B" w:rsidRPr="00054C47">
        <w:rPr>
          <w:rFonts w:ascii="Times New Roman" w:hAnsi="Times New Roman" w:cs="Times New Roman"/>
          <w:sz w:val="24"/>
          <w:szCs w:val="24"/>
        </w:rPr>
        <w:t xml:space="preserve">e pädevusega </w:t>
      </w:r>
      <w:r w:rsidR="00CF4D7A" w:rsidRPr="00054C47">
        <w:rPr>
          <w:rFonts w:ascii="Times New Roman" w:hAnsi="Times New Roman" w:cs="Times New Roman"/>
          <w:sz w:val="24"/>
          <w:szCs w:val="24"/>
        </w:rPr>
        <w:t>PKTS-i</w:t>
      </w:r>
      <w:r w:rsidR="009B530B" w:rsidRPr="00054C47">
        <w:rPr>
          <w:rFonts w:ascii="Times New Roman" w:hAnsi="Times New Roman" w:cs="Times New Roman"/>
          <w:sz w:val="24"/>
          <w:szCs w:val="24"/>
        </w:rPr>
        <w:t xml:space="preserve"> mõiste</w:t>
      </w:r>
      <w:r w:rsidR="00CF4D7A" w:rsidRPr="00054C47">
        <w:rPr>
          <w:rFonts w:ascii="Times New Roman" w:hAnsi="Times New Roman" w:cs="Times New Roman"/>
          <w:sz w:val="24"/>
          <w:szCs w:val="24"/>
        </w:rPr>
        <w:t>s</w:t>
      </w:r>
      <w:r w:rsidRPr="00054C47">
        <w:rPr>
          <w:rFonts w:ascii="Times New Roman" w:hAnsi="Times New Roman" w:cs="Times New Roman"/>
          <w:sz w:val="24"/>
          <w:szCs w:val="24"/>
        </w:rPr>
        <w:t>.</w:t>
      </w:r>
    </w:p>
    <w:p w14:paraId="71187D37" w14:textId="77777777" w:rsidR="003033EA" w:rsidRPr="00054C47" w:rsidRDefault="003033EA" w:rsidP="00FB6F02">
      <w:pPr>
        <w:pStyle w:val="Vahedeta"/>
        <w:jc w:val="both"/>
        <w:rPr>
          <w:rFonts w:ascii="Times New Roman" w:hAnsi="Times New Roman" w:cs="Times New Roman"/>
          <w:sz w:val="24"/>
          <w:szCs w:val="24"/>
        </w:rPr>
      </w:pPr>
    </w:p>
    <w:p w14:paraId="39AE2869" w14:textId="58885339" w:rsidR="003033EA" w:rsidRPr="00054C47" w:rsidRDefault="003033EA" w:rsidP="00FB6F02">
      <w:pPr>
        <w:pStyle w:val="Vahedeta"/>
        <w:jc w:val="both"/>
        <w:rPr>
          <w:rFonts w:ascii="Times New Roman" w:hAnsi="Times New Roman" w:cs="Times New Roman"/>
          <w:sz w:val="24"/>
          <w:szCs w:val="24"/>
        </w:rPr>
      </w:pPr>
      <w:bookmarkStart w:id="16" w:name="_Hlk170472589"/>
      <w:r w:rsidRPr="00054C47">
        <w:rPr>
          <w:rFonts w:ascii="Times New Roman" w:hAnsi="Times New Roman" w:cs="Times New Roman"/>
          <w:b/>
          <w:bCs/>
          <w:sz w:val="24"/>
          <w:szCs w:val="24"/>
        </w:rPr>
        <w:t>Eelnõu § 1 punkti</w:t>
      </w:r>
      <w:r w:rsidR="00650D76" w:rsidRPr="00054C47">
        <w:rPr>
          <w:rFonts w:ascii="Times New Roman" w:hAnsi="Times New Roman" w:cs="Times New Roman"/>
          <w:b/>
          <w:bCs/>
          <w:sz w:val="24"/>
          <w:szCs w:val="24"/>
        </w:rPr>
        <w:t>de</w:t>
      </w:r>
      <w:r w:rsidRPr="00054C47">
        <w:rPr>
          <w:rFonts w:ascii="Times New Roman" w:hAnsi="Times New Roman" w:cs="Times New Roman"/>
          <w:b/>
          <w:bCs/>
          <w:sz w:val="24"/>
          <w:szCs w:val="24"/>
        </w:rPr>
        <w:t xml:space="preserve">ga </w:t>
      </w:r>
      <w:r w:rsidR="0031775C" w:rsidRPr="00054C47">
        <w:rPr>
          <w:rFonts w:ascii="Times New Roman" w:hAnsi="Times New Roman" w:cs="Times New Roman"/>
          <w:b/>
          <w:bCs/>
          <w:sz w:val="24"/>
          <w:szCs w:val="24"/>
        </w:rPr>
        <w:t>12</w:t>
      </w:r>
      <w:r w:rsidR="0031775C" w:rsidRPr="00054C47">
        <w:rPr>
          <w:rFonts w:ascii="Times New Roman" w:hAnsi="Times New Roman" w:cs="Times New Roman"/>
          <w:sz w:val="24"/>
          <w:szCs w:val="24"/>
        </w:rPr>
        <w:t xml:space="preserve"> </w:t>
      </w:r>
      <w:r w:rsidR="00650D76" w:rsidRPr="00054C47">
        <w:rPr>
          <w:rFonts w:ascii="Times New Roman" w:hAnsi="Times New Roman" w:cs="Times New Roman"/>
          <w:b/>
          <w:bCs/>
          <w:sz w:val="24"/>
          <w:szCs w:val="24"/>
        </w:rPr>
        <w:t>ja 13</w:t>
      </w:r>
      <w:r w:rsidR="00650D76" w:rsidRPr="00054C47">
        <w:rPr>
          <w:rFonts w:ascii="Times New Roman" w:hAnsi="Times New Roman" w:cs="Times New Roman"/>
          <w:sz w:val="24"/>
          <w:szCs w:val="24"/>
        </w:rPr>
        <w:t xml:space="preserve"> </w:t>
      </w:r>
      <w:r w:rsidR="00613C1C" w:rsidRPr="00054C47">
        <w:rPr>
          <w:rFonts w:ascii="Times New Roman" w:hAnsi="Times New Roman" w:cs="Times New Roman"/>
          <w:sz w:val="24"/>
          <w:szCs w:val="24"/>
        </w:rPr>
        <w:t>muudetakse PKTS-i § 24 lõiget 4</w:t>
      </w:r>
      <w:r w:rsidR="00C20B93" w:rsidRPr="00054C47">
        <w:rPr>
          <w:rFonts w:ascii="Times New Roman" w:hAnsi="Times New Roman" w:cs="Times New Roman"/>
          <w:sz w:val="24"/>
          <w:szCs w:val="24"/>
        </w:rPr>
        <w:t xml:space="preserve"> ja täiendatakse lõikega 4</w:t>
      </w:r>
      <w:r w:rsidR="00C20B93" w:rsidRPr="00054C47">
        <w:rPr>
          <w:rFonts w:ascii="Times New Roman" w:hAnsi="Times New Roman" w:cs="Times New Roman"/>
          <w:sz w:val="24"/>
          <w:szCs w:val="24"/>
          <w:vertAlign w:val="superscript"/>
        </w:rPr>
        <w:t>1</w:t>
      </w:r>
      <w:r w:rsidR="00C20B93" w:rsidRPr="00054C47">
        <w:rPr>
          <w:rFonts w:ascii="Times New Roman" w:hAnsi="Times New Roman" w:cs="Times New Roman"/>
          <w:sz w:val="24"/>
          <w:szCs w:val="24"/>
        </w:rPr>
        <w:t>. K</w:t>
      </w:r>
      <w:r w:rsidR="00613C1C" w:rsidRPr="00054C47">
        <w:rPr>
          <w:rFonts w:ascii="Times New Roman" w:hAnsi="Times New Roman" w:cs="Times New Roman"/>
          <w:sz w:val="24"/>
          <w:szCs w:val="24"/>
        </w:rPr>
        <w:t xml:space="preserve">ehtiva PKTS-i § 24 lõike 4 kohaselt kantakse lapse kodakondsuseks sünni registreerimisel </w:t>
      </w:r>
      <w:proofErr w:type="spellStart"/>
      <w:r w:rsidR="00086E06" w:rsidRPr="00054C47">
        <w:rPr>
          <w:rFonts w:ascii="Times New Roman" w:hAnsi="Times New Roman" w:cs="Times New Roman"/>
          <w:sz w:val="24"/>
          <w:szCs w:val="24"/>
        </w:rPr>
        <w:t>RR-i</w:t>
      </w:r>
      <w:proofErr w:type="spellEnd"/>
      <w:r w:rsidR="00613C1C" w:rsidRPr="00054C47">
        <w:rPr>
          <w:rFonts w:ascii="Times New Roman" w:hAnsi="Times New Roman" w:cs="Times New Roman"/>
          <w:sz w:val="24"/>
          <w:szCs w:val="24"/>
        </w:rPr>
        <w:t xml:space="preserve"> Eesti kodakondsus, kui vähemalt ühel vanemal on Eesti kodakondsus. </w:t>
      </w:r>
      <w:r w:rsidR="00F96F6B" w:rsidRPr="00054C47">
        <w:rPr>
          <w:rFonts w:ascii="Times New Roman" w:hAnsi="Times New Roman" w:cs="Times New Roman"/>
          <w:sz w:val="24"/>
          <w:szCs w:val="24"/>
        </w:rPr>
        <w:t>EL-i</w:t>
      </w:r>
      <w:r w:rsidR="00613C1C" w:rsidRPr="00054C47">
        <w:rPr>
          <w:rFonts w:ascii="Times New Roman" w:hAnsi="Times New Roman" w:cs="Times New Roman"/>
          <w:sz w:val="24"/>
          <w:szCs w:val="24"/>
        </w:rPr>
        <w:t xml:space="preserve"> kodaniku lapse sünni registreerimisel kantakse lapse kodakondsus </w:t>
      </w:r>
      <w:proofErr w:type="spellStart"/>
      <w:r w:rsidR="00086E06" w:rsidRPr="00054C47">
        <w:rPr>
          <w:rFonts w:ascii="Times New Roman" w:hAnsi="Times New Roman" w:cs="Times New Roman"/>
          <w:sz w:val="24"/>
          <w:szCs w:val="24"/>
        </w:rPr>
        <w:t>RR-i</w:t>
      </w:r>
      <w:proofErr w:type="spellEnd"/>
      <w:r w:rsidR="00613C1C" w:rsidRPr="00054C47">
        <w:rPr>
          <w:rFonts w:ascii="Times New Roman" w:hAnsi="Times New Roman" w:cs="Times New Roman"/>
          <w:sz w:val="24"/>
          <w:szCs w:val="24"/>
        </w:rPr>
        <w:t xml:space="preserve"> vanemate avalduse alusel.</w:t>
      </w:r>
    </w:p>
    <w:p w14:paraId="328CD323" w14:textId="77777777" w:rsidR="00613C1C" w:rsidRPr="00054C47" w:rsidRDefault="00613C1C" w:rsidP="00FB6F02">
      <w:pPr>
        <w:pStyle w:val="Vahedeta"/>
        <w:jc w:val="both"/>
        <w:rPr>
          <w:rFonts w:ascii="Times New Roman" w:hAnsi="Times New Roman" w:cs="Times New Roman"/>
          <w:sz w:val="24"/>
          <w:szCs w:val="24"/>
        </w:rPr>
      </w:pPr>
    </w:p>
    <w:p w14:paraId="2A74C03C" w14:textId="00FF8540" w:rsidR="00DC161F" w:rsidRPr="00054C47" w:rsidRDefault="00DC161F" w:rsidP="00DC161F">
      <w:pPr>
        <w:jc w:val="both"/>
        <w:rPr>
          <w:bCs/>
          <w:sz w:val="24"/>
          <w:szCs w:val="24"/>
        </w:rPr>
      </w:pPr>
      <w:r w:rsidRPr="00054C47">
        <w:rPr>
          <w:sz w:val="24"/>
          <w:szCs w:val="24"/>
        </w:rPr>
        <w:t xml:space="preserve">Probleem on, et </w:t>
      </w:r>
      <w:r w:rsidRPr="00054C47">
        <w:rPr>
          <w:bCs/>
          <w:sz w:val="24"/>
          <w:szCs w:val="24"/>
        </w:rPr>
        <w:t>PKTS-</w:t>
      </w:r>
      <w:proofErr w:type="spellStart"/>
      <w:r w:rsidRPr="00054C47">
        <w:rPr>
          <w:bCs/>
          <w:sz w:val="24"/>
          <w:szCs w:val="24"/>
        </w:rPr>
        <w:t>is</w:t>
      </w:r>
      <w:proofErr w:type="spellEnd"/>
      <w:r w:rsidRPr="00054C47">
        <w:rPr>
          <w:bCs/>
          <w:sz w:val="24"/>
          <w:szCs w:val="24"/>
        </w:rPr>
        <w:t xml:space="preserve"> ei ole reguleeritud kolmanda riigi kodaniku õigust oma lapse sünni registreerimisel avaldada, milline on lapse kodakondsus. Praegu peavad lapsevanemad dokumenteerima esmalt lapse kodakondsuse </w:t>
      </w:r>
      <w:proofErr w:type="spellStart"/>
      <w:r w:rsidR="00BE4EA1" w:rsidRPr="00054C47">
        <w:rPr>
          <w:bCs/>
          <w:sz w:val="24"/>
          <w:szCs w:val="24"/>
        </w:rPr>
        <w:t>PPA-s</w:t>
      </w:r>
      <w:proofErr w:type="spellEnd"/>
      <w:r w:rsidRPr="00054C47">
        <w:rPr>
          <w:bCs/>
          <w:sz w:val="24"/>
          <w:szCs w:val="24"/>
        </w:rPr>
        <w:t xml:space="preserve"> ja seejärel kantakse see </w:t>
      </w:r>
      <w:proofErr w:type="spellStart"/>
      <w:r w:rsidR="00086E06" w:rsidRPr="00054C47">
        <w:rPr>
          <w:bCs/>
          <w:sz w:val="24"/>
          <w:szCs w:val="24"/>
        </w:rPr>
        <w:t>RR-i</w:t>
      </w:r>
      <w:proofErr w:type="spellEnd"/>
      <w:r w:rsidRPr="00054C47">
        <w:rPr>
          <w:bCs/>
          <w:sz w:val="24"/>
          <w:szCs w:val="24"/>
        </w:rPr>
        <w:t>. 2017. aastal tehtud välismaalaste seaduse muudatuse</w:t>
      </w:r>
      <w:r w:rsidRPr="00054C47">
        <w:rPr>
          <w:rStyle w:val="Allmrkuseviide"/>
          <w:bCs/>
          <w:sz w:val="24"/>
          <w:szCs w:val="24"/>
        </w:rPr>
        <w:footnoteReference w:id="7"/>
      </w:r>
      <w:r w:rsidRPr="00054C47">
        <w:rPr>
          <w:bCs/>
          <w:sz w:val="24"/>
          <w:szCs w:val="24"/>
        </w:rPr>
        <w:t xml:space="preserve"> alusel saab laps automaatselt elamisloa, kui tema vanem on välismaalane, kes elab Eestis elamisloa alusel. Selleks ei viida läbi menetlust ega võeta ühendust vanematega. See on </w:t>
      </w:r>
      <w:proofErr w:type="spellStart"/>
      <w:r w:rsidRPr="00054C47">
        <w:rPr>
          <w:bCs/>
          <w:sz w:val="24"/>
          <w:szCs w:val="24"/>
        </w:rPr>
        <w:t>PPA</w:t>
      </w:r>
      <w:r w:rsidRPr="00054C47">
        <w:rPr>
          <w:bCs/>
          <w:sz w:val="24"/>
          <w:szCs w:val="24"/>
        </w:rPr>
        <w:noBreakHyphen/>
        <w:t>s</w:t>
      </w:r>
      <w:proofErr w:type="spellEnd"/>
      <w:r w:rsidRPr="00054C47">
        <w:rPr>
          <w:bCs/>
          <w:sz w:val="24"/>
          <w:szCs w:val="24"/>
        </w:rPr>
        <w:t xml:space="preserve"> tekitanud olukorra, kus lapsele automaatselt väljastatud elamisloal jääb kodakondsuse lahter tühjaks. PPA on üritanud ka ise lapse kodakondsuse määrata.</w:t>
      </w:r>
    </w:p>
    <w:p w14:paraId="5BFF8A26" w14:textId="77777777" w:rsidR="00DC161F" w:rsidRPr="00054C47" w:rsidRDefault="00DC161F" w:rsidP="00DC161F">
      <w:pPr>
        <w:jc w:val="both"/>
        <w:rPr>
          <w:bCs/>
          <w:sz w:val="24"/>
          <w:szCs w:val="24"/>
        </w:rPr>
      </w:pPr>
    </w:p>
    <w:p w14:paraId="7563B12A" w14:textId="7F28E0B9" w:rsidR="00DC161F" w:rsidRPr="00054C47" w:rsidRDefault="00DC161F" w:rsidP="00DC161F">
      <w:pPr>
        <w:jc w:val="both"/>
        <w:rPr>
          <w:bCs/>
          <w:sz w:val="24"/>
          <w:szCs w:val="24"/>
        </w:rPr>
      </w:pPr>
      <w:r w:rsidRPr="00054C47">
        <w:rPr>
          <w:bCs/>
          <w:sz w:val="24"/>
          <w:szCs w:val="24"/>
        </w:rPr>
        <w:t xml:space="preserve">Kui PPA on </w:t>
      </w:r>
      <w:r w:rsidR="00E97172" w:rsidRPr="00054C47">
        <w:rPr>
          <w:bCs/>
          <w:sz w:val="24"/>
          <w:szCs w:val="24"/>
        </w:rPr>
        <w:t xml:space="preserve">ise lapse kodakondsuse määranud ja </w:t>
      </w:r>
      <w:r w:rsidRPr="00054C47">
        <w:rPr>
          <w:bCs/>
          <w:sz w:val="24"/>
          <w:szCs w:val="24"/>
        </w:rPr>
        <w:t>elamisloakaardile märkinud</w:t>
      </w:r>
      <w:r w:rsidR="00E97172" w:rsidRPr="00054C47">
        <w:rPr>
          <w:bCs/>
          <w:sz w:val="24"/>
          <w:szCs w:val="24"/>
        </w:rPr>
        <w:t xml:space="preserve"> ning vanemad</w:t>
      </w:r>
      <w:r w:rsidR="00BD5303" w:rsidRPr="00054C47">
        <w:rPr>
          <w:bCs/>
          <w:sz w:val="24"/>
          <w:szCs w:val="24"/>
        </w:rPr>
        <w:t xml:space="preserve"> </w:t>
      </w:r>
      <w:r w:rsidRPr="00054C47">
        <w:rPr>
          <w:bCs/>
          <w:sz w:val="24"/>
          <w:szCs w:val="24"/>
        </w:rPr>
        <w:t>tõestavad, et lapsel on muu kodakondsus, tuleb väljastada riigi kulul uus elamisloakaart.</w:t>
      </w:r>
    </w:p>
    <w:p w14:paraId="0C907E8A" w14:textId="77777777" w:rsidR="00DC161F" w:rsidRPr="00054C47" w:rsidRDefault="00DC161F" w:rsidP="00DC161F">
      <w:pPr>
        <w:jc w:val="both"/>
        <w:rPr>
          <w:bCs/>
          <w:sz w:val="24"/>
          <w:szCs w:val="24"/>
        </w:rPr>
      </w:pPr>
    </w:p>
    <w:p w14:paraId="1E53255D" w14:textId="77777777" w:rsidR="00DC161F" w:rsidRPr="00054C47" w:rsidRDefault="00DC161F" w:rsidP="00DC161F">
      <w:pPr>
        <w:jc w:val="both"/>
        <w:rPr>
          <w:bCs/>
          <w:sz w:val="24"/>
          <w:szCs w:val="24"/>
        </w:rPr>
      </w:pPr>
      <w:r w:rsidRPr="00054C47">
        <w:rPr>
          <w:bCs/>
          <w:sz w:val="24"/>
          <w:szCs w:val="24"/>
        </w:rPr>
        <w:t xml:space="preserve">PPA tuvastab lapse kodakondsuse siis, kui vanemad tulevad talle isikut tõendavat dokumenti taotlema, ja sellisel juhul ei õnnestu ka esmast isikut tõendavat dokumenti lapsele iseteeninduse </w:t>
      </w:r>
      <w:r w:rsidRPr="00054C47">
        <w:rPr>
          <w:bCs/>
          <w:sz w:val="24"/>
          <w:szCs w:val="24"/>
        </w:rPr>
        <w:lastRenderedPageBreak/>
        <w:t>kaudu tellida, vaid tuleb minna teenindusse kohapeale. Samas võib see juhtuda alles siis, kui laps on saanud 15-aastaseks, kuna lapsel pole kohustust isikut tõendavat dokumenti varem taotleda.</w:t>
      </w:r>
    </w:p>
    <w:p w14:paraId="76CD2138" w14:textId="77777777" w:rsidR="00DC161F" w:rsidRPr="00054C47" w:rsidRDefault="00DC161F" w:rsidP="00DC161F">
      <w:pPr>
        <w:jc w:val="both"/>
        <w:rPr>
          <w:bCs/>
          <w:sz w:val="24"/>
          <w:szCs w:val="24"/>
        </w:rPr>
      </w:pPr>
    </w:p>
    <w:p w14:paraId="368069A4" w14:textId="1E639C5C" w:rsidR="00DC161F" w:rsidRPr="00054C47" w:rsidRDefault="00E97172" w:rsidP="00DC161F">
      <w:pPr>
        <w:jc w:val="both"/>
        <w:rPr>
          <w:bCs/>
          <w:sz w:val="24"/>
          <w:szCs w:val="24"/>
        </w:rPr>
      </w:pPr>
      <w:r w:rsidRPr="00054C47">
        <w:rPr>
          <w:bCs/>
          <w:sz w:val="24"/>
          <w:szCs w:val="24"/>
        </w:rPr>
        <w:t>Elamisloakaardid</w:t>
      </w:r>
      <w:r w:rsidR="00665769" w:rsidRPr="00054C47">
        <w:rPr>
          <w:bCs/>
          <w:sz w:val="24"/>
          <w:szCs w:val="24"/>
        </w:rPr>
        <w:t xml:space="preserve"> riigi infosüsteemides</w:t>
      </w:r>
      <w:r w:rsidRPr="00054C47">
        <w:rPr>
          <w:bCs/>
          <w:sz w:val="24"/>
          <w:szCs w:val="24"/>
        </w:rPr>
        <w:t xml:space="preserve">, millele ei ole kodakondsuse andmed õigesti kantud, </w:t>
      </w:r>
      <w:r w:rsidR="00665769" w:rsidRPr="00054C47">
        <w:rPr>
          <w:bCs/>
          <w:sz w:val="24"/>
          <w:szCs w:val="24"/>
        </w:rPr>
        <w:t xml:space="preserve"> tekitavad </w:t>
      </w:r>
      <w:r w:rsidR="00DC161F" w:rsidRPr="00054C47">
        <w:rPr>
          <w:bCs/>
          <w:sz w:val="24"/>
          <w:szCs w:val="24"/>
        </w:rPr>
        <w:t>segadust ka riigi elanikkonna statistikas. PPA koormuse ja riigi kulul tasuta isikut tõendavate dokumentide väljastamise vähendamiseks ning riigi elanikkonna statistikas suurema selguse tagamiseks on vaja võimaldada ka kolmanda riigi kodanikul avaldada oma lapse sünni registreerimisel lapse kodakondsus. Selleks tuleb see PKTS-</w:t>
      </w:r>
      <w:proofErr w:type="spellStart"/>
      <w:r w:rsidR="00DC161F" w:rsidRPr="00054C47">
        <w:rPr>
          <w:bCs/>
          <w:sz w:val="24"/>
          <w:szCs w:val="24"/>
        </w:rPr>
        <w:t>is</w:t>
      </w:r>
      <w:proofErr w:type="spellEnd"/>
      <w:r w:rsidR="00DC161F" w:rsidRPr="00054C47">
        <w:rPr>
          <w:bCs/>
          <w:sz w:val="24"/>
          <w:szCs w:val="24"/>
        </w:rPr>
        <w:t xml:space="preserve"> sätestada.</w:t>
      </w:r>
    </w:p>
    <w:p w14:paraId="77617BA3" w14:textId="77777777" w:rsidR="00DC161F" w:rsidRPr="00054C47" w:rsidRDefault="00DC161F" w:rsidP="00DC161F">
      <w:pPr>
        <w:jc w:val="both"/>
        <w:rPr>
          <w:sz w:val="24"/>
          <w:szCs w:val="24"/>
          <w:u w:val="single"/>
        </w:rPr>
      </w:pPr>
    </w:p>
    <w:p w14:paraId="271F6FA0" w14:textId="586B2917" w:rsidR="00BD5303" w:rsidRPr="00054C47" w:rsidRDefault="00DC161F"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Muudatuse kohaselt kantakse </w:t>
      </w:r>
      <w:proofErr w:type="spellStart"/>
      <w:r w:rsidR="00086E06"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lapse kodakondsuseks sünni registreerimisel Eesti kodakondsus, kui vähemalt ühel vanemal on Eesti kodakondsus. Välisriigi kodaniku lapse sünni registreerimisel kantakse lapse kodakondsus </w:t>
      </w:r>
      <w:proofErr w:type="spellStart"/>
      <w:r w:rsidR="00086E06"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vanemate avalduse alusel. Lapse kodakondsus sünni registreerimisel jääb märkimata, kui lapse mõlemad vanemad ei ole ühegi riigi kodanikud või kui lapsel on vaid üks vanem ja tema ei ole ühegi riigi kodanik.</w:t>
      </w:r>
    </w:p>
    <w:p w14:paraId="5A2D1146" w14:textId="77777777" w:rsidR="00BD5303" w:rsidRPr="00054C47" w:rsidRDefault="00BD5303" w:rsidP="00FB6F02">
      <w:pPr>
        <w:pStyle w:val="Vahedeta"/>
        <w:jc w:val="both"/>
        <w:rPr>
          <w:rFonts w:ascii="Times New Roman" w:hAnsi="Times New Roman" w:cs="Times New Roman"/>
          <w:sz w:val="24"/>
          <w:szCs w:val="24"/>
        </w:rPr>
      </w:pPr>
    </w:p>
    <w:p w14:paraId="272BDC4B" w14:textId="3F8BAEE4" w:rsidR="00665769" w:rsidRPr="00054C47" w:rsidRDefault="00EF3A4E"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Kodakondsus</w:t>
      </w:r>
      <w:r w:rsidR="0043357C" w:rsidRPr="00054C47">
        <w:rPr>
          <w:rFonts w:ascii="Times New Roman" w:hAnsi="Times New Roman" w:cs="Times New Roman"/>
          <w:sz w:val="24"/>
          <w:szCs w:val="24"/>
        </w:rPr>
        <w:t xml:space="preserve">e </w:t>
      </w:r>
      <w:r w:rsidRPr="00054C47">
        <w:rPr>
          <w:rFonts w:ascii="Times New Roman" w:hAnsi="Times New Roman" w:cs="Times New Roman"/>
          <w:sz w:val="24"/>
          <w:szCs w:val="24"/>
        </w:rPr>
        <w:t>seaduse § 13 l</w:t>
      </w:r>
      <w:r w:rsidR="00A06BDF">
        <w:rPr>
          <w:rFonts w:ascii="Times New Roman" w:hAnsi="Times New Roman" w:cs="Times New Roman"/>
          <w:sz w:val="24"/>
          <w:szCs w:val="24"/>
        </w:rPr>
        <w:t>õike</w:t>
      </w:r>
      <w:r w:rsidRPr="00054C47">
        <w:rPr>
          <w:rFonts w:ascii="Times New Roman" w:hAnsi="Times New Roman" w:cs="Times New Roman"/>
          <w:sz w:val="24"/>
          <w:szCs w:val="24"/>
        </w:rPr>
        <w:t xml:space="preserve"> 4 kohaselt saab </w:t>
      </w:r>
      <w:r w:rsidR="009A1668" w:rsidRPr="00054C47">
        <w:rPr>
          <w:rFonts w:ascii="Times New Roman" w:hAnsi="Times New Roman" w:cs="Times New Roman"/>
          <w:sz w:val="24"/>
          <w:szCs w:val="24"/>
        </w:rPr>
        <w:t>Eestis sündinud laps Eesti kodakondsuse naturalisatsiooni korras, kui</w:t>
      </w:r>
      <w:r w:rsidRPr="00054C47">
        <w:rPr>
          <w:rFonts w:ascii="Times New Roman" w:hAnsi="Times New Roman" w:cs="Times New Roman"/>
          <w:sz w:val="24"/>
          <w:szCs w:val="24"/>
        </w:rPr>
        <w:t>, kui tema vanemad või last üksi kasvatav vanem, keda ükski riik ei pea kehtivate seaduste alusel oma kodanikuks</w:t>
      </w:r>
      <w:r w:rsidR="009A1668" w:rsidRPr="00054C47">
        <w:rPr>
          <w:rFonts w:ascii="Times New Roman" w:hAnsi="Times New Roman" w:cs="Times New Roman"/>
          <w:sz w:val="24"/>
          <w:szCs w:val="24"/>
        </w:rPr>
        <w:t xml:space="preserve"> ja kes</w:t>
      </w:r>
      <w:r w:rsidRPr="00054C47">
        <w:rPr>
          <w:rFonts w:ascii="Times New Roman" w:hAnsi="Times New Roman" w:cs="Times New Roman"/>
          <w:sz w:val="24"/>
          <w:szCs w:val="24"/>
        </w:rPr>
        <w:t xml:space="preserve"> on lapse sünni hetkeks elanud Eestis seaduslikult vähemalt viis aastat.</w:t>
      </w:r>
      <w:r w:rsidR="00DC161F" w:rsidRPr="00054C47">
        <w:rPr>
          <w:rFonts w:ascii="Times New Roman" w:hAnsi="Times New Roman" w:cs="Times New Roman"/>
          <w:sz w:val="24"/>
          <w:szCs w:val="24"/>
        </w:rPr>
        <w:t xml:space="preserve"> </w:t>
      </w:r>
      <w:r w:rsidR="00665769" w:rsidRPr="00054C47">
        <w:rPr>
          <w:rFonts w:ascii="Times New Roman" w:hAnsi="Times New Roman" w:cs="Times New Roman"/>
          <w:sz w:val="24"/>
          <w:szCs w:val="24"/>
        </w:rPr>
        <w:t xml:space="preserve">Kui lapsel on õigus Eesti kodakondsusele naturalisatsiooni korras, ei märgita seda </w:t>
      </w:r>
      <w:proofErr w:type="spellStart"/>
      <w:r w:rsidR="00665769" w:rsidRPr="00054C47">
        <w:rPr>
          <w:rFonts w:ascii="Times New Roman" w:hAnsi="Times New Roman" w:cs="Times New Roman"/>
          <w:sz w:val="24"/>
          <w:szCs w:val="24"/>
        </w:rPr>
        <w:t>RR-i</w:t>
      </w:r>
      <w:proofErr w:type="spellEnd"/>
      <w:r w:rsidR="00665769" w:rsidRPr="00054C47">
        <w:rPr>
          <w:rFonts w:ascii="Times New Roman" w:hAnsi="Times New Roman" w:cs="Times New Roman"/>
          <w:sz w:val="24"/>
          <w:szCs w:val="24"/>
        </w:rPr>
        <w:t xml:space="preserve"> sünni registreerimisel vaid vastava otsuse teeb PPA </w:t>
      </w:r>
      <w:r w:rsidR="003A7927" w:rsidRPr="00054C47">
        <w:rPr>
          <w:rFonts w:ascii="Times New Roman" w:hAnsi="Times New Roman" w:cs="Times New Roman"/>
          <w:sz w:val="24"/>
          <w:szCs w:val="24"/>
        </w:rPr>
        <w:t xml:space="preserve">hiljem </w:t>
      </w:r>
      <w:r w:rsidR="00665769" w:rsidRPr="00054C47">
        <w:rPr>
          <w:rFonts w:ascii="Times New Roman" w:hAnsi="Times New Roman" w:cs="Times New Roman"/>
          <w:sz w:val="24"/>
          <w:szCs w:val="24"/>
        </w:rPr>
        <w:t xml:space="preserve">ning edastab peale </w:t>
      </w:r>
      <w:r w:rsidR="003A7927" w:rsidRPr="00054C47">
        <w:rPr>
          <w:rFonts w:ascii="Times New Roman" w:hAnsi="Times New Roman" w:cs="Times New Roman"/>
          <w:sz w:val="24"/>
          <w:szCs w:val="24"/>
        </w:rPr>
        <w:t xml:space="preserve">vastava </w:t>
      </w:r>
      <w:r w:rsidR="00665769" w:rsidRPr="00054C47">
        <w:rPr>
          <w:rFonts w:ascii="Times New Roman" w:hAnsi="Times New Roman" w:cs="Times New Roman"/>
          <w:sz w:val="24"/>
          <w:szCs w:val="24"/>
        </w:rPr>
        <w:t xml:space="preserve">otsuse tegemist lapse kodakondsuse andmed ka </w:t>
      </w:r>
      <w:proofErr w:type="spellStart"/>
      <w:r w:rsidR="00665769" w:rsidRPr="00054C47">
        <w:rPr>
          <w:rFonts w:ascii="Times New Roman" w:hAnsi="Times New Roman" w:cs="Times New Roman"/>
          <w:sz w:val="24"/>
          <w:szCs w:val="24"/>
        </w:rPr>
        <w:t>RR-i</w:t>
      </w:r>
      <w:proofErr w:type="spellEnd"/>
      <w:r w:rsidR="00665769" w:rsidRPr="00054C47">
        <w:rPr>
          <w:rFonts w:ascii="Times New Roman" w:hAnsi="Times New Roman" w:cs="Times New Roman"/>
          <w:sz w:val="24"/>
          <w:szCs w:val="24"/>
        </w:rPr>
        <w:t>.</w:t>
      </w:r>
    </w:p>
    <w:p w14:paraId="14B19875" w14:textId="77777777" w:rsidR="00665769" w:rsidRPr="00054C47" w:rsidRDefault="00665769" w:rsidP="00FB6F02">
      <w:pPr>
        <w:pStyle w:val="Vahedeta"/>
        <w:jc w:val="both"/>
        <w:rPr>
          <w:rFonts w:ascii="Times New Roman" w:hAnsi="Times New Roman" w:cs="Times New Roman"/>
          <w:sz w:val="24"/>
          <w:szCs w:val="24"/>
        </w:rPr>
      </w:pPr>
    </w:p>
    <w:p w14:paraId="13D3C717" w14:textId="6CC1392B" w:rsidR="00A310F7" w:rsidRPr="00054C47" w:rsidRDefault="00A310F7"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Sellisel juhul, </w:t>
      </w:r>
      <w:r w:rsidR="00DC161F" w:rsidRPr="00054C47">
        <w:rPr>
          <w:rFonts w:ascii="Times New Roman" w:hAnsi="Times New Roman" w:cs="Times New Roman"/>
          <w:sz w:val="24"/>
          <w:szCs w:val="24"/>
        </w:rPr>
        <w:t xml:space="preserve">kui lapse </w:t>
      </w:r>
      <w:r w:rsidR="00C7447B" w:rsidRPr="00054C47">
        <w:rPr>
          <w:rFonts w:ascii="Times New Roman" w:hAnsi="Times New Roman" w:cs="Times New Roman"/>
          <w:sz w:val="24"/>
          <w:szCs w:val="24"/>
        </w:rPr>
        <w:t>ühel vanemal on mingi riigi kodakondsus ja teine vanem</w:t>
      </w:r>
      <w:r w:rsidR="00DC161F" w:rsidRPr="00054C47">
        <w:rPr>
          <w:rFonts w:ascii="Times New Roman" w:hAnsi="Times New Roman" w:cs="Times New Roman"/>
          <w:sz w:val="24"/>
          <w:szCs w:val="24"/>
        </w:rPr>
        <w:t xml:space="preserve"> ei ole ühegi riigi kodanik, siis ei saa laps</w:t>
      </w:r>
      <w:r w:rsidR="009A1668" w:rsidRPr="00054C47">
        <w:rPr>
          <w:rFonts w:ascii="Times New Roman" w:hAnsi="Times New Roman" w:cs="Times New Roman"/>
          <w:sz w:val="24"/>
          <w:szCs w:val="24"/>
        </w:rPr>
        <w:t xml:space="preserve"> Eesti kodakondsust naturalisatsiooni korras, kuna lapsel on kodakondsusega vanem olemas ning tal ei teki õigust Eesti kodakondsusele</w:t>
      </w:r>
      <w:r w:rsidR="00C7447B" w:rsidRPr="00054C47">
        <w:rPr>
          <w:rFonts w:ascii="Times New Roman" w:hAnsi="Times New Roman" w:cs="Times New Roman"/>
          <w:sz w:val="24"/>
          <w:szCs w:val="24"/>
        </w:rPr>
        <w:t xml:space="preserve"> </w:t>
      </w:r>
      <w:r w:rsidRPr="00054C47">
        <w:rPr>
          <w:rFonts w:ascii="Times New Roman" w:hAnsi="Times New Roman" w:cs="Times New Roman"/>
          <w:sz w:val="24"/>
          <w:szCs w:val="24"/>
        </w:rPr>
        <w:t>naturalisatsiooni korras vastavalt Kodakondsuse seaduse § 13 l</w:t>
      </w:r>
      <w:r w:rsidR="00A06BDF">
        <w:rPr>
          <w:rFonts w:ascii="Times New Roman" w:hAnsi="Times New Roman" w:cs="Times New Roman"/>
          <w:sz w:val="24"/>
          <w:szCs w:val="24"/>
        </w:rPr>
        <w:t>õikele</w:t>
      </w:r>
      <w:r w:rsidRPr="00054C47">
        <w:rPr>
          <w:rFonts w:ascii="Times New Roman" w:hAnsi="Times New Roman" w:cs="Times New Roman"/>
          <w:sz w:val="24"/>
          <w:szCs w:val="24"/>
        </w:rPr>
        <w:t xml:space="preserve"> 4</w:t>
      </w:r>
      <w:r w:rsidR="009A1668" w:rsidRPr="00054C47">
        <w:rPr>
          <w:rFonts w:ascii="Times New Roman" w:hAnsi="Times New Roman" w:cs="Times New Roman"/>
          <w:sz w:val="24"/>
          <w:szCs w:val="24"/>
        </w:rPr>
        <w:t xml:space="preserve">. Seetõttu ei saa sellise lapse </w:t>
      </w:r>
      <w:r w:rsidR="00DC161F" w:rsidRPr="00054C47">
        <w:rPr>
          <w:rFonts w:ascii="Times New Roman" w:hAnsi="Times New Roman" w:cs="Times New Roman"/>
          <w:sz w:val="24"/>
          <w:szCs w:val="24"/>
        </w:rPr>
        <w:t xml:space="preserve">kodakondust </w:t>
      </w:r>
      <w:r w:rsidR="009A1668" w:rsidRPr="00054C47">
        <w:rPr>
          <w:rFonts w:ascii="Times New Roman" w:hAnsi="Times New Roman" w:cs="Times New Roman"/>
          <w:sz w:val="24"/>
          <w:szCs w:val="24"/>
        </w:rPr>
        <w:t xml:space="preserve">sünni registreerimisel </w:t>
      </w:r>
      <w:r w:rsidR="00DC161F" w:rsidRPr="00054C47">
        <w:rPr>
          <w:rFonts w:ascii="Times New Roman" w:hAnsi="Times New Roman" w:cs="Times New Roman"/>
          <w:sz w:val="24"/>
          <w:szCs w:val="24"/>
        </w:rPr>
        <w:t xml:space="preserve">jätta märkimata, sest lapse </w:t>
      </w:r>
      <w:r w:rsidR="00C7447B" w:rsidRPr="00054C47">
        <w:rPr>
          <w:rFonts w:ascii="Times New Roman" w:hAnsi="Times New Roman" w:cs="Times New Roman"/>
          <w:sz w:val="24"/>
          <w:szCs w:val="24"/>
        </w:rPr>
        <w:t xml:space="preserve">ühel vanemal </w:t>
      </w:r>
      <w:r w:rsidR="00DC161F" w:rsidRPr="00054C47">
        <w:rPr>
          <w:rFonts w:ascii="Times New Roman" w:hAnsi="Times New Roman" w:cs="Times New Roman"/>
          <w:sz w:val="24"/>
          <w:szCs w:val="24"/>
        </w:rPr>
        <w:t>on kodakondsus</w:t>
      </w:r>
      <w:r w:rsidR="00C7447B" w:rsidRPr="00054C47">
        <w:rPr>
          <w:rFonts w:ascii="Times New Roman" w:hAnsi="Times New Roman" w:cs="Times New Roman"/>
          <w:sz w:val="24"/>
          <w:szCs w:val="24"/>
        </w:rPr>
        <w:t xml:space="preserve"> olemas.</w:t>
      </w:r>
    </w:p>
    <w:p w14:paraId="63939587" w14:textId="77777777" w:rsidR="00A310F7" w:rsidRPr="00054C47" w:rsidRDefault="00A310F7" w:rsidP="00FB6F02">
      <w:pPr>
        <w:pStyle w:val="Vahedeta"/>
        <w:jc w:val="both"/>
        <w:rPr>
          <w:rFonts w:ascii="Times New Roman" w:hAnsi="Times New Roman" w:cs="Times New Roman"/>
          <w:sz w:val="24"/>
          <w:szCs w:val="24"/>
        </w:rPr>
      </w:pPr>
    </w:p>
    <w:p w14:paraId="58503B74" w14:textId="498F866E" w:rsidR="00CC441E" w:rsidRPr="00054C47" w:rsidRDefault="009A1668"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Kui vanemad tõendavad hiljem, et lapsel on muu riigi kodakondsus, siis on võimalik esitada </w:t>
      </w:r>
      <w:proofErr w:type="spellStart"/>
      <w:r w:rsidR="0033241A" w:rsidRPr="00054C47">
        <w:rPr>
          <w:rFonts w:ascii="Times New Roman" w:hAnsi="Times New Roman" w:cs="Times New Roman"/>
          <w:sz w:val="24"/>
          <w:szCs w:val="24"/>
        </w:rPr>
        <w:t>RR-s</w:t>
      </w:r>
      <w:proofErr w:type="spellEnd"/>
      <w:r w:rsidR="0033241A" w:rsidRPr="00054C47">
        <w:rPr>
          <w:rFonts w:ascii="Times New Roman" w:hAnsi="Times New Roman" w:cs="Times New Roman"/>
          <w:sz w:val="24"/>
          <w:szCs w:val="24"/>
        </w:rPr>
        <w:t xml:space="preserve"> </w:t>
      </w:r>
      <w:r w:rsidR="00EA0346" w:rsidRPr="00054C47">
        <w:rPr>
          <w:rFonts w:ascii="Times New Roman" w:hAnsi="Times New Roman" w:cs="Times New Roman"/>
          <w:sz w:val="24"/>
          <w:szCs w:val="24"/>
        </w:rPr>
        <w:t xml:space="preserve">andmete muutmiseks muu riigi kodakondsust tõendav dokument, mille alusel lapse kodakondsuse andmed muudetakse. </w:t>
      </w:r>
      <w:r w:rsidR="00BD5303" w:rsidRPr="00054C47">
        <w:rPr>
          <w:rFonts w:ascii="Times New Roman" w:hAnsi="Times New Roman" w:cs="Times New Roman"/>
          <w:sz w:val="24"/>
          <w:szCs w:val="24"/>
        </w:rPr>
        <w:t xml:space="preserve">Samuti on </w:t>
      </w:r>
      <w:proofErr w:type="spellStart"/>
      <w:r w:rsidR="00BD5303" w:rsidRPr="00054C47">
        <w:rPr>
          <w:rFonts w:ascii="Times New Roman" w:hAnsi="Times New Roman" w:cs="Times New Roman"/>
          <w:sz w:val="24"/>
          <w:szCs w:val="24"/>
        </w:rPr>
        <w:t>PPA-l</w:t>
      </w:r>
      <w:proofErr w:type="spellEnd"/>
      <w:r w:rsidR="00BD5303" w:rsidRPr="00054C47">
        <w:rPr>
          <w:rFonts w:ascii="Times New Roman" w:hAnsi="Times New Roman" w:cs="Times New Roman"/>
          <w:sz w:val="24"/>
          <w:szCs w:val="24"/>
        </w:rPr>
        <w:t xml:space="preserve"> võimalik kontrollida lapsele sünni registreerimisel valitud kodakondsuse õigsust, küsides vajadusel vanematelt tõestust lapse kodakondsuse kohta.</w:t>
      </w:r>
    </w:p>
    <w:bookmarkEnd w:id="16"/>
    <w:p w14:paraId="435E5F92" w14:textId="77777777" w:rsidR="00F01390" w:rsidRPr="00054C47" w:rsidRDefault="00F01390" w:rsidP="00FB6F02">
      <w:pPr>
        <w:pStyle w:val="Vahedeta"/>
        <w:jc w:val="both"/>
        <w:rPr>
          <w:rFonts w:ascii="Times New Roman" w:hAnsi="Times New Roman" w:cs="Times New Roman"/>
          <w:sz w:val="24"/>
          <w:szCs w:val="24"/>
        </w:rPr>
      </w:pPr>
    </w:p>
    <w:p w14:paraId="12E1EE85" w14:textId="53E6D93A" w:rsidR="00494990" w:rsidRPr="00054C47" w:rsidRDefault="00F01390" w:rsidP="00494990">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650D76" w:rsidRPr="00054C47">
        <w:rPr>
          <w:rFonts w:ascii="Times New Roman" w:hAnsi="Times New Roman" w:cs="Times New Roman"/>
          <w:b/>
          <w:bCs/>
          <w:sz w:val="24"/>
          <w:szCs w:val="24"/>
        </w:rPr>
        <w:t>14</w:t>
      </w:r>
      <w:r w:rsidR="0031775C" w:rsidRPr="00054C47">
        <w:rPr>
          <w:rFonts w:ascii="Times New Roman" w:hAnsi="Times New Roman" w:cs="Times New Roman"/>
          <w:sz w:val="24"/>
          <w:szCs w:val="24"/>
        </w:rPr>
        <w:t xml:space="preserve"> </w:t>
      </w:r>
      <w:r w:rsidR="001C1A4A" w:rsidRPr="00054C47">
        <w:rPr>
          <w:rFonts w:ascii="Times New Roman" w:hAnsi="Times New Roman" w:cs="Times New Roman"/>
          <w:sz w:val="24"/>
          <w:szCs w:val="24"/>
        </w:rPr>
        <w:t xml:space="preserve">täiendatakse </w:t>
      </w:r>
      <w:r w:rsidR="00494990" w:rsidRPr="00054C47">
        <w:rPr>
          <w:rFonts w:ascii="Times New Roman" w:hAnsi="Times New Roman" w:cs="Times New Roman"/>
          <w:sz w:val="24"/>
          <w:szCs w:val="24"/>
        </w:rPr>
        <w:t xml:space="preserve">PKTS-i § </w:t>
      </w:r>
      <w:r w:rsidR="00650D76" w:rsidRPr="00054C47">
        <w:rPr>
          <w:rFonts w:ascii="Times New Roman" w:hAnsi="Times New Roman" w:cs="Times New Roman"/>
          <w:sz w:val="24"/>
          <w:szCs w:val="24"/>
        </w:rPr>
        <w:t xml:space="preserve">24 </w:t>
      </w:r>
      <w:r w:rsidR="00494990" w:rsidRPr="00054C47">
        <w:rPr>
          <w:rFonts w:ascii="Times New Roman" w:hAnsi="Times New Roman" w:cs="Times New Roman"/>
          <w:sz w:val="24"/>
          <w:szCs w:val="24"/>
        </w:rPr>
        <w:t>lõike</w:t>
      </w:r>
      <w:r w:rsidR="001C1A4A" w:rsidRPr="00054C47">
        <w:rPr>
          <w:rFonts w:ascii="Times New Roman" w:hAnsi="Times New Roman" w:cs="Times New Roman"/>
          <w:sz w:val="24"/>
          <w:szCs w:val="24"/>
        </w:rPr>
        <w:t>ga</w:t>
      </w:r>
      <w:r w:rsidR="00494990" w:rsidRPr="00054C47">
        <w:rPr>
          <w:rFonts w:ascii="Times New Roman" w:hAnsi="Times New Roman" w:cs="Times New Roman"/>
          <w:sz w:val="24"/>
          <w:szCs w:val="24"/>
        </w:rPr>
        <w:t xml:space="preserve"> </w:t>
      </w:r>
      <w:r w:rsidR="001C1A4A" w:rsidRPr="00054C47">
        <w:rPr>
          <w:rFonts w:ascii="Times New Roman" w:hAnsi="Times New Roman" w:cs="Times New Roman"/>
          <w:sz w:val="24"/>
          <w:szCs w:val="24"/>
        </w:rPr>
        <w:t>6</w:t>
      </w:r>
      <w:r w:rsidR="00627709" w:rsidRPr="00054C47">
        <w:rPr>
          <w:rFonts w:ascii="Times New Roman" w:hAnsi="Times New Roman" w:cs="Times New Roman"/>
          <w:sz w:val="24"/>
          <w:szCs w:val="24"/>
        </w:rPr>
        <w:t xml:space="preserve"> määrates, et</w:t>
      </w:r>
      <w:r w:rsidR="00494990" w:rsidRPr="00054C47">
        <w:rPr>
          <w:rFonts w:ascii="Times New Roman" w:hAnsi="Times New Roman" w:cs="Times New Roman"/>
          <w:sz w:val="24"/>
          <w:szCs w:val="24"/>
        </w:rPr>
        <w:t xml:space="preserve"> tervishoiuteenuse osutaja tõend</w:t>
      </w:r>
      <w:r w:rsidR="005D54FC" w:rsidRPr="00054C47">
        <w:rPr>
          <w:rFonts w:ascii="Times New Roman" w:hAnsi="Times New Roman" w:cs="Times New Roman"/>
          <w:sz w:val="24"/>
          <w:szCs w:val="24"/>
        </w:rPr>
        <w:t xml:space="preserve">ile märgitakse vähemalt </w:t>
      </w:r>
      <w:r w:rsidR="00494990" w:rsidRPr="00054C47">
        <w:rPr>
          <w:rFonts w:ascii="Times New Roman" w:hAnsi="Times New Roman" w:cs="Times New Roman"/>
          <w:sz w:val="24"/>
          <w:szCs w:val="24"/>
        </w:rPr>
        <w:t>järgmis</w:t>
      </w:r>
      <w:r w:rsidR="005D54FC" w:rsidRPr="00054C47">
        <w:rPr>
          <w:rFonts w:ascii="Times New Roman" w:hAnsi="Times New Roman" w:cs="Times New Roman"/>
          <w:sz w:val="24"/>
          <w:szCs w:val="24"/>
        </w:rPr>
        <w:t>ed</w:t>
      </w:r>
      <w:r w:rsidR="00494990" w:rsidRPr="00054C47">
        <w:rPr>
          <w:rFonts w:ascii="Times New Roman" w:hAnsi="Times New Roman" w:cs="Times New Roman"/>
          <w:sz w:val="24"/>
          <w:szCs w:val="24"/>
        </w:rPr>
        <w:t xml:space="preserve"> andmed:</w:t>
      </w:r>
    </w:p>
    <w:p w14:paraId="017A1980" w14:textId="77777777" w:rsidR="00627709" w:rsidRPr="00054C47" w:rsidRDefault="00627709" w:rsidP="00627709">
      <w:pPr>
        <w:pStyle w:val="Vahedeta"/>
        <w:jc w:val="both"/>
        <w:rPr>
          <w:rFonts w:ascii="Times New Roman" w:hAnsi="Times New Roman" w:cs="Times New Roman"/>
          <w:sz w:val="24"/>
          <w:szCs w:val="24"/>
        </w:rPr>
      </w:pPr>
      <w:r w:rsidRPr="00054C47">
        <w:rPr>
          <w:rFonts w:ascii="Times New Roman" w:hAnsi="Times New Roman" w:cs="Times New Roman"/>
          <w:sz w:val="24"/>
          <w:szCs w:val="24"/>
        </w:rPr>
        <w:t>1) lapse sugu ja sünniaeg;</w:t>
      </w:r>
    </w:p>
    <w:p w14:paraId="44310570" w14:textId="3A809E7D" w:rsidR="00627709" w:rsidRPr="00054C47" w:rsidRDefault="00627709" w:rsidP="00627709">
      <w:pPr>
        <w:pStyle w:val="Vahedeta"/>
        <w:jc w:val="both"/>
        <w:rPr>
          <w:rFonts w:ascii="Times New Roman" w:hAnsi="Times New Roman" w:cs="Times New Roman"/>
          <w:sz w:val="24"/>
          <w:szCs w:val="24"/>
        </w:rPr>
      </w:pPr>
      <w:r w:rsidRPr="00054C47">
        <w:rPr>
          <w:rFonts w:ascii="Times New Roman" w:hAnsi="Times New Roman" w:cs="Times New Roman"/>
          <w:sz w:val="24"/>
          <w:szCs w:val="24"/>
        </w:rPr>
        <w:t>2)</w:t>
      </w:r>
      <w:r w:rsidR="005D54FC" w:rsidRPr="00054C47">
        <w:rPr>
          <w:rFonts w:ascii="Times New Roman" w:hAnsi="Times New Roman" w:cs="Times New Roman"/>
          <w:sz w:val="24"/>
          <w:szCs w:val="24"/>
        </w:rPr>
        <w:t xml:space="preserve"> lapse sünnikoht</w:t>
      </w:r>
      <w:r w:rsidRPr="00054C47">
        <w:rPr>
          <w:rFonts w:ascii="Times New Roman" w:hAnsi="Times New Roman" w:cs="Times New Roman"/>
          <w:sz w:val="24"/>
          <w:szCs w:val="24"/>
        </w:rPr>
        <w:t>;</w:t>
      </w:r>
    </w:p>
    <w:p w14:paraId="1A34915C" w14:textId="196351F9" w:rsidR="005D54FC" w:rsidRPr="00054C47" w:rsidRDefault="00627709" w:rsidP="00627709">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3) </w:t>
      </w:r>
      <w:r w:rsidR="005D54FC" w:rsidRPr="00054C47">
        <w:rPr>
          <w:rFonts w:ascii="Times New Roman" w:hAnsi="Times New Roman" w:cs="Times New Roman"/>
          <w:sz w:val="24"/>
          <w:szCs w:val="24"/>
        </w:rPr>
        <w:t xml:space="preserve">ema isikunimi; </w:t>
      </w:r>
    </w:p>
    <w:p w14:paraId="27AA6D89" w14:textId="764249B7" w:rsidR="00627709" w:rsidRPr="00054C47" w:rsidRDefault="005D54FC" w:rsidP="00627709">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4) </w:t>
      </w:r>
      <w:r w:rsidR="00627709" w:rsidRPr="00054C47">
        <w:rPr>
          <w:rFonts w:ascii="Times New Roman" w:hAnsi="Times New Roman" w:cs="Times New Roman"/>
          <w:sz w:val="24"/>
          <w:szCs w:val="24"/>
        </w:rPr>
        <w:t>ema isikukood või selle puudumise korral sünniaeg</w:t>
      </w:r>
      <w:r w:rsidR="00054C47">
        <w:rPr>
          <w:rFonts w:ascii="Times New Roman" w:hAnsi="Times New Roman" w:cs="Times New Roman"/>
          <w:sz w:val="24"/>
          <w:szCs w:val="24"/>
        </w:rPr>
        <w:t>.</w:t>
      </w:r>
    </w:p>
    <w:p w14:paraId="61001A01" w14:textId="77777777" w:rsidR="005D54FC" w:rsidRPr="00054C47" w:rsidRDefault="005D54FC" w:rsidP="00494990">
      <w:pPr>
        <w:pStyle w:val="Vahedeta"/>
        <w:jc w:val="both"/>
        <w:rPr>
          <w:rFonts w:ascii="Times New Roman" w:hAnsi="Times New Roman" w:cs="Times New Roman"/>
          <w:sz w:val="24"/>
          <w:szCs w:val="24"/>
        </w:rPr>
      </w:pPr>
    </w:p>
    <w:p w14:paraId="6979F988" w14:textId="63F1569A" w:rsidR="005D54FC" w:rsidRDefault="005D54FC" w:rsidP="00494990">
      <w:pPr>
        <w:pStyle w:val="Vahedeta"/>
        <w:jc w:val="both"/>
        <w:rPr>
          <w:rFonts w:ascii="Times New Roman" w:hAnsi="Times New Roman" w:cs="Times New Roman"/>
          <w:sz w:val="24"/>
          <w:szCs w:val="24"/>
        </w:rPr>
      </w:pPr>
      <w:r w:rsidRPr="00054C47">
        <w:rPr>
          <w:rFonts w:ascii="Times New Roman" w:hAnsi="Times New Roman" w:cs="Times New Roman"/>
          <w:sz w:val="24"/>
          <w:szCs w:val="24"/>
        </w:rPr>
        <w:t>Tervishoiuteenuse osutaja tõendi andmekoosseisu kehtestamine PKTS-</w:t>
      </w:r>
      <w:proofErr w:type="spellStart"/>
      <w:r w:rsidRPr="00054C47">
        <w:rPr>
          <w:rFonts w:ascii="Times New Roman" w:hAnsi="Times New Roman" w:cs="Times New Roman"/>
          <w:sz w:val="24"/>
          <w:szCs w:val="24"/>
        </w:rPr>
        <w:t>is</w:t>
      </w:r>
      <w:proofErr w:type="spellEnd"/>
      <w:r w:rsidRPr="00054C47">
        <w:rPr>
          <w:rFonts w:ascii="Times New Roman" w:hAnsi="Times New Roman" w:cs="Times New Roman"/>
          <w:sz w:val="24"/>
          <w:szCs w:val="24"/>
        </w:rPr>
        <w:t xml:space="preserve"> on vajalik, kuna valdkonna eest vastutav minister ei ole seda kehtestanud ning erinevates kohtuvaidlustes on Siseministeeriumile ette heidetud seda, et sünni registreerimiseks vajaliku alusdokumendi osas puudub ühtne regulatsioon. </w:t>
      </w:r>
      <w:r w:rsidR="005E3B7D" w:rsidRPr="00054C47">
        <w:rPr>
          <w:rFonts w:ascii="Times New Roman" w:hAnsi="Times New Roman" w:cs="Times New Roman"/>
          <w:sz w:val="24"/>
          <w:szCs w:val="24"/>
        </w:rPr>
        <w:t xml:space="preserve">Täpsemalt on </w:t>
      </w:r>
      <w:r w:rsidR="001D7DF6" w:rsidRPr="00054C47">
        <w:rPr>
          <w:rFonts w:ascii="Times New Roman" w:hAnsi="Times New Roman" w:cs="Times New Roman"/>
          <w:sz w:val="24"/>
          <w:szCs w:val="24"/>
        </w:rPr>
        <w:t>Tallinna halduskohus oma otsuses leidnud: „Meditsiinilise sünnitõendi reguleerimine on lünklik ega moodusta ühtset ja selget tervikut. Meditsiinilist sünnitõendit reguleeritakse n.ö möödaminnes muude küsimuste raames.“</w:t>
      </w:r>
      <w:r w:rsidR="001D7DF6" w:rsidRPr="00054C47">
        <w:rPr>
          <w:rStyle w:val="Allmrkuseviide"/>
          <w:rFonts w:ascii="Times New Roman" w:hAnsi="Times New Roman" w:cs="Times New Roman"/>
          <w:sz w:val="24"/>
          <w:szCs w:val="24"/>
        </w:rPr>
        <w:footnoteReference w:id="8"/>
      </w:r>
    </w:p>
    <w:p w14:paraId="4DA408E6" w14:textId="77777777" w:rsidR="00BE099B" w:rsidRPr="00054C47" w:rsidRDefault="00BE099B" w:rsidP="00494990">
      <w:pPr>
        <w:pStyle w:val="Vahedeta"/>
        <w:jc w:val="both"/>
        <w:rPr>
          <w:rFonts w:ascii="Times New Roman" w:hAnsi="Times New Roman" w:cs="Times New Roman"/>
          <w:sz w:val="24"/>
          <w:szCs w:val="24"/>
        </w:rPr>
      </w:pPr>
    </w:p>
    <w:p w14:paraId="5D698949" w14:textId="71E845D2" w:rsidR="00DB5E3E" w:rsidRPr="00054C47" w:rsidRDefault="00DB5E3E" w:rsidP="00494990">
      <w:pPr>
        <w:pStyle w:val="Vahedeta"/>
        <w:jc w:val="both"/>
        <w:rPr>
          <w:rFonts w:ascii="Times New Roman" w:hAnsi="Times New Roman" w:cs="Times New Roman"/>
          <w:sz w:val="24"/>
          <w:szCs w:val="24"/>
        </w:rPr>
      </w:pPr>
      <w:r w:rsidRPr="00054C47">
        <w:rPr>
          <w:rFonts w:ascii="Times New Roman" w:hAnsi="Times New Roman" w:cs="Times New Roman"/>
          <w:sz w:val="24"/>
          <w:szCs w:val="24"/>
        </w:rPr>
        <w:lastRenderedPageBreak/>
        <w:t>Senise praktika kohaselt tekib vaidlus meditsiinilise sünnitõendi väljastamise ja andmekoosseisu osas tavaliselt assisteerimata kodusünnituste puhul, kuna nende juhtumite puhul ei ole tervishoiuteenuse osutaja viibinud sünnituse juures ega väljastanud sünni registreerimiseks vajalikku alusdokumenti- vaata ka eelnõu § 1 punkti 9 selgitusi.</w:t>
      </w:r>
    </w:p>
    <w:p w14:paraId="532E11AF" w14:textId="77777777" w:rsidR="00494990" w:rsidRPr="00054C47" w:rsidRDefault="00494990" w:rsidP="00F01390">
      <w:pPr>
        <w:pStyle w:val="Vahedeta"/>
        <w:jc w:val="both"/>
        <w:rPr>
          <w:rFonts w:ascii="Times New Roman" w:hAnsi="Times New Roman" w:cs="Times New Roman"/>
          <w:sz w:val="24"/>
          <w:szCs w:val="24"/>
        </w:rPr>
      </w:pPr>
    </w:p>
    <w:p w14:paraId="181AF66C" w14:textId="07C0523B" w:rsidR="00DC161F" w:rsidRPr="00054C47" w:rsidRDefault="001C1A4A" w:rsidP="00F01390">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AA1ED9" w:rsidRPr="00054C47">
        <w:rPr>
          <w:rFonts w:ascii="Times New Roman" w:hAnsi="Times New Roman" w:cs="Times New Roman"/>
          <w:b/>
          <w:bCs/>
          <w:sz w:val="24"/>
          <w:szCs w:val="24"/>
        </w:rPr>
        <w:t>15</w:t>
      </w:r>
      <w:r w:rsidR="00AA1ED9" w:rsidRPr="00054C47">
        <w:rPr>
          <w:rFonts w:ascii="Times New Roman" w:hAnsi="Times New Roman" w:cs="Times New Roman"/>
          <w:sz w:val="24"/>
          <w:szCs w:val="24"/>
        </w:rPr>
        <w:t xml:space="preserve"> </w:t>
      </w:r>
      <w:r w:rsidR="00F01390" w:rsidRPr="00054C47">
        <w:rPr>
          <w:rFonts w:ascii="Times New Roman" w:hAnsi="Times New Roman" w:cs="Times New Roman"/>
          <w:sz w:val="24"/>
          <w:szCs w:val="24"/>
        </w:rPr>
        <w:t xml:space="preserve">tunnistatakse kehtetuks PKTS-i 38 lõike 1 punkt 3, mille kohaselt abiellumisavaldusele lisatakse kohtumäärus alaealise </w:t>
      </w:r>
      <w:proofErr w:type="spellStart"/>
      <w:r w:rsidR="00F01390" w:rsidRPr="00054C47">
        <w:rPr>
          <w:rFonts w:ascii="Times New Roman" w:hAnsi="Times New Roman" w:cs="Times New Roman"/>
          <w:sz w:val="24"/>
          <w:szCs w:val="24"/>
        </w:rPr>
        <w:t>abielluja</w:t>
      </w:r>
      <w:proofErr w:type="spellEnd"/>
      <w:r w:rsidR="00F01390" w:rsidRPr="00054C47">
        <w:rPr>
          <w:rFonts w:ascii="Times New Roman" w:hAnsi="Times New Roman" w:cs="Times New Roman"/>
          <w:sz w:val="24"/>
          <w:szCs w:val="24"/>
        </w:rPr>
        <w:t xml:space="preserve"> teovõime laiendamise kohta.</w:t>
      </w:r>
    </w:p>
    <w:p w14:paraId="3D82B85F" w14:textId="77777777" w:rsidR="00B7237B" w:rsidRPr="00054C47" w:rsidRDefault="00B7237B" w:rsidP="00F01390">
      <w:pPr>
        <w:pStyle w:val="Vahedeta"/>
        <w:jc w:val="both"/>
        <w:rPr>
          <w:rFonts w:ascii="Times New Roman" w:hAnsi="Times New Roman" w:cs="Times New Roman"/>
          <w:sz w:val="24"/>
          <w:szCs w:val="24"/>
        </w:rPr>
      </w:pPr>
    </w:p>
    <w:p w14:paraId="2DA56E09" w14:textId="7017C39F" w:rsidR="00B7237B" w:rsidRPr="00054C47" w:rsidRDefault="00B7237B" w:rsidP="00B7237B">
      <w:pPr>
        <w:jc w:val="both"/>
        <w:rPr>
          <w:sz w:val="24"/>
          <w:szCs w:val="24"/>
        </w:rPr>
      </w:pPr>
      <w:r w:rsidRPr="00054C47">
        <w:rPr>
          <w:sz w:val="24"/>
          <w:szCs w:val="24"/>
        </w:rPr>
        <w:t xml:space="preserve">Varem oli võimalik alaealisena abielluda, sest perekonnaseaduse § 1 lõike 3 kohaselt võis kohus alaealise teovõime laiendamise sätete kohaselt laiendada vähemalt 15-aastaseks saanud isiku teovõimet nende toimingute tegemiseks, mis on vajalikud abielu sõlmimiseks ning abieluga seotud õiguste teostamiseks ja kohustuste täitmiseks. 1. novembril 2022. aastal jõustus aga karistusseadustiku, perekonnaseaduse ja tsiviilkohtumenetluse seadustiku muutmise seadus (seksuaalse enesemääramise ja abiellumise </w:t>
      </w:r>
      <w:proofErr w:type="spellStart"/>
      <w:r w:rsidRPr="00054C47">
        <w:rPr>
          <w:sz w:val="24"/>
          <w:szCs w:val="24"/>
        </w:rPr>
        <w:t>eapiiri</w:t>
      </w:r>
      <w:proofErr w:type="spellEnd"/>
      <w:r w:rsidRPr="00054C47">
        <w:rPr>
          <w:sz w:val="24"/>
          <w:szCs w:val="24"/>
        </w:rPr>
        <w:t xml:space="preserve"> muutmine)</w:t>
      </w:r>
      <w:r w:rsidRPr="00054C47">
        <w:rPr>
          <w:rStyle w:val="Allmrkuseviide"/>
          <w:sz w:val="24"/>
          <w:szCs w:val="24"/>
        </w:rPr>
        <w:footnoteReference w:id="9"/>
      </w:r>
      <w:r w:rsidRPr="00054C47">
        <w:rPr>
          <w:sz w:val="24"/>
          <w:szCs w:val="24"/>
        </w:rPr>
        <w:t xml:space="preserve">, millega tunnistati </w:t>
      </w:r>
      <w:r w:rsidR="0059006B" w:rsidRPr="00054C47">
        <w:rPr>
          <w:sz w:val="24"/>
          <w:szCs w:val="24"/>
        </w:rPr>
        <w:t>perekonnaseaduse</w:t>
      </w:r>
      <w:r w:rsidRPr="00054C47">
        <w:rPr>
          <w:sz w:val="24"/>
          <w:szCs w:val="24"/>
        </w:rPr>
        <w:t xml:space="preserve"> § 1 lõige 3 kehtetuks. </w:t>
      </w:r>
      <w:r w:rsidR="0075661A" w:rsidRPr="00054C47">
        <w:rPr>
          <w:sz w:val="24"/>
          <w:szCs w:val="24"/>
        </w:rPr>
        <w:t>E</w:t>
      </w:r>
      <w:r w:rsidRPr="00054C47">
        <w:rPr>
          <w:sz w:val="24"/>
          <w:szCs w:val="24"/>
        </w:rPr>
        <w:t xml:space="preserve">kslikult jäi selle seadusega kehtetuks tunnistamata PKTS-i § 38 lõike 1 punkt 3, mille kohaselt lisatakse abiellumisavaldusele kohtumäärus alaealise </w:t>
      </w:r>
      <w:proofErr w:type="spellStart"/>
      <w:r w:rsidRPr="00054C47">
        <w:rPr>
          <w:sz w:val="24"/>
          <w:szCs w:val="24"/>
        </w:rPr>
        <w:t>abielluja</w:t>
      </w:r>
      <w:proofErr w:type="spellEnd"/>
      <w:r w:rsidRPr="00054C47">
        <w:rPr>
          <w:sz w:val="24"/>
          <w:szCs w:val="24"/>
        </w:rPr>
        <w:t xml:space="preserve"> teovõime laiendamise kohta.</w:t>
      </w:r>
    </w:p>
    <w:p w14:paraId="0D9BD0C9" w14:textId="77777777" w:rsidR="00B7237B" w:rsidRPr="00054C47" w:rsidRDefault="00B7237B" w:rsidP="00F01390">
      <w:pPr>
        <w:pStyle w:val="Vahedeta"/>
        <w:jc w:val="both"/>
        <w:rPr>
          <w:rFonts w:ascii="Times New Roman" w:hAnsi="Times New Roman" w:cs="Times New Roman"/>
          <w:sz w:val="24"/>
          <w:szCs w:val="24"/>
        </w:rPr>
      </w:pPr>
    </w:p>
    <w:p w14:paraId="1030A498" w14:textId="0BA12DC8" w:rsidR="00511915" w:rsidRPr="00054C47" w:rsidRDefault="00511915" w:rsidP="002E6B2C">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Eelnõu § 1 punktidega 1</w:t>
      </w:r>
      <w:r w:rsidR="00AA1ED9" w:rsidRPr="00054C47">
        <w:rPr>
          <w:rFonts w:ascii="Times New Roman" w:hAnsi="Times New Roman" w:cs="Times New Roman"/>
          <w:b/>
          <w:bCs/>
          <w:sz w:val="24"/>
          <w:szCs w:val="24"/>
        </w:rPr>
        <w:t>6</w:t>
      </w:r>
      <w:r w:rsidRPr="00054C47">
        <w:rPr>
          <w:rFonts w:ascii="Times New Roman" w:hAnsi="Times New Roman" w:cs="Times New Roman"/>
          <w:b/>
          <w:bCs/>
          <w:sz w:val="24"/>
          <w:szCs w:val="24"/>
        </w:rPr>
        <w:t xml:space="preserve"> ja </w:t>
      </w:r>
      <w:r w:rsidR="00AA1ED9" w:rsidRPr="00054C47">
        <w:rPr>
          <w:rFonts w:ascii="Times New Roman" w:hAnsi="Times New Roman" w:cs="Times New Roman"/>
          <w:b/>
          <w:bCs/>
          <w:sz w:val="24"/>
          <w:szCs w:val="24"/>
        </w:rPr>
        <w:t>18</w:t>
      </w:r>
      <w:r w:rsidR="00AA1ED9"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täiendatakse PKTS-i § 41 lõike 1 esimest lauset ja § 45 lõiget </w:t>
      </w:r>
      <w:r w:rsidR="005D3CF5" w:rsidRPr="00054C47">
        <w:rPr>
          <w:rFonts w:ascii="Times New Roman" w:hAnsi="Times New Roman" w:cs="Times New Roman"/>
          <w:sz w:val="24"/>
          <w:szCs w:val="24"/>
        </w:rPr>
        <w:t> </w:t>
      </w:r>
      <w:r w:rsidRPr="00054C47">
        <w:rPr>
          <w:rFonts w:ascii="Times New Roman" w:hAnsi="Times New Roman" w:cs="Times New Roman"/>
          <w:sz w:val="24"/>
          <w:szCs w:val="24"/>
        </w:rPr>
        <w:t xml:space="preserve">2. Kehtiva PKTS-i § 41 lõike 1 esimese lause kohaselt määratakse abiellumise kuupäev kokkuleppel </w:t>
      </w:r>
      <w:proofErr w:type="spellStart"/>
      <w:r w:rsidRPr="00054C47">
        <w:rPr>
          <w:rFonts w:ascii="Times New Roman" w:hAnsi="Times New Roman" w:cs="Times New Roman"/>
          <w:sz w:val="24"/>
          <w:szCs w:val="24"/>
        </w:rPr>
        <w:t>abiellujatega</w:t>
      </w:r>
      <w:proofErr w:type="spellEnd"/>
      <w:r w:rsidRPr="00054C47">
        <w:rPr>
          <w:rFonts w:ascii="Times New Roman" w:hAnsi="Times New Roman" w:cs="Times New Roman"/>
          <w:sz w:val="24"/>
          <w:szCs w:val="24"/>
        </w:rPr>
        <w:t>. Kehtiva PKTS-i § 45 lõike 2 kohaselt määrab avalduse vastuvõtmisel perekonnaseisuametnik kindlaks abielulahutuspäeva, mis tehakse teatavaks mõlemale abikaasale.</w:t>
      </w:r>
    </w:p>
    <w:p w14:paraId="5763C406" w14:textId="77777777" w:rsidR="00511915" w:rsidRPr="00054C47" w:rsidRDefault="00511915" w:rsidP="002E6B2C">
      <w:pPr>
        <w:pStyle w:val="Vahedeta"/>
        <w:jc w:val="both"/>
        <w:rPr>
          <w:rFonts w:ascii="Times New Roman" w:hAnsi="Times New Roman" w:cs="Times New Roman"/>
          <w:sz w:val="24"/>
          <w:szCs w:val="24"/>
        </w:rPr>
      </w:pPr>
    </w:p>
    <w:p w14:paraId="096C3027" w14:textId="7E4A3422" w:rsidR="009E3BD5" w:rsidRPr="00054C47" w:rsidRDefault="00511915" w:rsidP="002E6B2C">
      <w:pPr>
        <w:pStyle w:val="Vahedeta"/>
        <w:jc w:val="both"/>
        <w:rPr>
          <w:rFonts w:ascii="Times New Roman" w:hAnsi="Times New Roman" w:cs="Times New Roman"/>
          <w:sz w:val="24"/>
          <w:szCs w:val="24"/>
        </w:rPr>
      </w:pPr>
      <w:r w:rsidRPr="00054C47">
        <w:rPr>
          <w:rFonts w:ascii="Times New Roman" w:hAnsi="Times New Roman" w:cs="Times New Roman"/>
          <w:sz w:val="24"/>
          <w:szCs w:val="24"/>
        </w:rPr>
        <w:t>Kehtivas PKTS-</w:t>
      </w:r>
      <w:proofErr w:type="spellStart"/>
      <w:r w:rsidRPr="00054C47">
        <w:rPr>
          <w:rFonts w:ascii="Times New Roman" w:hAnsi="Times New Roman" w:cs="Times New Roman"/>
          <w:sz w:val="24"/>
          <w:szCs w:val="24"/>
        </w:rPr>
        <w:t>is</w:t>
      </w:r>
      <w:proofErr w:type="spellEnd"/>
      <w:r w:rsidRPr="00054C47">
        <w:rPr>
          <w:rFonts w:ascii="Times New Roman" w:hAnsi="Times New Roman" w:cs="Times New Roman"/>
          <w:sz w:val="24"/>
          <w:szCs w:val="24"/>
        </w:rPr>
        <w:t xml:space="preserve"> ei ole öeldud, et abiellumise kuupäev ja abielu lahutamise kuupäeva määrab perekonnaseisuametnik </w:t>
      </w:r>
      <w:proofErr w:type="spellStart"/>
      <w:r w:rsidR="005D3CF5" w:rsidRPr="00054C47">
        <w:rPr>
          <w:rFonts w:ascii="Times New Roman" w:hAnsi="Times New Roman" w:cs="Times New Roman"/>
          <w:sz w:val="24"/>
          <w:szCs w:val="24"/>
        </w:rPr>
        <w:t>RR-i</w:t>
      </w:r>
      <w:proofErr w:type="spellEnd"/>
      <w:r w:rsidR="005D3CF5"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broneerimissüsteemis. Tegemist on </w:t>
      </w:r>
      <w:proofErr w:type="spellStart"/>
      <w:r w:rsidR="005D3CF5" w:rsidRPr="00054C47">
        <w:rPr>
          <w:rFonts w:ascii="Times New Roman" w:hAnsi="Times New Roman" w:cs="Times New Roman"/>
          <w:sz w:val="24"/>
          <w:szCs w:val="24"/>
        </w:rPr>
        <w:t>RR-i</w:t>
      </w:r>
      <w:proofErr w:type="spellEnd"/>
      <w:r w:rsidR="005D3CF5" w:rsidRPr="00054C47">
        <w:rPr>
          <w:rFonts w:ascii="Times New Roman" w:hAnsi="Times New Roman" w:cs="Times New Roman"/>
          <w:sz w:val="24"/>
          <w:szCs w:val="24"/>
        </w:rPr>
        <w:t xml:space="preserve"> </w:t>
      </w:r>
      <w:r w:rsidRPr="00054C47">
        <w:rPr>
          <w:rFonts w:ascii="Times New Roman" w:hAnsi="Times New Roman" w:cs="Times New Roman"/>
          <w:sz w:val="24"/>
          <w:szCs w:val="24"/>
        </w:rPr>
        <w:t>rakendusega, milles võimaldatakse isikul broneerida menetlustoimingu aega abiel</w:t>
      </w:r>
      <w:r w:rsidR="00627709" w:rsidRPr="00054C47">
        <w:rPr>
          <w:rFonts w:ascii="Times New Roman" w:hAnsi="Times New Roman" w:cs="Times New Roman"/>
          <w:sz w:val="24"/>
          <w:szCs w:val="24"/>
        </w:rPr>
        <w:t xml:space="preserve">u sõlmimiseks </w:t>
      </w:r>
      <w:r w:rsidRPr="00054C47">
        <w:rPr>
          <w:rFonts w:ascii="Times New Roman" w:hAnsi="Times New Roman" w:cs="Times New Roman"/>
          <w:sz w:val="24"/>
          <w:szCs w:val="24"/>
        </w:rPr>
        <w:t xml:space="preserve"> ja abielu lahutamise</w:t>
      </w:r>
      <w:r w:rsidR="00627709" w:rsidRPr="00054C47">
        <w:rPr>
          <w:rFonts w:ascii="Times New Roman" w:hAnsi="Times New Roman" w:cs="Times New Roman"/>
          <w:sz w:val="24"/>
          <w:szCs w:val="24"/>
        </w:rPr>
        <w:t>ks</w:t>
      </w:r>
      <w:r w:rsidRPr="00054C47">
        <w:rPr>
          <w:rFonts w:ascii="Times New Roman" w:hAnsi="Times New Roman" w:cs="Times New Roman"/>
          <w:sz w:val="24"/>
          <w:szCs w:val="24"/>
        </w:rPr>
        <w:t>.</w:t>
      </w:r>
      <w:r w:rsidR="009E3BD5" w:rsidRPr="00054C47">
        <w:rPr>
          <w:rFonts w:ascii="Times New Roman" w:hAnsi="Times New Roman" w:cs="Times New Roman"/>
          <w:sz w:val="24"/>
          <w:szCs w:val="24"/>
        </w:rPr>
        <w:t xml:space="preserve"> </w:t>
      </w:r>
      <w:proofErr w:type="spellStart"/>
      <w:r w:rsidR="005D3CF5" w:rsidRPr="00054C47">
        <w:rPr>
          <w:rFonts w:ascii="Times New Roman" w:hAnsi="Times New Roman" w:cs="Times New Roman"/>
          <w:sz w:val="24"/>
          <w:szCs w:val="24"/>
        </w:rPr>
        <w:t>RR-i</w:t>
      </w:r>
      <w:proofErr w:type="spellEnd"/>
      <w:r w:rsidR="005D3CF5" w:rsidRPr="00054C47">
        <w:rPr>
          <w:rFonts w:ascii="Times New Roman" w:hAnsi="Times New Roman" w:cs="Times New Roman"/>
          <w:sz w:val="24"/>
          <w:szCs w:val="24"/>
        </w:rPr>
        <w:t xml:space="preserve"> </w:t>
      </w:r>
      <w:r w:rsidR="009E3BD5" w:rsidRPr="00054C47">
        <w:rPr>
          <w:rFonts w:ascii="Times New Roman" w:hAnsi="Times New Roman" w:cs="Times New Roman"/>
          <w:sz w:val="24"/>
          <w:szCs w:val="24"/>
        </w:rPr>
        <w:t xml:space="preserve">rakendused, sealhulgas broneerimissüsteem on kehtestatud Vabariigi Valitsuse 20. detsembri </w:t>
      </w:r>
      <w:r w:rsidR="001D0CBC" w:rsidRPr="00054C47">
        <w:rPr>
          <w:rFonts w:ascii="Times New Roman" w:hAnsi="Times New Roman" w:cs="Times New Roman"/>
          <w:sz w:val="24"/>
          <w:szCs w:val="24"/>
        </w:rPr>
        <w:t>2018</w:t>
      </w:r>
      <w:r w:rsidR="009E3BD5" w:rsidRPr="00054C47">
        <w:rPr>
          <w:rFonts w:ascii="Times New Roman" w:hAnsi="Times New Roman" w:cs="Times New Roman"/>
          <w:sz w:val="24"/>
          <w:szCs w:val="24"/>
        </w:rPr>
        <w:t>. aasta määruse nr 129 „</w:t>
      </w:r>
      <w:r w:rsidR="004A5AFB" w:rsidRPr="004A5AFB">
        <w:rPr>
          <w:rFonts w:ascii="Times New Roman" w:hAnsi="Times New Roman" w:cs="Times New Roman"/>
          <w:sz w:val="24"/>
          <w:szCs w:val="24"/>
        </w:rPr>
        <w:t>Rahvastikuregistri ülesehitus, turvaklass, täpne andmekoosseis ja andmeandjate üleantavate andmete loetelu</w:t>
      </w:r>
      <w:r w:rsidR="009E3BD5" w:rsidRPr="00054C47">
        <w:rPr>
          <w:rFonts w:ascii="Times New Roman" w:hAnsi="Times New Roman" w:cs="Times New Roman"/>
          <w:sz w:val="24"/>
          <w:szCs w:val="24"/>
        </w:rPr>
        <w:t>“ §-s 1</w:t>
      </w:r>
      <w:r w:rsidR="009E3BD5" w:rsidRPr="00054C47">
        <w:rPr>
          <w:rFonts w:ascii="Times New Roman" w:hAnsi="Times New Roman" w:cs="Times New Roman"/>
          <w:sz w:val="24"/>
          <w:szCs w:val="24"/>
          <w:vertAlign w:val="superscript"/>
        </w:rPr>
        <w:t>1</w:t>
      </w:r>
      <w:r w:rsidR="009E3BD5" w:rsidRPr="00054C47">
        <w:rPr>
          <w:rFonts w:ascii="Times New Roman" w:hAnsi="Times New Roman" w:cs="Times New Roman"/>
          <w:sz w:val="24"/>
          <w:szCs w:val="24"/>
        </w:rPr>
        <w:t>.</w:t>
      </w:r>
      <w:r w:rsidR="001D0CBC" w:rsidRPr="00054C47">
        <w:rPr>
          <w:rFonts w:ascii="Times New Roman" w:hAnsi="Times New Roman" w:cs="Times New Roman"/>
          <w:sz w:val="24"/>
          <w:szCs w:val="24"/>
        </w:rPr>
        <w:t xml:space="preserve"> </w:t>
      </w:r>
      <w:r w:rsidR="009E3BD5" w:rsidRPr="00054C47">
        <w:rPr>
          <w:rFonts w:ascii="Times New Roman" w:hAnsi="Times New Roman" w:cs="Times New Roman"/>
          <w:sz w:val="24"/>
          <w:szCs w:val="24"/>
        </w:rPr>
        <w:t>Broneerimissüsteem võimaldab lihtsalt ja kiiresti broneerida abiellumise ja abielu lahutamise aega. Edaspidi tuleb perekonnaseisuametnikul märkida abiellumise ja abielu lahutamise aeg broneerimissüsteemis, mis võimaldab head ülevaadet näiteks, mis päevadel ja kellaaegadel on ajad juba broneeritud ja millised on veel vabad.</w:t>
      </w:r>
    </w:p>
    <w:p w14:paraId="4013F25A" w14:textId="77777777" w:rsidR="00511915" w:rsidRPr="00054C47" w:rsidRDefault="00511915" w:rsidP="002E6B2C">
      <w:pPr>
        <w:pStyle w:val="Vahedeta"/>
        <w:jc w:val="both"/>
        <w:rPr>
          <w:rFonts w:ascii="Times New Roman" w:hAnsi="Times New Roman" w:cs="Times New Roman"/>
          <w:sz w:val="24"/>
          <w:szCs w:val="24"/>
        </w:rPr>
      </w:pPr>
    </w:p>
    <w:p w14:paraId="332253E5" w14:textId="0CF64077" w:rsidR="00792AF7" w:rsidRPr="00054C47" w:rsidRDefault="000F3C7E" w:rsidP="002E6B2C">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3E3119" w:rsidRPr="00054C47">
        <w:rPr>
          <w:rFonts w:ascii="Times New Roman" w:hAnsi="Times New Roman" w:cs="Times New Roman"/>
          <w:b/>
          <w:bCs/>
          <w:sz w:val="24"/>
          <w:szCs w:val="24"/>
        </w:rPr>
        <w:t>17</w:t>
      </w:r>
      <w:r w:rsidR="003E3119"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tunnistatakse kehtetuks PKTS-i § 44 lõike 2 punkt 3, mille kohaselt </w:t>
      </w:r>
      <w:r w:rsidR="00792AF7" w:rsidRPr="00054C47">
        <w:rPr>
          <w:rFonts w:ascii="Times New Roman" w:hAnsi="Times New Roman" w:cs="Times New Roman"/>
          <w:sz w:val="24"/>
          <w:szCs w:val="24"/>
        </w:rPr>
        <w:t>tuleb abikaasadel abielu lahutamise avalduses muuhulgas ka märkida, mitmendat abielu lahutatakse.</w:t>
      </w:r>
    </w:p>
    <w:p w14:paraId="797BD38E" w14:textId="77777777" w:rsidR="00601129" w:rsidRPr="00054C47" w:rsidRDefault="00601129" w:rsidP="002E6B2C">
      <w:pPr>
        <w:pStyle w:val="Vahedeta"/>
        <w:jc w:val="both"/>
        <w:rPr>
          <w:rFonts w:ascii="Times New Roman" w:hAnsi="Times New Roman" w:cs="Times New Roman"/>
          <w:sz w:val="24"/>
          <w:szCs w:val="24"/>
        </w:rPr>
      </w:pPr>
    </w:p>
    <w:p w14:paraId="00B8BCAB" w14:textId="40262AA9" w:rsidR="002E6B2C" w:rsidRPr="00054C47" w:rsidRDefault="002E6B2C" w:rsidP="002E6B2C">
      <w:pPr>
        <w:pStyle w:val="Vahedeta"/>
        <w:jc w:val="both"/>
        <w:rPr>
          <w:rFonts w:ascii="Times New Roman" w:hAnsi="Times New Roman" w:cs="Times New Roman"/>
          <w:sz w:val="24"/>
          <w:szCs w:val="24"/>
        </w:rPr>
      </w:pPr>
      <w:r w:rsidRPr="00054C47">
        <w:rPr>
          <w:rFonts w:ascii="Times New Roman" w:hAnsi="Times New Roman" w:cs="Times New Roman"/>
          <w:sz w:val="24"/>
          <w:szCs w:val="24"/>
        </w:rPr>
        <w:t>Eelnõuga jäetakse see punkt PKTS-ist välja</w:t>
      </w:r>
      <w:r w:rsidR="00792AF7" w:rsidRPr="00054C47">
        <w:rPr>
          <w:rFonts w:ascii="Times New Roman" w:hAnsi="Times New Roman" w:cs="Times New Roman"/>
          <w:sz w:val="24"/>
          <w:szCs w:val="24"/>
        </w:rPr>
        <w:t xml:space="preserve">, </w:t>
      </w:r>
      <w:r w:rsidR="00081649" w:rsidRPr="00054C47">
        <w:rPr>
          <w:rFonts w:ascii="Times New Roman" w:hAnsi="Times New Roman" w:cs="Times New Roman"/>
          <w:sz w:val="24"/>
          <w:szCs w:val="24"/>
        </w:rPr>
        <w:t xml:space="preserve">sest ei ole üheselt mõistetav, kas küsimus </w:t>
      </w:r>
      <w:r w:rsidR="006F2CC0" w:rsidRPr="00054C47">
        <w:rPr>
          <w:rFonts w:ascii="Times New Roman" w:hAnsi="Times New Roman" w:cs="Times New Roman"/>
          <w:sz w:val="24"/>
          <w:szCs w:val="24"/>
        </w:rPr>
        <w:t xml:space="preserve">eeldab vastust, mitmes lahutusega lõppev abielu see inimese jaoks on, või mitmes lõppev abielu see üleüldse tema jaoks on (abielu võib lõppeda ka surmaga). </w:t>
      </w:r>
      <w:r w:rsidR="00081649" w:rsidRPr="00054C47">
        <w:rPr>
          <w:rFonts w:ascii="Times New Roman" w:hAnsi="Times New Roman" w:cs="Times New Roman"/>
          <w:sz w:val="24"/>
          <w:szCs w:val="24"/>
        </w:rPr>
        <w:t>Samas abielu lahutamise menetluses ei oma tähtsust, mitmes abielu läbi saab. Abielu lahutamisel on oluline</w:t>
      </w:r>
      <w:r w:rsidR="00792AF7" w:rsidRPr="00054C47">
        <w:rPr>
          <w:rFonts w:ascii="Times New Roman" w:hAnsi="Times New Roman" w:cs="Times New Roman"/>
          <w:sz w:val="24"/>
          <w:szCs w:val="24"/>
        </w:rPr>
        <w:t xml:space="preserve"> vaid see</w:t>
      </w:r>
      <w:r w:rsidR="00081649" w:rsidRPr="00054C47">
        <w:rPr>
          <w:rFonts w:ascii="Times New Roman" w:hAnsi="Times New Roman" w:cs="Times New Roman"/>
          <w:sz w:val="24"/>
          <w:szCs w:val="24"/>
        </w:rPr>
        <w:t xml:space="preserve">, et </w:t>
      </w:r>
      <w:proofErr w:type="spellStart"/>
      <w:r w:rsidR="00086E06" w:rsidRPr="00054C47">
        <w:rPr>
          <w:rFonts w:ascii="Times New Roman" w:hAnsi="Times New Roman" w:cs="Times New Roman"/>
          <w:sz w:val="24"/>
          <w:szCs w:val="24"/>
        </w:rPr>
        <w:t>RR-is</w:t>
      </w:r>
      <w:proofErr w:type="spellEnd"/>
      <w:r w:rsidR="00081649" w:rsidRPr="00054C47">
        <w:rPr>
          <w:rFonts w:ascii="Times New Roman" w:hAnsi="Times New Roman" w:cs="Times New Roman"/>
          <w:sz w:val="24"/>
          <w:szCs w:val="24"/>
        </w:rPr>
        <w:t xml:space="preserve"> oleks olemas lahutatava abielu dokument. Ka statistika jaoks ei võeta seda infot </w:t>
      </w:r>
      <w:proofErr w:type="spellStart"/>
      <w:r w:rsidR="00086E06" w:rsidRPr="00054C47">
        <w:rPr>
          <w:rFonts w:ascii="Times New Roman" w:hAnsi="Times New Roman" w:cs="Times New Roman"/>
          <w:sz w:val="24"/>
          <w:szCs w:val="24"/>
        </w:rPr>
        <w:t>RR-ist</w:t>
      </w:r>
      <w:proofErr w:type="spellEnd"/>
      <w:r w:rsidR="00081649" w:rsidRPr="00054C47">
        <w:rPr>
          <w:rFonts w:ascii="Times New Roman" w:hAnsi="Times New Roman" w:cs="Times New Roman"/>
          <w:sz w:val="24"/>
          <w:szCs w:val="24"/>
        </w:rPr>
        <w:t>.</w:t>
      </w:r>
    </w:p>
    <w:p w14:paraId="7E180BC0" w14:textId="77777777" w:rsidR="000F3C7E" w:rsidRPr="00054C47" w:rsidRDefault="000F3C7E" w:rsidP="00F01390">
      <w:pPr>
        <w:pStyle w:val="Vahedeta"/>
        <w:jc w:val="both"/>
        <w:rPr>
          <w:rFonts w:ascii="Times New Roman" w:hAnsi="Times New Roman" w:cs="Times New Roman"/>
          <w:sz w:val="24"/>
          <w:szCs w:val="24"/>
        </w:rPr>
      </w:pPr>
    </w:p>
    <w:p w14:paraId="1922C738" w14:textId="7B46DD83" w:rsidR="00312FED" w:rsidRPr="00054C47" w:rsidRDefault="00312FED" w:rsidP="00F01390">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F92716" w:rsidRPr="00054C47">
        <w:rPr>
          <w:rFonts w:ascii="Times New Roman" w:hAnsi="Times New Roman" w:cs="Times New Roman"/>
          <w:b/>
          <w:bCs/>
          <w:sz w:val="24"/>
          <w:szCs w:val="24"/>
        </w:rPr>
        <w:t>19</w:t>
      </w:r>
      <w:r w:rsidR="00F92716" w:rsidRPr="00054C47">
        <w:rPr>
          <w:rFonts w:ascii="Times New Roman" w:hAnsi="Times New Roman" w:cs="Times New Roman"/>
          <w:sz w:val="24"/>
          <w:szCs w:val="24"/>
        </w:rPr>
        <w:t xml:space="preserve"> </w:t>
      </w:r>
      <w:r w:rsidR="001C1A4A" w:rsidRPr="00054C47">
        <w:rPr>
          <w:rFonts w:ascii="Times New Roman" w:hAnsi="Times New Roman" w:cs="Times New Roman"/>
          <w:sz w:val="24"/>
          <w:szCs w:val="24"/>
        </w:rPr>
        <w:t>täiendatakse</w:t>
      </w:r>
      <w:r w:rsidRPr="00054C47">
        <w:rPr>
          <w:rFonts w:ascii="Times New Roman" w:hAnsi="Times New Roman" w:cs="Times New Roman"/>
          <w:sz w:val="24"/>
          <w:szCs w:val="24"/>
        </w:rPr>
        <w:t xml:space="preserve"> PKTS-i § 51 lõik</w:t>
      </w:r>
      <w:r w:rsidR="001C1A4A" w:rsidRPr="00054C47">
        <w:rPr>
          <w:rFonts w:ascii="Times New Roman" w:hAnsi="Times New Roman" w:cs="Times New Roman"/>
          <w:sz w:val="24"/>
          <w:szCs w:val="24"/>
        </w:rPr>
        <w:t>ega</w:t>
      </w:r>
      <w:r w:rsidRPr="00054C47">
        <w:rPr>
          <w:rFonts w:ascii="Times New Roman" w:hAnsi="Times New Roman" w:cs="Times New Roman"/>
          <w:sz w:val="24"/>
          <w:szCs w:val="24"/>
        </w:rPr>
        <w:t xml:space="preserve"> 1</w:t>
      </w:r>
      <w:r w:rsidR="001C1A4A" w:rsidRPr="00054C47">
        <w:rPr>
          <w:rFonts w:ascii="Times New Roman" w:hAnsi="Times New Roman" w:cs="Times New Roman"/>
          <w:sz w:val="24"/>
          <w:szCs w:val="24"/>
          <w:vertAlign w:val="superscript"/>
        </w:rPr>
        <w:t>2</w:t>
      </w:r>
      <w:r w:rsidR="001C1A4A" w:rsidRPr="00054C47">
        <w:rPr>
          <w:rFonts w:ascii="Times New Roman" w:hAnsi="Times New Roman" w:cs="Times New Roman"/>
          <w:sz w:val="24"/>
          <w:szCs w:val="24"/>
        </w:rPr>
        <w:t>. K</w:t>
      </w:r>
      <w:r w:rsidRPr="00054C47">
        <w:rPr>
          <w:rFonts w:ascii="Times New Roman" w:hAnsi="Times New Roman" w:cs="Times New Roman"/>
          <w:sz w:val="24"/>
          <w:szCs w:val="24"/>
        </w:rPr>
        <w:t>ehtiva PKTS-i § 51 lõike 1</w:t>
      </w:r>
      <w:r w:rsidRPr="00054C47">
        <w:rPr>
          <w:rFonts w:ascii="Times New Roman" w:hAnsi="Times New Roman" w:cs="Times New Roman"/>
          <w:sz w:val="24"/>
          <w:szCs w:val="24"/>
          <w:vertAlign w:val="superscript"/>
        </w:rPr>
        <w:t>1</w:t>
      </w:r>
      <w:r w:rsidRPr="00054C47">
        <w:rPr>
          <w:rFonts w:ascii="Times New Roman" w:hAnsi="Times New Roman" w:cs="Times New Roman"/>
          <w:sz w:val="24"/>
          <w:szCs w:val="24"/>
        </w:rPr>
        <w:t xml:space="preserve"> kohaselt kui välisriigi perekonnaseisudokumendil olevad andmed muudavad Eesti perekonnaseisutoimingu alusel </w:t>
      </w:r>
      <w:proofErr w:type="spellStart"/>
      <w:r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kantud andmeid või tegemist on isiku surmaandmetega, </w:t>
      </w:r>
      <w:r w:rsidRPr="00054C47">
        <w:rPr>
          <w:rFonts w:ascii="Times New Roman" w:hAnsi="Times New Roman" w:cs="Times New Roman"/>
          <w:sz w:val="24"/>
          <w:szCs w:val="24"/>
        </w:rPr>
        <w:lastRenderedPageBreak/>
        <w:t xml:space="preserve">kantakse andmed sellelt dokumendilt </w:t>
      </w:r>
      <w:proofErr w:type="spellStart"/>
      <w:r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ka muudel juhtudel, kui on nimetatud PKTS-i § 51 lõikes 1.</w:t>
      </w:r>
    </w:p>
    <w:p w14:paraId="6DF5D63A" w14:textId="77777777" w:rsidR="00312FED" w:rsidRPr="00054C47" w:rsidRDefault="00312FED" w:rsidP="00F01390">
      <w:pPr>
        <w:pStyle w:val="Vahedeta"/>
        <w:jc w:val="both"/>
        <w:rPr>
          <w:rFonts w:ascii="Times New Roman" w:hAnsi="Times New Roman" w:cs="Times New Roman"/>
          <w:sz w:val="24"/>
          <w:szCs w:val="24"/>
        </w:rPr>
      </w:pPr>
    </w:p>
    <w:p w14:paraId="65C063A5" w14:textId="1C5EB0D2" w:rsidR="00312FED" w:rsidRPr="00054C47" w:rsidRDefault="00312FED" w:rsidP="00F01390">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Seega praegu kuuluvad muutmisele </w:t>
      </w:r>
      <w:proofErr w:type="spellStart"/>
      <w:r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mittesubjektide andmed vaid siis, kui muudetakse Eesti peresündmuse andmeid </w:t>
      </w:r>
      <w:r w:rsidR="00187EA1" w:rsidRPr="00054C47">
        <w:rPr>
          <w:rFonts w:ascii="Times New Roman" w:hAnsi="Times New Roman" w:cs="Times New Roman"/>
          <w:sz w:val="24"/>
          <w:szCs w:val="24"/>
        </w:rPr>
        <w:t xml:space="preserve">või </w:t>
      </w:r>
      <w:r w:rsidRPr="00054C47">
        <w:rPr>
          <w:rFonts w:ascii="Times New Roman" w:hAnsi="Times New Roman" w:cs="Times New Roman"/>
          <w:sz w:val="24"/>
          <w:szCs w:val="24"/>
        </w:rPr>
        <w:t xml:space="preserve">kui Eestis </w:t>
      </w:r>
      <w:r w:rsidR="00EB0180" w:rsidRPr="00054C47">
        <w:rPr>
          <w:rFonts w:ascii="Times New Roman" w:hAnsi="Times New Roman" w:cs="Times New Roman"/>
          <w:sz w:val="24"/>
          <w:szCs w:val="24"/>
        </w:rPr>
        <w:t xml:space="preserve">registreeritakse isiku suhtes </w:t>
      </w:r>
      <w:r w:rsidRPr="00054C47">
        <w:rPr>
          <w:rFonts w:ascii="Times New Roman" w:hAnsi="Times New Roman" w:cs="Times New Roman"/>
          <w:sz w:val="24"/>
          <w:szCs w:val="24"/>
        </w:rPr>
        <w:t>perekonnasündmus</w:t>
      </w:r>
      <w:r w:rsidR="00EB0180"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sh surm. Selleks, et oleks võimalik </w:t>
      </w:r>
      <w:proofErr w:type="spellStart"/>
      <w:r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mittesubjektidel ka ilma Eesti perekonnasündmuse </w:t>
      </w:r>
      <w:r w:rsidR="00CC43DC" w:rsidRPr="00054C47">
        <w:rPr>
          <w:rFonts w:ascii="Times New Roman" w:hAnsi="Times New Roman" w:cs="Times New Roman"/>
          <w:sz w:val="24"/>
          <w:szCs w:val="24"/>
        </w:rPr>
        <w:t>menetluseta</w:t>
      </w:r>
      <w:r w:rsidRPr="00054C47">
        <w:rPr>
          <w:rFonts w:ascii="Times New Roman" w:hAnsi="Times New Roman" w:cs="Times New Roman"/>
          <w:sz w:val="24"/>
          <w:szCs w:val="24"/>
        </w:rPr>
        <w:t xml:space="preserve"> andmeid </w:t>
      </w:r>
      <w:proofErr w:type="spellStart"/>
      <w:r w:rsidRPr="00054C47">
        <w:rPr>
          <w:rFonts w:ascii="Times New Roman" w:hAnsi="Times New Roman" w:cs="Times New Roman"/>
          <w:sz w:val="24"/>
          <w:szCs w:val="24"/>
        </w:rPr>
        <w:t>RR-is</w:t>
      </w:r>
      <w:proofErr w:type="spellEnd"/>
      <w:r w:rsidRPr="00054C47">
        <w:rPr>
          <w:rFonts w:ascii="Times New Roman" w:hAnsi="Times New Roman" w:cs="Times New Roman"/>
          <w:sz w:val="24"/>
          <w:szCs w:val="24"/>
        </w:rPr>
        <w:t xml:space="preserve"> muuta, tuleb PKTS-i </w:t>
      </w:r>
      <w:r w:rsidR="00D92795" w:rsidRPr="00054C47">
        <w:rPr>
          <w:rFonts w:ascii="Times New Roman" w:hAnsi="Times New Roman" w:cs="Times New Roman"/>
          <w:sz w:val="24"/>
          <w:szCs w:val="24"/>
        </w:rPr>
        <w:t>täiendada</w:t>
      </w:r>
      <w:r w:rsidR="00A468B4" w:rsidRPr="00054C47">
        <w:rPr>
          <w:rFonts w:ascii="Times New Roman" w:hAnsi="Times New Roman" w:cs="Times New Roman"/>
          <w:sz w:val="24"/>
          <w:szCs w:val="24"/>
        </w:rPr>
        <w:t xml:space="preserve"> ja </w:t>
      </w:r>
      <w:r w:rsidRPr="00054C47">
        <w:rPr>
          <w:rFonts w:ascii="Times New Roman" w:hAnsi="Times New Roman" w:cs="Times New Roman"/>
          <w:sz w:val="24"/>
          <w:szCs w:val="24"/>
        </w:rPr>
        <w:t xml:space="preserve">laiendada </w:t>
      </w:r>
      <w:r w:rsidR="00D92795" w:rsidRPr="00054C47">
        <w:rPr>
          <w:rFonts w:ascii="Times New Roman" w:hAnsi="Times New Roman" w:cs="Times New Roman"/>
          <w:sz w:val="24"/>
          <w:szCs w:val="24"/>
        </w:rPr>
        <w:t>PKTS-i § 51</w:t>
      </w:r>
      <w:r w:rsidRPr="00054C47">
        <w:rPr>
          <w:rFonts w:ascii="Times New Roman" w:hAnsi="Times New Roman" w:cs="Times New Roman"/>
          <w:sz w:val="24"/>
          <w:szCs w:val="24"/>
        </w:rPr>
        <w:t xml:space="preserve"> kohaldamisvõimalusi, näiteks võimaldaks see muuta e-residentide andmeid.</w:t>
      </w:r>
      <w:r w:rsidR="00277576" w:rsidRPr="00054C47">
        <w:rPr>
          <w:rFonts w:ascii="Times New Roman" w:hAnsi="Times New Roman" w:cs="Times New Roman"/>
          <w:sz w:val="24"/>
          <w:szCs w:val="24"/>
        </w:rPr>
        <w:t xml:space="preserve"> </w:t>
      </w:r>
      <w:r w:rsidR="00C76214" w:rsidRPr="00054C47">
        <w:rPr>
          <w:rFonts w:ascii="Times New Roman" w:hAnsi="Times New Roman" w:cs="Times New Roman"/>
          <w:sz w:val="24"/>
          <w:szCs w:val="24"/>
        </w:rPr>
        <w:t>E-</w:t>
      </w:r>
      <w:r w:rsidR="005872A9" w:rsidRPr="00054C47">
        <w:rPr>
          <w:rFonts w:ascii="Times New Roman" w:hAnsi="Times New Roman" w:cs="Times New Roman"/>
          <w:sz w:val="24"/>
          <w:szCs w:val="24"/>
        </w:rPr>
        <w:t> </w:t>
      </w:r>
      <w:r w:rsidR="00C76214" w:rsidRPr="00054C47">
        <w:rPr>
          <w:rFonts w:ascii="Times New Roman" w:hAnsi="Times New Roman" w:cs="Times New Roman"/>
          <w:sz w:val="24"/>
          <w:szCs w:val="24"/>
        </w:rPr>
        <w:t xml:space="preserve">residendil puudub </w:t>
      </w:r>
      <w:proofErr w:type="spellStart"/>
      <w:r w:rsidR="00C76214" w:rsidRPr="00054C47">
        <w:rPr>
          <w:rFonts w:ascii="Times New Roman" w:hAnsi="Times New Roman" w:cs="Times New Roman"/>
          <w:sz w:val="24"/>
          <w:szCs w:val="24"/>
        </w:rPr>
        <w:t>RR-s</w:t>
      </w:r>
      <w:proofErr w:type="spellEnd"/>
      <w:r w:rsidR="00C76214" w:rsidRPr="00054C47">
        <w:rPr>
          <w:rFonts w:ascii="Times New Roman" w:hAnsi="Times New Roman" w:cs="Times New Roman"/>
          <w:sz w:val="24"/>
          <w:szCs w:val="24"/>
        </w:rPr>
        <w:t xml:space="preserve"> perekonnasündmus ja üldjuhul saab ta oma andmeid muuta seoses uue digi-ID taotlusega</w:t>
      </w:r>
      <w:r w:rsidR="00A468B4" w:rsidRPr="00054C47">
        <w:rPr>
          <w:rFonts w:ascii="Times New Roman" w:hAnsi="Times New Roman" w:cs="Times New Roman"/>
          <w:sz w:val="24"/>
          <w:szCs w:val="24"/>
        </w:rPr>
        <w:t>,</w:t>
      </w:r>
      <w:r w:rsidR="00C76214" w:rsidRPr="00054C47">
        <w:rPr>
          <w:rFonts w:ascii="Times New Roman" w:hAnsi="Times New Roman" w:cs="Times New Roman"/>
          <w:sz w:val="24"/>
          <w:szCs w:val="24"/>
        </w:rPr>
        <w:t xml:space="preserve"> kuid vahel tuleb ette olukordi, kus isiku andmed (nimi</w:t>
      </w:r>
      <w:r w:rsidR="004830DA" w:rsidRPr="00054C47">
        <w:rPr>
          <w:rFonts w:ascii="Times New Roman" w:hAnsi="Times New Roman" w:cs="Times New Roman"/>
          <w:sz w:val="24"/>
          <w:szCs w:val="24"/>
        </w:rPr>
        <w:t>, sooandmete muutmine</w:t>
      </w:r>
      <w:r w:rsidR="00C76214" w:rsidRPr="00054C47">
        <w:rPr>
          <w:rFonts w:ascii="Times New Roman" w:hAnsi="Times New Roman" w:cs="Times New Roman"/>
          <w:sz w:val="24"/>
          <w:szCs w:val="24"/>
        </w:rPr>
        <w:t xml:space="preserve">) tuleks korrastada enne uue digi-ID </w:t>
      </w:r>
      <w:r w:rsidR="00CA0A09" w:rsidRPr="00054C47">
        <w:rPr>
          <w:rFonts w:ascii="Times New Roman" w:hAnsi="Times New Roman" w:cs="Times New Roman"/>
          <w:sz w:val="24"/>
          <w:szCs w:val="24"/>
        </w:rPr>
        <w:t>väljaandmist</w:t>
      </w:r>
      <w:r w:rsidR="00C76214" w:rsidRPr="00054C47">
        <w:rPr>
          <w:rFonts w:ascii="Times New Roman" w:hAnsi="Times New Roman" w:cs="Times New Roman"/>
          <w:sz w:val="24"/>
          <w:szCs w:val="24"/>
        </w:rPr>
        <w:t>. Täna ei ole perekonnaseisuametnikul võimalik sellise isiku andmeid seadusest tulenevalt muuta. Samuti võib selline andmete muutmise vajadus ette tulla näiteks Sotsiaalkindlustusametil seoses pen</w:t>
      </w:r>
      <w:r w:rsidR="004830DA" w:rsidRPr="00054C47">
        <w:rPr>
          <w:rFonts w:ascii="Times New Roman" w:hAnsi="Times New Roman" w:cs="Times New Roman"/>
          <w:sz w:val="24"/>
          <w:szCs w:val="24"/>
        </w:rPr>
        <w:t>sioni või muu toetuse</w:t>
      </w:r>
      <w:r w:rsidR="00C76214" w:rsidRPr="00054C47">
        <w:rPr>
          <w:rFonts w:ascii="Times New Roman" w:hAnsi="Times New Roman" w:cs="Times New Roman"/>
          <w:sz w:val="24"/>
          <w:szCs w:val="24"/>
        </w:rPr>
        <w:t xml:space="preserve"> maksmisega. </w:t>
      </w:r>
      <w:r w:rsidR="00277576" w:rsidRPr="00054C47">
        <w:rPr>
          <w:rFonts w:ascii="Times New Roman" w:hAnsi="Times New Roman" w:cs="Times New Roman"/>
          <w:sz w:val="24"/>
          <w:szCs w:val="24"/>
        </w:rPr>
        <w:t>Muudatuse kohaselt kui PKTS-i § 50</w:t>
      </w:r>
      <w:r w:rsidR="00187EA1" w:rsidRPr="00054C47">
        <w:rPr>
          <w:rFonts w:ascii="Times New Roman" w:hAnsi="Times New Roman" w:cs="Times New Roman"/>
          <w:sz w:val="24"/>
          <w:szCs w:val="24"/>
        </w:rPr>
        <w:t xml:space="preserve"> lõikes 1</w:t>
      </w:r>
      <w:r w:rsidR="00277576" w:rsidRPr="00054C47">
        <w:rPr>
          <w:rFonts w:ascii="Times New Roman" w:hAnsi="Times New Roman" w:cs="Times New Roman"/>
          <w:sz w:val="24"/>
          <w:szCs w:val="24"/>
        </w:rPr>
        <w:t xml:space="preserve"> ja </w:t>
      </w:r>
      <w:r w:rsidR="00187EA1" w:rsidRPr="00054C47">
        <w:rPr>
          <w:rFonts w:ascii="Times New Roman" w:hAnsi="Times New Roman" w:cs="Times New Roman"/>
          <w:sz w:val="24"/>
          <w:szCs w:val="24"/>
        </w:rPr>
        <w:t xml:space="preserve">§ </w:t>
      </w:r>
      <w:r w:rsidR="00277576" w:rsidRPr="00054C47">
        <w:rPr>
          <w:rFonts w:ascii="Times New Roman" w:hAnsi="Times New Roman" w:cs="Times New Roman"/>
          <w:sz w:val="24"/>
          <w:szCs w:val="24"/>
        </w:rPr>
        <w:t>51 lõigetes 1 ja 1</w:t>
      </w:r>
      <w:r w:rsidR="00277576" w:rsidRPr="00054C47">
        <w:rPr>
          <w:rFonts w:ascii="Times New Roman" w:hAnsi="Times New Roman" w:cs="Times New Roman"/>
          <w:sz w:val="24"/>
          <w:szCs w:val="24"/>
          <w:vertAlign w:val="superscript"/>
        </w:rPr>
        <w:t>1</w:t>
      </w:r>
      <w:r w:rsidR="00277576" w:rsidRPr="00054C47">
        <w:rPr>
          <w:rFonts w:ascii="Times New Roman" w:hAnsi="Times New Roman" w:cs="Times New Roman"/>
          <w:sz w:val="24"/>
          <w:szCs w:val="24"/>
        </w:rPr>
        <w:t xml:space="preserve"> nimetamata isik, kelle andmed on kantud </w:t>
      </w:r>
      <w:proofErr w:type="spellStart"/>
      <w:r w:rsidR="00277576" w:rsidRPr="00054C47">
        <w:rPr>
          <w:rFonts w:ascii="Times New Roman" w:hAnsi="Times New Roman" w:cs="Times New Roman"/>
          <w:sz w:val="24"/>
          <w:szCs w:val="24"/>
        </w:rPr>
        <w:t>RR-i</w:t>
      </w:r>
      <w:proofErr w:type="spellEnd"/>
      <w:r w:rsidR="00277576" w:rsidRPr="00054C47">
        <w:rPr>
          <w:rFonts w:ascii="Times New Roman" w:hAnsi="Times New Roman" w:cs="Times New Roman"/>
          <w:sz w:val="24"/>
          <w:szCs w:val="24"/>
        </w:rPr>
        <w:t>, esitab Eesti ametiasutusele välisriigi perekonnasündmuse dokumendi, mi</w:t>
      </w:r>
      <w:r w:rsidR="00A468B4" w:rsidRPr="00054C47">
        <w:rPr>
          <w:rFonts w:ascii="Times New Roman" w:hAnsi="Times New Roman" w:cs="Times New Roman"/>
          <w:sz w:val="24"/>
          <w:szCs w:val="24"/>
        </w:rPr>
        <w:t>lle andmed erinevad</w:t>
      </w:r>
      <w:r w:rsidR="00277576" w:rsidRPr="00054C47">
        <w:rPr>
          <w:rFonts w:ascii="Times New Roman" w:hAnsi="Times New Roman" w:cs="Times New Roman"/>
          <w:sz w:val="24"/>
          <w:szCs w:val="24"/>
        </w:rPr>
        <w:t xml:space="preserve"> isiku andme</w:t>
      </w:r>
      <w:r w:rsidR="00A468B4" w:rsidRPr="00054C47">
        <w:rPr>
          <w:rFonts w:ascii="Times New Roman" w:hAnsi="Times New Roman" w:cs="Times New Roman"/>
          <w:sz w:val="24"/>
          <w:szCs w:val="24"/>
        </w:rPr>
        <w:t>test</w:t>
      </w:r>
      <w:r w:rsidR="00277576" w:rsidRPr="00054C47">
        <w:rPr>
          <w:rFonts w:ascii="Times New Roman" w:hAnsi="Times New Roman" w:cs="Times New Roman"/>
          <w:sz w:val="24"/>
          <w:szCs w:val="24"/>
        </w:rPr>
        <w:t xml:space="preserve"> </w:t>
      </w:r>
      <w:proofErr w:type="spellStart"/>
      <w:r w:rsidR="00277576" w:rsidRPr="00054C47">
        <w:rPr>
          <w:rFonts w:ascii="Times New Roman" w:hAnsi="Times New Roman" w:cs="Times New Roman"/>
          <w:sz w:val="24"/>
          <w:szCs w:val="24"/>
        </w:rPr>
        <w:t>RR-is</w:t>
      </w:r>
      <w:proofErr w:type="spellEnd"/>
      <w:r w:rsidR="00277576" w:rsidRPr="00054C47">
        <w:rPr>
          <w:rFonts w:ascii="Times New Roman" w:hAnsi="Times New Roman" w:cs="Times New Roman"/>
          <w:sz w:val="24"/>
          <w:szCs w:val="24"/>
        </w:rPr>
        <w:t xml:space="preserve">, edastab ametiasutus dokumendi perekonnaseisuasutusele. Perekonnaseisuametnik otsustab, kas muuta välisriigi perekonnasündmuse dokumendi alusel isiku andmeid </w:t>
      </w:r>
      <w:proofErr w:type="spellStart"/>
      <w:r w:rsidR="00277576" w:rsidRPr="00054C47">
        <w:rPr>
          <w:rFonts w:ascii="Times New Roman" w:hAnsi="Times New Roman" w:cs="Times New Roman"/>
          <w:sz w:val="24"/>
          <w:szCs w:val="24"/>
        </w:rPr>
        <w:t>RR-is</w:t>
      </w:r>
      <w:proofErr w:type="spellEnd"/>
      <w:r w:rsidR="00277576" w:rsidRPr="00054C47">
        <w:rPr>
          <w:rFonts w:ascii="Times New Roman" w:hAnsi="Times New Roman" w:cs="Times New Roman"/>
          <w:sz w:val="24"/>
          <w:szCs w:val="24"/>
        </w:rPr>
        <w:t>.</w:t>
      </w:r>
    </w:p>
    <w:p w14:paraId="0CC7EACD" w14:textId="77777777" w:rsidR="006F40F6" w:rsidRPr="00054C47" w:rsidRDefault="006F40F6" w:rsidP="00F01390">
      <w:pPr>
        <w:pStyle w:val="Vahedeta"/>
        <w:jc w:val="both"/>
        <w:rPr>
          <w:rFonts w:ascii="Times New Roman" w:hAnsi="Times New Roman" w:cs="Times New Roman"/>
          <w:sz w:val="24"/>
          <w:szCs w:val="24"/>
        </w:rPr>
      </w:pPr>
    </w:p>
    <w:p w14:paraId="7DB23C81" w14:textId="77B22042" w:rsidR="00952632" w:rsidRPr="00054C47" w:rsidRDefault="00952632" w:rsidP="00F01390">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Sättega </w:t>
      </w:r>
      <w:r w:rsidR="00187EA1" w:rsidRPr="00054C47">
        <w:rPr>
          <w:rFonts w:ascii="Times New Roman" w:hAnsi="Times New Roman" w:cs="Times New Roman"/>
          <w:sz w:val="24"/>
          <w:szCs w:val="24"/>
        </w:rPr>
        <w:t xml:space="preserve">on </w:t>
      </w:r>
      <w:r w:rsidRPr="00054C47">
        <w:rPr>
          <w:rFonts w:ascii="Times New Roman" w:hAnsi="Times New Roman" w:cs="Times New Roman"/>
          <w:sz w:val="24"/>
          <w:szCs w:val="24"/>
        </w:rPr>
        <w:t>antud perekonnaseisua</w:t>
      </w:r>
      <w:r w:rsidR="002C6522" w:rsidRPr="00054C47">
        <w:rPr>
          <w:rFonts w:ascii="Times New Roman" w:hAnsi="Times New Roman" w:cs="Times New Roman"/>
          <w:sz w:val="24"/>
          <w:szCs w:val="24"/>
        </w:rPr>
        <w:t>metnikule</w:t>
      </w:r>
      <w:r w:rsidRPr="00054C47">
        <w:rPr>
          <w:rFonts w:ascii="Times New Roman" w:hAnsi="Times New Roman" w:cs="Times New Roman"/>
          <w:sz w:val="24"/>
          <w:szCs w:val="24"/>
        </w:rPr>
        <w:t xml:space="preserve"> kaalutlusõigus, mille alusel saab perekonnaseisuasutus siiski kaaluda, kas andmete muutmine on põhjendatud või mitte.</w:t>
      </w:r>
    </w:p>
    <w:p w14:paraId="2DD19112" w14:textId="77777777" w:rsidR="00312FED" w:rsidRPr="00054C47" w:rsidRDefault="00312FED" w:rsidP="00F01390">
      <w:pPr>
        <w:pStyle w:val="Vahedeta"/>
        <w:jc w:val="both"/>
        <w:rPr>
          <w:rFonts w:ascii="Times New Roman" w:hAnsi="Times New Roman" w:cs="Times New Roman"/>
          <w:sz w:val="24"/>
          <w:szCs w:val="24"/>
        </w:rPr>
      </w:pPr>
    </w:p>
    <w:p w14:paraId="4FA8098E" w14:textId="2E79BFA8" w:rsidR="00B436C9" w:rsidRPr="00054C47" w:rsidRDefault="00B436C9" w:rsidP="00F01390">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1 punktiga </w:t>
      </w:r>
      <w:r w:rsidR="00F92716" w:rsidRPr="00054C47">
        <w:rPr>
          <w:rFonts w:ascii="Times New Roman" w:hAnsi="Times New Roman" w:cs="Times New Roman"/>
          <w:b/>
          <w:bCs/>
          <w:sz w:val="24"/>
          <w:szCs w:val="24"/>
        </w:rPr>
        <w:t>20</w:t>
      </w:r>
      <w:r w:rsidR="00F92716"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asendatakse PKTS-i § 52 lõikes 1 sõnad „linna- ja vallavalitsuse“ sõnadega „maakonnakeskuse kohaliku omavalitsuse üksuse“, sest perekonnaseisutoiminguid teevad edaspidi vaid MK </w:t>
      </w:r>
      <w:proofErr w:type="spellStart"/>
      <w:r w:rsidRPr="00054C47">
        <w:rPr>
          <w:rFonts w:ascii="Times New Roman" w:hAnsi="Times New Roman" w:cs="Times New Roman"/>
          <w:sz w:val="24"/>
          <w:szCs w:val="24"/>
        </w:rPr>
        <w:t>KOV-id</w:t>
      </w:r>
      <w:proofErr w:type="spellEnd"/>
      <w:r w:rsidR="0075661A" w:rsidRPr="00054C47">
        <w:rPr>
          <w:rFonts w:ascii="Times New Roman" w:hAnsi="Times New Roman" w:cs="Times New Roman"/>
          <w:sz w:val="24"/>
          <w:szCs w:val="24"/>
        </w:rPr>
        <w:t xml:space="preserve"> ning</w:t>
      </w:r>
      <w:r w:rsidR="00CA65B0" w:rsidRPr="00054C47">
        <w:rPr>
          <w:rFonts w:ascii="Times New Roman" w:hAnsi="Times New Roman" w:cs="Times New Roman"/>
          <w:sz w:val="24"/>
          <w:szCs w:val="24"/>
        </w:rPr>
        <w:t xml:space="preserve"> </w:t>
      </w:r>
      <w:r w:rsidR="0075661A" w:rsidRPr="00054C47">
        <w:rPr>
          <w:rFonts w:ascii="Times New Roman" w:hAnsi="Times New Roman" w:cs="Times New Roman"/>
          <w:sz w:val="24"/>
          <w:szCs w:val="24"/>
        </w:rPr>
        <w:t xml:space="preserve">eelnõu kohaselt ei ole </w:t>
      </w:r>
      <w:r w:rsidRPr="00054C47">
        <w:rPr>
          <w:rFonts w:ascii="Times New Roman" w:hAnsi="Times New Roman" w:cs="Times New Roman"/>
          <w:sz w:val="24"/>
          <w:szCs w:val="24"/>
        </w:rPr>
        <w:t xml:space="preserve">kõikidel </w:t>
      </w:r>
      <w:proofErr w:type="spellStart"/>
      <w:r w:rsidRPr="00054C47">
        <w:rPr>
          <w:rFonts w:ascii="Times New Roman" w:hAnsi="Times New Roman" w:cs="Times New Roman"/>
          <w:sz w:val="24"/>
          <w:szCs w:val="24"/>
        </w:rPr>
        <w:t>KOV-idel</w:t>
      </w:r>
      <w:proofErr w:type="spellEnd"/>
      <w:r w:rsidRPr="00054C47">
        <w:rPr>
          <w:rFonts w:ascii="Times New Roman" w:hAnsi="Times New Roman" w:cs="Times New Roman"/>
          <w:sz w:val="24"/>
          <w:szCs w:val="24"/>
        </w:rPr>
        <w:t xml:space="preserve"> enam pädevust sündi registreerida. Ka sünni registreerimise pädevus liigub vaid MK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pädevuseks. Seega on korrektne sättes öelda, et haldusjärelevalvet MK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ning vaimuliku poolt käesoleva seaduse ning teiste perekonnaseisutoimingutega seotud õigusaktide järgimise ja tegevuse otstarbekuse üle teostab Siseministeerium.</w:t>
      </w:r>
    </w:p>
    <w:p w14:paraId="5975C454" w14:textId="77777777" w:rsidR="00B436C9" w:rsidRPr="00054C47" w:rsidRDefault="00B436C9" w:rsidP="00F01390">
      <w:pPr>
        <w:pStyle w:val="Vahedeta"/>
        <w:jc w:val="both"/>
        <w:rPr>
          <w:rFonts w:ascii="Times New Roman" w:hAnsi="Times New Roman" w:cs="Times New Roman"/>
          <w:sz w:val="24"/>
          <w:szCs w:val="24"/>
        </w:rPr>
      </w:pPr>
    </w:p>
    <w:p w14:paraId="605857B3" w14:textId="643C96FD" w:rsidR="001845D5" w:rsidRDefault="001845D5" w:rsidP="00F01390">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3.2 RRS-i muutmine</w:t>
      </w:r>
    </w:p>
    <w:p w14:paraId="6CD2781D" w14:textId="77777777" w:rsidR="003E7B1F" w:rsidRPr="003E7B1F" w:rsidRDefault="003E7B1F" w:rsidP="00F01390">
      <w:pPr>
        <w:pStyle w:val="Vahedeta"/>
        <w:jc w:val="both"/>
        <w:rPr>
          <w:rFonts w:ascii="Times New Roman" w:hAnsi="Times New Roman" w:cs="Times New Roman"/>
          <w:sz w:val="24"/>
          <w:szCs w:val="24"/>
        </w:rPr>
      </w:pPr>
    </w:p>
    <w:p w14:paraId="1D39D3ED" w14:textId="2BF34E44" w:rsidR="00240A23" w:rsidRPr="00054C47" w:rsidRDefault="00603A26" w:rsidP="00FB6F02">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Eelnõu § 2 punkti</w:t>
      </w:r>
      <w:r w:rsidR="002A5D4E" w:rsidRPr="00054C47">
        <w:rPr>
          <w:rFonts w:ascii="Times New Roman" w:hAnsi="Times New Roman" w:cs="Times New Roman"/>
          <w:b/>
          <w:bCs/>
          <w:sz w:val="24"/>
          <w:szCs w:val="24"/>
        </w:rPr>
        <w:t>de</w:t>
      </w:r>
      <w:r w:rsidRPr="00054C47">
        <w:rPr>
          <w:rFonts w:ascii="Times New Roman" w:hAnsi="Times New Roman" w:cs="Times New Roman"/>
          <w:b/>
          <w:bCs/>
          <w:sz w:val="24"/>
          <w:szCs w:val="24"/>
        </w:rPr>
        <w:t>ga 1</w:t>
      </w:r>
      <w:r w:rsidR="004B2C26" w:rsidRPr="00054C47">
        <w:rPr>
          <w:rFonts w:ascii="Times New Roman" w:hAnsi="Times New Roman" w:cs="Times New Roman"/>
          <w:b/>
          <w:bCs/>
          <w:sz w:val="24"/>
          <w:szCs w:val="24"/>
        </w:rPr>
        <w:t>, 2, 10</w:t>
      </w:r>
      <w:r w:rsidR="00995D18" w:rsidRPr="00054C47">
        <w:rPr>
          <w:rFonts w:ascii="Times New Roman" w:hAnsi="Times New Roman" w:cs="Times New Roman"/>
          <w:b/>
          <w:bCs/>
          <w:sz w:val="24"/>
          <w:szCs w:val="24"/>
        </w:rPr>
        <w:t xml:space="preserve"> ja 2</w:t>
      </w:r>
      <w:r w:rsidR="00A06BDF">
        <w:rPr>
          <w:rFonts w:ascii="Times New Roman" w:hAnsi="Times New Roman" w:cs="Times New Roman"/>
          <w:b/>
          <w:bCs/>
          <w:sz w:val="24"/>
          <w:szCs w:val="24"/>
        </w:rPr>
        <w:t>4</w:t>
      </w:r>
      <w:r w:rsidRPr="00054C47">
        <w:rPr>
          <w:rFonts w:ascii="Times New Roman" w:hAnsi="Times New Roman" w:cs="Times New Roman"/>
          <w:sz w:val="24"/>
          <w:szCs w:val="24"/>
        </w:rPr>
        <w:t xml:space="preserve"> </w:t>
      </w:r>
      <w:r w:rsidR="004B2C26" w:rsidRPr="00054C47">
        <w:rPr>
          <w:rFonts w:ascii="Times New Roman" w:hAnsi="Times New Roman" w:cs="Times New Roman"/>
          <w:sz w:val="24"/>
          <w:szCs w:val="24"/>
        </w:rPr>
        <w:t xml:space="preserve">tehakse muudatusi </w:t>
      </w:r>
      <w:r w:rsidRPr="00054C47">
        <w:rPr>
          <w:rFonts w:ascii="Times New Roman" w:hAnsi="Times New Roman" w:cs="Times New Roman"/>
          <w:sz w:val="24"/>
          <w:szCs w:val="24"/>
        </w:rPr>
        <w:t xml:space="preserve">RRS-i </w:t>
      </w:r>
      <w:r w:rsidR="00F26004" w:rsidRPr="00054C47">
        <w:rPr>
          <w:rFonts w:ascii="Times New Roman" w:hAnsi="Times New Roman" w:cs="Times New Roman"/>
          <w:sz w:val="24"/>
          <w:szCs w:val="24"/>
        </w:rPr>
        <w:t>§ 5 punkti</w:t>
      </w:r>
      <w:r w:rsidR="004B2C26" w:rsidRPr="00054C47">
        <w:rPr>
          <w:rFonts w:ascii="Times New Roman" w:hAnsi="Times New Roman" w:cs="Times New Roman"/>
          <w:sz w:val="24"/>
          <w:szCs w:val="24"/>
        </w:rPr>
        <w:t>des 2 ja</w:t>
      </w:r>
      <w:r w:rsidR="00F26004" w:rsidRPr="00054C47">
        <w:rPr>
          <w:rFonts w:ascii="Times New Roman" w:hAnsi="Times New Roman" w:cs="Times New Roman"/>
          <w:sz w:val="24"/>
          <w:szCs w:val="24"/>
        </w:rPr>
        <w:t xml:space="preserve"> 5</w:t>
      </w:r>
      <w:r w:rsidR="004B2C26" w:rsidRPr="00054C47">
        <w:rPr>
          <w:rFonts w:ascii="Times New Roman" w:hAnsi="Times New Roman" w:cs="Times New Roman"/>
          <w:sz w:val="24"/>
          <w:szCs w:val="24"/>
        </w:rPr>
        <w:t xml:space="preserve">, </w:t>
      </w:r>
      <w:r w:rsidR="00F26004" w:rsidRPr="00054C47">
        <w:rPr>
          <w:rFonts w:ascii="Times New Roman" w:hAnsi="Times New Roman" w:cs="Times New Roman"/>
          <w:sz w:val="24"/>
          <w:szCs w:val="24"/>
        </w:rPr>
        <w:t>§ 42 punkti</w:t>
      </w:r>
      <w:r w:rsidR="004B2C26" w:rsidRPr="00054C47">
        <w:rPr>
          <w:rFonts w:ascii="Times New Roman" w:hAnsi="Times New Roman" w:cs="Times New Roman"/>
          <w:sz w:val="24"/>
          <w:szCs w:val="24"/>
        </w:rPr>
        <w:t>s</w:t>
      </w:r>
      <w:r w:rsidR="00F26004" w:rsidRPr="00054C47">
        <w:rPr>
          <w:rFonts w:ascii="Times New Roman" w:hAnsi="Times New Roman" w:cs="Times New Roman"/>
          <w:sz w:val="24"/>
          <w:szCs w:val="24"/>
        </w:rPr>
        <w:t xml:space="preserve"> 4 </w:t>
      </w:r>
      <w:r w:rsidR="00995D18" w:rsidRPr="00054C47">
        <w:rPr>
          <w:rFonts w:ascii="Times New Roman" w:hAnsi="Times New Roman" w:cs="Times New Roman"/>
          <w:sz w:val="24"/>
          <w:szCs w:val="24"/>
        </w:rPr>
        <w:t>ning RRS</w:t>
      </w:r>
      <w:r w:rsidR="00240A23" w:rsidRPr="00054C47">
        <w:rPr>
          <w:rFonts w:ascii="Times New Roman" w:hAnsi="Times New Roman" w:cs="Times New Roman"/>
          <w:sz w:val="24"/>
          <w:szCs w:val="24"/>
        </w:rPr>
        <w:t>-</w:t>
      </w:r>
      <w:r w:rsidR="00995D18" w:rsidRPr="00054C47">
        <w:rPr>
          <w:rFonts w:ascii="Times New Roman" w:hAnsi="Times New Roman" w:cs="Times New Roman"/>
          <w:sz w:val="24"/>
          <w:szCs w:val="24"/>
        </w:rPr>
        <w:t>i § 91 lõi</w:t>
      </w:r>
      <w:r w:rsidR="004B2C26" w:rsidRPr="00054C47">
        <w:rPr>
          <w:rFonts w:ascii="Times New Roman" w:hAnsi="Times New Roman" w:cs="Times New Roman"/>
          <w:sz w:val="24"/>
          <w:szCs w:val="24"/>
        </w:rPr>
        <w:t>kes</w:t>
      </w:r>
      <w:r w:rsidR="00995D18" w:rsidRPr="00054C47">
        <w:rPr>
          <w:rFonts w:ascii="Times New Roman" w:hAnsi="Times New Roman" w:cs="Times New Roman"/>
          <w:sz w:val="24"/>
          <w:szCs w:val="24"/>
        </w:rPr>
        <w:t xml:space="preserve"> 2. </w:t>
      </w:r>
      <w:r w:rsidR="00F26004" w:rsidRPr="00054C47">
        <w:rPr>
          <w:rFonts w:ascii="Times New Roman" w:hAnsi="Times New Roman" w:cs="Times New Roman"/>
          <w:sz w:val="24"/>
          <w:szCs w:val="24"/>
        </w:rPr>
        <w:t>Sätetest on ekslikult välja jäänud vii</w:t>
      </w:r>
      <w:r w:rsidR="00F96F6B" w:rsidRPr="00054C47">
        <w:rPr>
          <w:rFonts w:ascii="Times New Roman" w:hAnsi="Times New Roman" w:cs="Times New Roman"/>
          <w:sz w:val="24"/>
          <w:szCs w:val="24"/>
        </w:rPr>
        <w:t>de</w:t>
      </w:r>
      <w:r w:rsidR="00F26004" w:rsidRPr="00054C47">
        <w:rPr>
          <w:rFonts w:ascii="Times New Roman" w:hAnsi="Times New Roman" w:cs="Times New Roman"/>
          <w:sz w:val="24"/>
          <w:szCs w:val="24"/>
        </w:rPr>
        <w:t xml:space="preserve"> </w:t>
      </w:r>
      <w:r w:rsidR="00995D18" w:rsidRPr="00054C47">
        <w:rPr>
          <w:rFonts w:ascii="Times New Roman" w:hAnsi="Times New Roman" w:cs="Times New Roman"/>
          <w:sz w:val="24"/>
          <w:szCs w:val="24"/>
        </w:rPr>
        <w:t xml:space="preserve">EL-i muule liikmesriigile ja /või </w:t>
      </w:r>
      <w:r w:rsidR="00F26004" w:rsidRPr="00054C47">
        <w:rPr>
          <w:rFonts w:ascii="Times New Roman" w:hAnsi="Times New Roman" w:cs="Times New Roman"/>
          <w:sz w:val="24"/>
          <w:szCs w:val="24"/>
        </w:rPr>
        <w:t>Euroopa Majanduspiirkonna liikmesriigi ja Šveitsi Konföderatsioonile</w:t>
      </w:r>
      <w:r w:rsidR="004B2C26" w:rsidRPr="00054C47">
        <w:rPr>
          <w:rFonts w:ascii="Times New Roman" w:hAnsi="Times New Roman" w:cs="Times New Roman"/>
          <w:sz w:val="24"/>
          <w:szCs w:val="24"/>
        </w:rPr>
        <w:t xml:space="preserve"> või siis on vaja korrasta sõnastust, et ka Euroopa Majanduspiirkonna liikmesriigi kodanike puhul mõeldakse RRS-</w:t>
      </w:r>
      <w:proofErr w:type="spellStart"/>
      <w:r w:rsidR="004B2C26" w:rsidRPr="00054C47">
        <w:rPr>
          <w:rFonts w:ascii="Times New Roman" w:hAnsi="Times New Roman" w:cs="Times New Roman"/>
          <w:sz w:val="24"/>
          <w:szCs w:val="24"/>
        </w:rPr>
        <w:t>is</w:t>
      </w:r>
      <w:proofErr w:type="spellEnd"/>
      <w:r w:rsidR="004B2C26" w:rsidRPr="00054C47">
        <w:rPr>
          <w:rFonts w:ascii="Times New Roman" w:hAnsi="Times New Roman" w:cs="Times New Roman"/>
          <w:sz w:val="24"/>
          <w:szCs w:val="24"/>
        </w:rPr>
        <w:t xml:space="preserve"> muude liikmesriikide kui Eesti kodanikke</w:t>
      </w:r>
      <w:r w:rsidR="00F26004" w:rsidRPr="00054C47">
        <w:rPr>
          <w:rFonts w:ascii="Times New Roman" w:hAnsi="Times New Roman" w:cs="Times New Roman"/>
          <w:sz w:val="24"/>
          <w:szCs w:val="24"/>
        </w:rPr>
        <w:t>.</w:t>
      </w:r>
    </w:p>
    <w:p w14:paraId="34DD675F" w14:textId="77777777" w:rsidR="00240A23" w:rsidRPr="00054C47" w:rsidRDefault="00240A23" w:rsidP="00FB6F02">
      <w:pPr>
        <w:pStyle w:val="Vahedeta"/>
        <w:jc w:val="both"/>
        <w:rPr>
          <w:rFonts w:ascii="Times New Roman" w:hAnsi="Times New Roman" w:cs="Times New Roman"/>
          <w:sz w:val="24"/>
          <w:szCs w:val="24"/>
        </w:rPr>
      </w:pPr>
    </w:p>
    <w:p w14:paraId="0110774D" w14:textId="3692DA72" w:rsidR="00603A26" w:rsidRPr="00054C47" w:rsidRDefault="00F26004" w:rsidP="00FB6F02">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Euroopa Liidu kodaniku seaduse (edaspidi </w:t>
      </w:r>
      <w:r w:rsidRPr="00054C47">
        <w:rPr>
          <w:rFonts w:ascii="Times New Roman" w:hAnsi="Times New Roman" w:cs="Times New Roman"/>
          <w:i/>
          <w:iCs/>
          <w:sz w:val="24"/>
          <w:szCs w:val="24"/>
        </w:rPr>
        <w:t>ELKS</w:t>
      </w:r>
      <w:r w:rsidRPr="00054C47">
        <w:rPr>
          <w:rFonts w:ascii="Times New Roman" w:hAnsi="Times New Roman" w:cs="Times New Roman"/>
          <w:sz w:val="24"/>
          <w:szCs w:val="24"/>
        </w:rPr>
        <w:t xml:space="preserve">) § 1 lõike 2 kohaselt kohaldatakse </w:t>
      </w:r>
      <w:proofErr w:type="spellStart"/>
      <w:r w:rsidRPr="00054C47">
        <w:rPr>
          <w:rFonts w:ascii="Times New Roman" w:hAnsi="Times New Roman" w:cs="Times New Roman"/>
          <w:sz w:val="24"/>
          <w:szCs w:val="24"/>
        </w:rPr>
        <w:t>ELKS-i</w:t>
      </w:r>
      <w:proofErr w:type="spellEnd"/>
      <w:r w:rsidRPr="00054C47">
        <w:rPr>
          <w:rFonts w:ascii="Times New Roman" w:hAnsi="Times New Roman" w:cs="Times New Roman"/>
          <w:sz w:val="24"/>
          <w:szCs w:val="24"/>
        </w:rPr>
        <w:t xml:space="preserve"> Euroopa Liidu ja Euroopa Majanduspiirkonna liikmesriigi kodaniku, kes ei ole Eesti kodanik, ja Šveitsi Konföderatsiooni kodaniku ning nende perekonnaliikmete suhtes, kui </w:t>
      </w:r>
      <w:r w:rsidR="00F96F6B" w:rsidRPr="00054C47">
        <w:rPr>
          <w:rFonts w:ascii="Times New Roman" w:hAnsi="Times New Roman" w:cs="Times New Roman"/>
          <w:sz w:val="24"/>
          <w:szCs w:val="24"/>
        </w:rPr>
        <w:t>ELKS-</w:t>
      </w:r>
      <w:proofErr w:type="spellStart"/>
      <w:r w:rsidR="00F96F6B" w:rsidRPr="00054C47">
        <w:rPr>
          <w:rFonts w:ascii="Times New Roman" w:hAnsi="Times New Roman" w:cs="Times New Roman"/>
          <w:sz w:val="24"/>
          <w:szCs w:val="24"/>
        </w:rPr>
        <w:t>is</w:t>
      </w:r>
      <w:proofErr w:type="spellEnd"/>
      <w:r w:rsidRPr="00054C47">
        <w:rPr>
          <w:rFonts w:ascii="Times New Roman" w:hAnsi="Times New Roman" w:cs="Times New Roman"/>
          <w:sz w:val="24"/>
          <w:szCs w:val="24"/>
        </w:rPr>
        <w:t xml:space="preserve"> ei sätestata teisiti. Seega </w:t>
      </w:r>
      <w:r w:rsidR="00240A23" w:rsidRPr="00054C47">
        <w:rPr>
          <w:rFonts w:ascii="Times New Roman" w:hAnsi="Times New Roman" w:cs="Times New Roman"/>
          <w:sz w:val="24"/>
          <w:szCs w:val="24"/>
        </w:rPr>
        <w:t>RRS-</w:t>
      </w:r>
      <w:proofErr w:type="spellStart"/>
      <w:r w:rsidR="00240A23" w:rsidRPr="00054C47">
        <w:rPr>
          <w:rFonts w:ascii="Times New Roman" w:hAnsi="Times New Roman" w:cs="Times New Roman"/>
          <w:sz w:val="24"/>
          <w:szCs w:val="24"/>
        </w:rPr>
        <w:t>is</w:t>
      </w:r>
      <w:proofErr w:type="spellEnd"/>
      <w:r w:rsidR="00240A23" w:rsidRPr="00054C47">
        <w:rPr>
          <w:rFonts w:ascii="Times New Roman" w:hAnsi="Times New Roman" w:cs="Times New Roman"/>
          <w:sz w:val="24"/>
          <w:szCs w:val="24"/>
        </w:rPr>
        <w:t xml:space="preserve"> peab olema kirjas EL-i muu liikmesriigi kodanik ning </w:t>
      </w:r>
      <w:r w:rsidRPr="00054C47">
        <w:rPr>
          <w:rFonts w:ascii="Times New Roman" w:hAnsi="Times New Roman" w:cs="Times New Roman"/>
          <w:sz w:val="24"/>
          <w:szCs w:val="24"/>
        </w:rPr>
        <w:t>ka</w:t>
      </w:r>
      <w:r w:rsidR="00240A23" w:rsidRPr="00054C47">
        <w:rPr>
          <w:rFonts w:ascii="Times New Roman" w:hAnsi="Times New Roman" w:cs="Times New Roman"/>
          <w:sz w:val="24"/>
          <w:szCs w:val="24"/>
        </w:rPr>
        <w:t xml:space="preserve"> viide</w:t>
      </w:r>
      <w:r w:rsidRPr="00054C47">
        <w:rPr>
          <w:rFonts w:ascii="Times New Roman" w:hAnsi="Times New Roman" w:cs="Times New Roman"/>
          <w:sz w:val="24"/>
          <w:szCs w:val="24"/>
        </w:rPr>
        <w:t xml:space="preserve"> Euroopa Majanduspiirkonna </w:t>
      </w:r>
      <w:r w:rsidR="004B2C26" w:rsidRPr="00054C47">
        <w:rPr>
          <w:rFonts w:ascii="Times New Roman" w:hAnsi="Times New Roman" w:cs="Times New Roman"/>
          <w:sz w:val="24"/>
          <w:szCs w:val="24"/>
        </w:rPr>
        <w:t xml:space="preserve">muu </w:t>
      </w:r>
      <w:r w:rsidRPr="00054C47">
        <w:rPr>
          <w:rFonts w:ascii="Times New Roman" w:hAnsi="Times New Roman" w:cs="Times New Roman"/>
          <w:sz w:val="24"/>
          <w:szCs w:val="24"/>
        </w:rPr>
        <w:t>liikmesriigi ja Šveitsi Konföderatsiooni kodanik</w:t>
      </w:r>
      <w:r w:rsidR="00240A23" w:rsidRPr="00054C47">
        <w:rPr>
          <w:rFonts w:ascii="Times New Roman" w:hAnsi="Times New Roman" w:cs="Times New Roman"/>
          <w:sz w:val="24"/>
          <w:szCs w:val="24"/>
        </w:rPr>
        <w:t>ele</w:t>
      </w:r>
      <w:r w:rsidRPr="00054C47">
        <w:rPr>
          <w:rFonts w:ascii="Times New Roman" w:hAnsi="Times New Roman" w:cs="Times New Roman"/>
          <w:sz w:val="24"/>
          <w:szCs w:val="24"/>
        </w:rPr>
        <w:t xml:space="preserve"> ja nende perekonnaliik</w:t>
      </w:r>
      <w:r w:rsidR="00240A23" w:rsidRPr="00054C47">
        <w:rPr>
          <w:rFonts w:ascii="Times New Roman" w:hAnsi="Times New Roman" w:cs="Times New Roman"/>
          <w:sz w:val="24"/>
          <w:szCs w:val="24"/>
        </w:rPr>
        <w:t>metele</w:t>
      </w:r>
      <w:r w:rsidRPr="00054C47">
        <w:rPr>
          <w:rFonts w:ascii="Times New Roman" w:hAnsi="Times New Roman" w:cs="Times New Roman"/>
          <w:sz w:val="24"/>
          <w:szCs w:val="24"/>
        </w:rPr>
        <w:t>.</w:t>
      </w:r>
    </w:p>
    <w:p w14:paraId="32FCAECB" w14:textId="77777777" w:rsidR="00DF499A" w:rsidRPr="00054C47" w:rsidRDefault="00DF499A" w:rsidP="00FB6F02">
      <w:pPr>
        <w:pStyle w:val="Vahedeta"/>
        <w:jc w:val="both"/>
        <w:rPr>
          <w:rFonts w:ascii="Times New Roman" w:hAnsi="Times New Roman" w:cs="Times New Roman"/>
          <w:sz w:val="24"/>
          <w:szCs w:val="24"/>
        </w:rPr>
      </w:pPr>
    </w:p>
    <w:p w14:paraId="0F71E0E3" w14:textId="33333822" w:rsidR="00027A55" w:rsidRPr="00054C47" w:rsidRDefault="00027A55" w:rsidP="00FB6F02">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 xml:space="preserve">Eelnõu § </w:t>
      </w:r>
      <w:r w:rsidR="002B2313" w:rsidRPr="00054C47">
        <w:rPr>
          <w:rFonts w:ascii="Times New Roman" w:hAnsi="Times New Roman" w:cs="Times New Roman"/>
          <w:b/>
          <w:bCs/>
          <w:sz w:val="24"/>
          <w:szCs w:val="24"/>
        </w:rPr>
        <w:t>2</w:t>
      </w:r>
      <w:r w:rsidRPr="00054C47">
        <w:rPr>
          <w:rFonts w:ascii="Times New Roman" w:hAnsi="Times New Roman" w:cs="Times New Roman"/>
          <w:b/>
          <w:bCs/>
          <w:sz w:val="24"/>
          <w:szCs w:val="24"/>
        </w:rPr>
        <w:t xml:space="preserve"> punktiga </w:t>
      </w:r>
      <w:r w:rsidR="006264CD" w:rsidRPr="00054C47">
        <w:rPr>
          <w:rFonts w:ascii="Times New Roman" w:hAnsi="Times New Roman" w:cs="Times New Roman"/>
          <w:b/>
          <w:bCs/>
          <w:sz w:val="24"/>
          <w:szCs w:val="24"/>
        </w:rPr>
        <w:t>3</w:t>
      </w:r>
      <w:r w:rsidRPr="00054C47">
        <w:rPr>
          <w:rFonts w:ascii="Times New Roman" w:hAnsi="Times New Roman" w:cs="Times New Roman"/>
          <w:sz w:val="24"/>
          <w:szCs w:val="24"/>
        </w:rPr>
        <w:t xml:space="preserve"> täi</w:t>
      </w:r>
      <w:r w:rsidR="002E6B2C" w:rsidRPr="00054C47">
        <w:rPr>
          <w:rFonts w:ascii="Times New Roman" w:hAnsi="Times New Roman" w:cs="Times New Roman"/>
          <w:sz w:val="24"/>
          <w:szCs w:val="24"/>
        </w:rPr>
        <w:t>e</w:t>
      </w:r>
      <w:r w:rsidRPr="00054C47">
        <w:rPr>
          <w:rFonts w:ascii="Times New Roman" w:hAnsi="Times New Roman" w:cs="Times New Roman"/>
          <w:sz w:val="24"/>
          <w:szCs w:val="24"/>
        </w:rPr>
        <w:t xml:space="preserve">ndatakse RRS §-ga </w:t>
      </w:r>
      <w:r w:rsidR="00DF499A" w:rsidRPr="00054C47">
        <w:rPr>
          <w:rFonts w:ascii="Times New Roman" w:hAnsi="Times New Roman" w:cs="Times New Roman"/>
          <w:sz w:val="24"/>
          <w:szCs w:val="24"/>
        </w:rPr>
        <w:t>5</w:t>
      </w:r>
      <w:r w:rsidR="00DF499A" w:rsidRPr="00054C47">
        <w:rPr>
          <w:rFonts w:ascii="Times New Roman" w:hAnsi="Times New Roman" w:cs="Times New Roman"/>
          <w:sz w:val="24"/>
          <w:szCs w:val="24"/>
          <w:vertAlign w:val="superscript"/>
        </w:rPr>
        <w:t>1</w:t>
      </w:r>
      <w:r w:rsidRPr="00054C47">
        <w:rPr>
          <w:rFonts w:ascii="Times New Roman" w:hAnsi="Times New Roman" w:cs="Times New Roman"/>
          <w:sz w:val="24"/>
          <w:szCs w:val="24"/>
        </w:rPr>
        <w:t>, mille kohaselt laiendatakse alaealise haldusteovõimet.</w:t>
      </w:r>
    </w:p>
    <w:p w14:paraId="05F56051" w14:textId="77777777" w:rsidR="00027A55" w:rsidRPr="00054C47" w:rsidRDefault="00027A55" w:rsidP="00FB6F02">
      <w:pPr>
        <w:pStyle w:val="Vahedeta"/>
        <w:jc w:val="both"/>
        <w:rPr>
          <w:rFonts w:ascii="Times New Roman" w:hAnsi="Times New Roman" w:cs="Times New Roman"/>
          <w:sz w:val="24"/>
          <w:szCs w:val="24"/>
        </w:rPr>
      </w:pPr>
    </w:p>
    <w:p w14:paraId="0A180354" w14:textId="6337BDF3" w:rsidR="006264CD" w:rsidRPr="00054C47" w:rsidRDefault="006264CD" w:rsidP="006264CD">
      <w:pPr>
        <w:pStyle w:val="Vahedeta"/>
        <w:jc w:val="both"/>
        <w:rPr>
          <w:rFonts w:ascii="Times New Roman" w:hAnsi="Times New Roman" w:cs="Times New Roman"/>
          <w:sz w:val="24"/>
          <w:szCs w:val="24"/>
        </w:rPr>
      </w:pPr>
      <w:r w:rsidRPr="00054C47">
        <w:rPr>
          <w:rFonts w:ascii="Times New Roman" w:hAnsi="Times New Roman" w:cs="Times New Roman"/>
          <w:sz w:val="24"/>
          <w:szCs w:val="24"/>
        </w:rPr>
        <w:t>Vähemalt 15-aastane alaealine võib teha järgmisi RRS-</w:t>
      </w:r>
      <w:proofErr w:type="spellStart"/>
      <w:r w:rsidRPr="00054C47">
        <w:rPr>
          <w:rFonts w:ascii="Times New Roman" w:hAnsi="Times New Roman" w:cs="Times New Roman"/>
          <w:sz w:val="24"/>
          <w:szCs w:val="24"/>
        </w:rPr>
        <w:t>is</w:t>
      </w:r>
      <w:proofErr w:type="spellEnd"/>
      <w:r w:rsidRPr="00054C47">
        <w:rPr>
          <w:rFonts w:ascii="Times New Roman" w:hAnsi="Times New Roman" w:cs="Times New Roman"/>
          <w:sz w:val="24"/>
          <w:szCs w:val="24"/>
        </w:rPr>
        <w:t xml:space="preserve"> sätestatud menetlustoiminguid:</w:t>
      </w:r>
    </w:p>
    <w:p w14:paraId="5644554D" w14:textId="77777777" w:rsidR="006264CD" w:rsidRPr="00054C47" w:rsidRDefault="006264CD" w:rsidP="006264CD">
      <w:pPr>
        <w:pStyle w:val="Vahedeta"/>
        <w:jc w:val="both"/>
        <w:rPr>
          <w:rFonts w:ascii="Times New Roman" w:hAnsi="Times New Roman" w:cs="Times New Roman"/>
          <w:sz w:val="24"/>
          <w:szCs w:val="24"/>
        </w:rPr>
      </w:pPr>
      <w:r w:rsidRPr="00054C47">
        <w:rPr>
          <w:rFonts w:ascii="Times New Roman" w:hAnsi="Times New Roman" w:cs="Times New Roman"/>
          <w:sz w:val="24"/>
          <w:szCs w:val="24"/>
        </w:rPr>
        <w:t>1) esitada § 21 lõike 2 kohaselt ütluspõhiseid andmeid;</w:t>
      </w:r>
    </w:p>
    <w:p w14:paraId="1689561F" w14:textId="078C781F" w:rsidR="006264CD" w:rsidRPr="00054C47" w:rsidRDefault="006264CD" w:rsidP="006264CD">
      <w:pPr>
        <w:pStyle w:val="Vahedeta"/>
        <w:jc w:val="both"/>
        <w:rPr>
          <w:rFonts w:ascii="Times New Roman" w:hAnsi="Times New Roman" w:cs="Times New Roman"/>
          <w:sz w:val="24"/>
          <w:szCs w:val="24"/>
        </w:rPr>
      </w:pPr>
      <w:r w:rsidRPr="00054C47">
        <w:rPr>
          <w:rFonts w:ascii="Times New Roman" w:hAnsi="Times New Roman" w:cs="Times New Roman"/>
          <w:sz w:val="24"/>
          <w:szCs w:val="24"/>
        </w:rPr>
        <w:lastRenderedPageBreak/>
        <w:t xml:space="preserve">2) saada § 45 kohaselt enda kohta </w:t>
      </w:r>
      <w:proofErr w:type="spellStart"/>
      <w:r w:rsidR="00A967FD">
        <w:rPr>
          <w:rFonts w:ascii="Times New Roman" w:hAnsi="Times New Roman" w:cs="Times New Roman"/>
          <w:sz w:val="24"/>
          <w:szCs w:val="24"/>
        </w:rPr>
        <w:t>RR-i</w:t>
      </w:r>
      <w:proofErr w:type="spellEnd"/>
      <w:r w:rsidR="00A967FD" w:rsidRPr="00054C47">
        <w:rPr>
          <w:rFonts w:ascii="Times New Roman" w:hAnsi="Times New Roman" w:cs="Times New Roman"/>
          <w:sz w:val="24"/>
          <w:szCs w:val="24"/>
        </w:rPr>
        <w:t xml:space="preserve"> </w:t>
      </w:r>
      <w:r w:rsidRPr="00054C47">
        <w:rPr>
          <w:rFonts w:ascii="Times New Roman" w:hAnsi="Times New Roman" w:cs="Times New Roman"/>
          <w:sz w:val="24"/>
          <w:szCs w:val="24"/>
        </w:rPr>
        <w:t>kantud andmeid ja teavet andmete töötlemise kohta;</w:t>
      </w:r>
    </w:p>
    <w:p w14:paraId="2DB9B35D" w14:textId="32E8DF5B" w:rsidR="006264CD" w:rsidRPr="00054C47" w:rsidRDefault="006264CD" w:rsidP="006264CD">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3) kehtestada § 57 lõike 1 kohaselt oma </w:t>
      </w:r>
      <w:proofErr w:type="spellStart"/>
      <w:r w:rsidR="00A967FD">
        <w:rPr>
          <w:rFonts w:ascii="Times New Roman" w:hAnsi="Times New Roman" w:cs="Times New Roman"/>
          <w:sz w:val="24"/>
          <w:szCs w:val="24"/>
        </w:rPr>
        <w:t>RR-i</w:t>
      </w:r>
      <w:proofErr w:type="spellEnd"/>
      <w:r w:rsidR="00A967FD" w:rsidRPr="00054C47">
        <w:rPr>
          <w:rFonts w:ascii="Times New Roman" w:hAnsi="Times New Roman" w:cs="Times New Roman"/>
          <w:sz w:val="24"/>
          <w:szCs w:val="24"/>
        </w:rPr>
        <w:t xml:space="preserve"> </w:t>
      </w:r>
      <w:r w:rsidRPr="00054C47">
        <w:rPr>
          <w:rFonts w:ascii="Times New Roman" w:hAnsi="Times New Roman" w:cs="Times New Roman"/>
          <w:sz w:val="24"/>
          <w:szCs w:val="24"/>
        </w:rPr>
        <w:t>aktuaalsetele andmetele juurdepääsu piirangu;</w:t>
      </w:r>
    </w:p>
    <w:p w14:paraId="04F8BC8A" w14:textId="2ACD7256" w:rsidR="00DF499A" w:rsidRPr="00054C47" w:rsidRDefault="006264CD" w:rsidP="00DF499A">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4) esitada § 99 kohaselt </w:t>
      </w:r>
      <w:proofErr w:type="spellStart"/>
      <w:r w:rsidR="00A967FD">
        <w:rPr>
          <w:rFonts w:ascii="Times New Roman" w:hAnsi="Times New Roman" w:cs="Times New Roman"/>
          <w:sz w:val="24"/>
          <w:szCs w:val="24"/>
        </w:rPr>
        <w:t>RR-i</w:t>
      </w:r>
      <w:proofErr w:type="spellEnd"/>
      <w:r w:rsidR="00A967FD" w:rsidRPr="00054C47">
        <w:rPr>
          <w:rFonts w:ascii="Times New Roman" w:hAnsi="Times New Roman" w:cs="Times New Roman"/>
          <w:sz w:val="24"/>
          <w:szCs w:val="24"/>
        </w:rPr>
        <w:t xml:space="preserve"> </w:t>
      </w:r>
      <w:r w:rsidRPr="00054C47">
        <w:rPr>
          <w:rFonts w:ascii="Times New Roman" w:hAnsi="Times New Roman" w:cs="Times New Roman"/>
          <w:sz w:val="24"/>
          <w:szCs w:val="24"/>
        </w:rPr>
        <w:t>kandmiseks kontaktandmed ja lisa-aadressi</w:t>
      </w:r>
      <w:r w:rsidR="00DF499A" w:rsidRPr="00054C47">
        <w:rPr>
          <w:rFonts w:ascii="Times New Roman" w:hAnsi="Times New Roman" w:cs="Times New Roman"/>
          <w:sz w:val="24"/>
          <w:szCs w:val="24"/>
        </w:rPr>
        <w:t>.</w:t>
      </w:r>
    </w:p>
    <w:p w14:paraId="5565A73D" w14:textId="77777777" w:rsidR="00DF499A" w:rsidRPr="00054C47" w:rsidRDefault="00DF499A" w:rsidP="00DF499A">
      <w:pPr>
        <w:pStyle w:val="Vahedeta"/>
        <w:jc w:val="both"/>
        <w:rPr>
          <w:rFonts w:ascii="Times New Roman" w:hAnsi="Times New Roman" w:cs="Times New Roman"/>
          <w:sz w:val="24"/>
          <w:szCs w:val="24"/>
        </w:rPr>
      </w:pPr>
    </w:p>
    <w:p w14:paraId="2A100761" w14:textId="0534C1C3" w:rsidR="00DF499A" w:rsidRPr="00054C47" w:rsidRDefault="00DF499A" w:rsidP="00DF499A">
      <w:pPr>
        <w:pStyle w:val="Vahedeta"/>
        <w:jc w:val="both"/>
        <w:rPr>
          <w:rFonts w:ascii="Times New Roman" w:hAnsi="Times New Roman" w:cs="Times New Roman"/>
          <w:sz w:val="24"/>
          <w:szCs w:val="24"/>
        </w:rPr>
      </w:pPr>
      <w:r w:rsidRPr="00054C47">
        <w:rPr>
          <w:rFonts w:ascii="Times New Roman" w:hAnsi="Times New Roman" w:cs="Times New Roman"/>
          <w:sz w:val="24"/>
          <w:szCs w:val="24"/>
        </w:rPr>
        <w:t>RRS-i §</w:t>
      </w:r>
      <w:r w:rsidR="00745971" w:rsidRPr="00054C47">
        <w:rPr>
          <w:rFonts w:ascii="Times New Roman" w:hAnsi="Times New Roman" w:cs="Times New Roman"/>
          <w:sz w:val="24"/>
          <w:szCs w:val="24"/>
        </w:rPr>
        <w:t>-s</w:t>
      </w:r>
      <w:r w:rsidRPr="00054C47">
        <w:rPr>
          <w:rFonts w:ascii="Times New Roman" w:hAnsi="Times New Roman" w:cs="Times New Roman"/>
          <w:sz w:val="24"/>
          <w:szCs w:val="24"/>
        </w:rPr>
        <w:t xml:space="preserve"> 5</w:t>
      </w:r>
      <w:r w:rsidRPr="00054C47">
        <w:rPr>
          <w:rFonts w:ascii="Times New Roman" w:hAnsi="Times New Roman" w:cs="Times New Roman"/>
          <w:sz w:val="24"/>
          <w:szCs w:val="24"/>
          <w:vertAlign w:val="superscript"/>
        </w:rPr>
        <w:t>1</w:t>
      </w:r>
      <w:r w:rsidRPr="00054C47">
        <w:rPr>
          <w:rFonts w:ascii="Times New Roman" w:hAnsi="Times New Roman" w:cs="Times New Roman"/>
          <w:sz w:val="24"/>
          <w:szCs w:val="24"/>
        </w:rPr>
        <w:t xml:space="preserve"> nimetatud juhtudel on samad õigused paralleelselt ka lapse hooldusõiguslikul vanemal.</w:t>
      </w:r>
    </w:p>
    <w:p w14:paraId="7BB6064C" w14:textId="77777777" w:rsidR="00DF499A" w:rsidRPr="00054C47" w:rsidRDefault="00DF499A" w:rsidP="00DF499A">
      <w:pPr>
        <w:pStyle w:val="Vahedeta"/>
        <w:jc w:val="both"/>
        <w:rPr>
          <w:rFonts w:ascii="Times New Roman" w:hAnsi="Times New Roman" w:cs="Times New Roman"/>
          <w:sz w:val="24"/>
          <w:szCs w:val="24"/>
        </w:rPr>
      </w:pPr>
    </w:p>
    <w:p w14:paraId="6B8F6CF4" w14:textId="26A823A3" w:rsidR="00027A55" w:rsidRPr="00054C47" w:rsidRDefault="00027A55" w:rsidP="00027A55">
      <w:pPr>
        <w:jc w:val="both"/>
        <w:rPr>
          <w:sz w:val="24"/>
          <w:szCs w:val="24"/>
        </w:rPr>
      </w:pPr>
      <w:r w:rsidRPr="00054C47">
        <w:rPr>
          <w:sz w:val="24"/>
          <w:szCs w:val="24"/>
        </w:rPr>
        <w:t xml:space="preserve">Haldusmenetluse seaduse (edaspidi </w:t>
      </w:r>
      <w:r w:rsidRPr="00054C47">
        <w:rPr>
          <w:i/>
          <w:iCs/>
          <w:sz w:val="24"/>
          <w:szCs w:val="24"/>
        </w:rPr>
        <w:t>HMS</w:t>
      </w:r>
      <w:r w:rsidRPr="00054C47">
        <w:rPr>
          <w:sz w:val="24"/>
          <w:szCs w:val="24"/>
        </w:rPr>
        <w:t>) § 12 lõike 2 kohaselt ei või ala</w:t>
      </w:r>
      <w:r w:rsidRPr="00054C47">
        <w:rPr>
          <w:sz w:val="24"/>
          <w:szCs w:val="24"/>
        </w:rPr>
        <w:softHyphen/>
        <w:t>ealine ja muu piiratud teovõimega isik teha haldusmenetluses iseseisvalt menetlustoiminguid, kui seadusega ei ole ette nähtud teisiti. Üldreeglist võib teha erandeid, sätestades need seaduse tasandil. RRS-</w:t>
      </w:r>
      <w:proofErr w:type="spellStart"/>
      <w:r w:rsidRPr="00054C47">
        <w:rPr>
          <w:sz w:val="24"/>
          <w:szCs w:val="24"/>
        </w:rPr>
        <w:t>is</w:t>
      </w:r>
      <w:proofErr w:type="spellEnd"/>
      <w:r w:rsidRPr="00054C47">
        <w:rPr>
          <w:sz w:val="24"/>
          <w:szCs w:val="24"/>
        </w:rPr>
        <w:t xml:space="preserve"> sellist erandit sätestatud ei ole ja alaealisel ei ole seetõttu juurdepääsu oma </w:t>
      </w:r>
      <w:proofErr w:type="spellStart"/>
      <w:r w:rsidR="00DF499A" w:rsidRPr="00054C47">
        <w:rPr>
          <w:sz w:val="24"/>
          <w:szCs w:val="24"/>
        </w:rPr>
        <w:t>RR-i</w:t>
      </w:r>
      <w:proofErr w:type="spellEnd"/>
      <w:r w:rsidRPr="00054C47">
        <w:rPr>
          <w:sz w:val="24"/>
          <w:szCs w:val="24"/>
        </w:rPr>
        <w:t xml:space="preserve"> andmetele, sh logides sisse </w:t>
      </w:r>
      <w:r w:rsidR="00776751" w:rsidRPr="00054C47">
        <w:rPr>
          <w:sz w:val="24"/>
          <w:szCs w:val="24"/>
        </w:rPr>
        <w:t xml:space="preserve">turvalisse veebikeskkonda. </w:t>
      </w:r>
      <w:r w:rsidRPr="00054C47">
        <w:rPr>
          <w:sz w:val="24"/>
          <w:szCs w:val="24"/>
        </w:rPr>
        <w:t xml:space="preserve">Samuti ei saa alaealine iseseisvalt esitada oma kontaktandmeid ja ütluspõhiseid andmeid </w:t>
      </w:r>
      <w:proofErr w:type="spellStart"/>
      <w:r w:rsidRPr="00054C47">
        <w:rPr>
          <w:sz w:val="24"/>
          <w:szCs w:val="24"/>
        </w:rPr>
        <w:t>RR-i</w:t>
      </w:r>
      <w:proofErr w:type="spellEnd"/>
      <w:r w:rsidRPr="00054C47">
        <w:rPr>
          <w:sz w:val="24"/>
          <w:szCs w:val="24"/>
        </w:rPr>
        <w:t xml:space="preserve"> kandmiseks.</w:t>
      </w:r>
    </w:p>
    <w:p w14:paraId="6CA51E7B" w14:textId="77777777" w:rsidR="00027A55" w:rsidRPr="00054C47" w:rsidRDefault="00027A55" w:rsidP="00027A55">
      <w:pPr>
        <w:pStyle w:val="Vahedeta"/>
        <w:jc w:val="both"/>
        <w:rPr>
          <w:rFonts w:ascii="Times New Roman" w:hAnsi="Times New Roman" w:cs="Times New Roman"/>
          <w:sz w:val="24"/>
          <w:szCs w:val="24"/>
        </w:rPr>
      </w:pPr>
    </w:p>
    <w:p w14:paraId="1EC7FA69" w14:textId="2B5A7290" w:rsidR="00325844" w:rsidRPr="00054C47" w:rsidRDefault="00776751" w:rsidP="00325844">
      <w:pPr>
        <w:jc w:val="both"/>
        <w:rPr>
          <w:sz w:val="24"/>
          <w:szCs w:val="24"/>
        </w:rPr>
      </w:pPr>
      <w:r w:rsidRPr="00054C47">
        <w:rPr>
          <w:bCs/>
          <w:sz w:val="24"/>
          <w:szCs w:val="24"/>
        </w:rPr>
        <w:t>Paljudes teistes seadustes on alaealiste haldusteovõime</w:t>
      </w:r>
      <w:r w:rsidR="001845D5" w:rsidRPr="00054C47">
        <w:rPr>
          <w:bCs/>
          <w:sz w:val="24"/>
          <w:szCs w:val="24"/>
        </w:rPr>
        <w:t>t</w:t>
      </w:r>
      <w:r w:rsidRPr="00054C47">
        <w:rPr>
          <w:bCs/>
          <w:sz w:val="24"/>
          <w:szCs w:val="24"/>
        </w:rPr>
        <w:t xml:space="preserve"> </w:t>
      </w:r>
      <w:r w:rsidR="001845D5" w:rsidRPr="00054C47">
        <w:rPr>
          <w:bCs/>
          <w:sz w:val="24"/>
          <w:szCs w:val="24"/>
        </w:rPr>
        <w:t>laiendatud.</w:t>
      </w:r>
      <w:r w:rsidRPr="00054C47">
        <w:rPr>
          <w:bCs/>
          <w:sz w:val="24"/>
          <w:szCs w:val="24"/>
        </w:rPr>
        <w:t xml:space="preserve"> </w:t>
      </w:r>
      <w:r w:rsidR="001845D5" w:rsidRPr="00054C47">
        <w:rPr>
          <w:bCs/>
          <w:sz w:val="24"/>
          <w:szCs w:val="24"/>
        </w:rPr>
        <w:t>N</w:t>
      </w:r>
      <w:r w:rsidRPr="00054C47">
        <w:rPr>
          <w:bCs/>
          <w:sz w:val="24"/>
          <w:szCs w:val="24"/>
        </w:rPr>
        <w:t xml:space="preserve">äiteks saab taotleda vähemalt 15-aastane alaealine ise ID-kaarti, passi ja elamisloakaarti. </w:t>
      </w:r>
      <w:proofErr w:type="spellStart"/>
      <w:r w:rsidRPr="00054C47">
        <w:rPr>
          <w:bCs/>
          <w:sz w:val="24"/>
          <w:szCs w:val="24"/>
        </w:rPr>
        <w:t>KOV-i</w:t>
      </w:r>
      <w:proofErr w:type="spellEnd"/>
      <w:r w:rsidRPr="00054C47">
        <w:rPr>
          <w:bCs/>
          <w:sz w:val="24"/>
          <w:szCs w:val="24"/>
        </w:rPr>
        <w:t xml:space="preserve"> volikogu valimistel on 16-aastane valimisõiguslik. Seega on seadusandja näinud ette juhtumeid, kus alaealine saab teha haldusmenetluses ise menetlustoiminguid. Samas ei näe praegu alaealine oma valimis- ega kontaktandmeid </w:t>
      </w:r>
      <w:proofErr w:type="spellStart"/>
      <w:r w:rsidRPr="00054C47">
        <w:rPr>
          <w:bCs/>
          <w:sz w:val="24"/>
          <w:szCs w:val="24"/>
        </w:rPr>
        <w:t>RR-is</w:t>
      </w:r>
      <w:proofErr w:type="spellEnd"/>
      <w:r w:rsidRPr="00054C47">
        <w:rPr>
          <w:bCs/>
          <w:sz w:val="24"/>
          <w:szCs w:val="24"/>
        </w:rPr>
        <w:t xml:space="preserve">, mis piirab tema </w:t>
      </w:r>
      <w:r w:rsidR="003E10FE" w:rsidRPr="00054C47">
        <w:rPr>
          <w:bCs/>
          <w:sz w:val="24"/>
          <w:szCs w:val="24"/>
        </w:rPr>
        <w:t>võimalusi saada seadusekohast teavet</w:t>
      </w:r>
      <w:r w:rsidRPr="00054C47">
        <w:rPr>
          <w:bCs/>
          <w:sz w:val="24"/>
          <w:szCs w:val="24"/>
        </w:rPr>
        <w:t xml:space="preserve"> valimistel osalemise</w:t>
      </w:r>
      <w:r w:rsidR="003E10FE" w:rsidRPr="00054C47">
        <w:rPr>
          <w:bCs/>
          <w:sz w:val="24"/>
          <w:szCs w:val="24"/>
        </w:rPr>
        <w:t>ks</w:t>
      </w:r>
      <w:r w:rsidRPr="00054C47">
        <w:rPr>
          <w:bCs/>
          <w:sz w:val="24"/>
          <w:szCs w:val="24"/>
        </w:rPr>
        <w:t>.</w:t>
      </w:r>
      <w:r w:rsidR="00200884" w:rsidRPr="00054C47">
        <w:rPr>
          <w:sz w:val="24"/>
          <w:szCs w:val="24"/>
        </w:rPr>
        <w:t xml:space="preserve"> </w:t>
      </w:r>
      <w:r w:rsidR="00325844" w:rsidRPr="00054C47">
        <w:rPr>
          <w:sz w:val="24"/>
          <w:szCs w:val="24"/>
        </w:rPr>
        <w:t>Samas näiteks Riigikogu valimistel on hääletamisõigus Eesti kodanikul, kes on valimispäevaks saanud 18-aastaseks. Sel juhul pole seadusandja näinud ette erandit.</w:t>
      </w:r>
      <w:r w:rsidR="00200884" w:rsidRPr="00054C47">
        <w:rPr>
          <w:sz w:val="24"/>
          <w:szCs w:val="24"/>
        </w:rPr>
        <w:t xml:space="preserve"> Seega alaealise haldusteovõime laiendamisel on võetud arvesse konkreetne valdkond ja hinnatud riske, kas haldusteovõime laiendamine on põhjendatud või mitte.</w:t>
      </w:r>
    </w:p>
    <w:p w14:paraId="78DE41EB" w14:textId="77777777" w:rsidR="00325844" w:rsidRPr="00054C47" w:rsidRDefault="00325844" w:rsidP="00325844">
      <w:pPr>
        <w:jc w:val="both"/>
        <w:rPr>
          <w:sz w:val="24"/>
          <w:szCs w:val="24"/>
        </w:rPr>
      </w:pPr>
    </w:p>
    <w:p w14:paraId="0193C1EC" w14:textId="6F7576CF" w:rsidR="00325844" w:rsidRPr="00054C47" w:rsidRDefault="00325844" w:rsidP="00325844">
      <w:pPr>
        <w:jc w:val="both"/>
        <w:rPr>
          <w:sz w:val="24"/>
          <w:szCs w:val="24"/>
        </w:rPr>
      </w:pPr>
      <w:r w:rsidRPr="00054C47">
        <w:rPr>
          <w:sz w:val="24"/>
          <w:szCs w:val="24"/>
        </w:rPr>
        <w:t xml:space="preserve">On võimalik laiendada alaealise haldusteovõimet kõikide rahvastiku toimingute või ainult teatud toimingute ja menetluste puhul, näiteks anda võimalus pääseda juurde vaid oma </w:t>
      </w:r>
      <w:proofErr w:type="spellStart"/>
      <w:r w:rsidRPr="00054C47">
        <w:rPr>
          <w:sz w:val="24"/>
          <w:szCs w:val="24"/>
        </w:rPr>
        <w:t>RR-i</w:t>
      </w:r>
      <w:proofErr w:type="spellEnd"/>
      <w:r w:rsidRPr="00054C47">
        <w:rPr>
          <w:sz w:val="24"/>
          <w:szCs w:val="24"/>
        </w:rPr>
        <w:t xml:space="preserve"> andmetele, sh </w:t>
      </w:r>
      <w:proofErr w:type="spellStart"/>
      <w:r w:rsidRPr="00054C47">
        <w:rPr>
          <w:sz w:val="24"/>
          <w:szCs w:val="24"/>
        </w:rPr>
        <w:t>RR-i</w:t>
      </w:r>
      <w:proofErr w:type="spellEnd"/>
      <w:r w:rsidRPr="00054C47">
        <w:rPr>
          <w:sz w:val="24"/>
          <w:szCs w:val="24"/>
        </w:rPr>
        <w:t xml:space="preserve"> portaalis, ning esitada </w:t>
      </w:r>
      <w:proofErr w:type="spellStart"/>
      <w:r w:rsidRPr="00054C47">
        <w:rPr>
          <w:sz w:val="24"/>
          <w:szCs w:val="24"/>
        </w:rPr>
        <w:t>RR-i</w:t>
      </w:r>
      <w:proofErr w:type="spellEnd"/>
      <w:r w:rsidRPr="00054C47">
        <w:rPr>
          <w:sz w:val="24"/>
          <w:szCs w:val="24"/>
        </w:rPr>
        <w:t xml:space="preserve"> oma kontaktandmeid </w:t>
      </w:r>
      <w:r w:rsidR="00585BDB" w:rsidRPr="00054C47">
        <w:rPr>
          <w:sz w:val="24"/>
          <w:szCs w:val="24"/>
        </w:rPr>
        <w:t>(vt ka selgitusi eelnõu §</w:t>
      </w:r>
      <w:r w:rsidR="00AC51B6" w:rsidRPr="00054C47">
        <w:rPr>
          <w:sz w:val="24"/>
          <w:szCs w:val="24"/>
        </w:rPr>
        <w:t> </w:t>
      </w:r>
      <w:r w:rsidR="00585BDB" w:rsidRPr="00054C47">
        <w:rPr>
          <w:sz w:val="24"/>
          <w:szCs w:val="24"/>
        </w:rPr>
        <w:t xml:space="preserve"> 2 punkti 2</w:t>
      </w:r>
      <w:r w:rsidR="006264CD" w:rsidRPr="00054C47">
        <w:rPr>
          <w:sz w:val="24"/>
          <w:szCs w:val="24"/>
        </w:rPr>
        <w:t>5</w:t>
      </w:r>
      <w:r w:rsidR="00585BDB" w:rsidRPr="00054C47">
        <w:rPr>
          <w:sz w:val="24"/>
          <w:szCs w:val="24"/>
        </w:rPr>
        <w:t xml:space="preserve"> kohta) </w:t>
      </w:r>
      <w:r w:rsidRPr="00054C47">
        <w:rPr>
          <w:sz w:val="24"/>
          <w:szCs w:val="24"/>
        </w:rPr>
        <w:t>ja ütluspõhiseid andmeid.</w:t>
      </w:r>
    </w:p>
    <w:p w14:paraId="1C831D6E" w14:textId="77777777" w:rsidR="00325844" w:rsidRPr="00054C47" w:rsidRDefault="00325844" w:rsidP="00325844">
      <w:pPr>
        <w:jc w:val="both"/>
        <w:rPr>
          <w:sz w:val="24"/>
          <w:szCs w:val="24"/>
        </w:rPr>
      </w:pPr>
    </w:p>
    <w:p w14:paraId="6D0CBC42" w14:textId="1B6BE841" w:rsidR="00325844" w:rsidRPr="00054C47" w:rsidRDefault="00325844" w:rsidP="00325844">
      <w:pPr>
        <w:jc w:val="both"/>
        <w:rPr>
          <w:sz w:val="24"/>
          <w:szCs w:val="24"/>
        </w:rPr>
      </w:pPr>
      <w:r w:rsidRPr="00054C47">
        <w:rPr>
          <w:sz w:val="24"/>
          <w:szCs w:val="24"/>
        </w:rPr>
        <w:t xml:space="preserve">Rahvastiku toimingute puhul on analüüs näidanud, et alaealise haldusteovõime laiendamisel võiks alustada alaealisele </w:t>
      </w:r>
      <w:proofErr w:type="spellStart"/>
      <w:r w:rsidRPr="00054C47">
        <w:rPr>
          <w:sz w:val="24"/>
          <w:szCs w:val="24"/>
        </w:rPr>
        <w:t>RR-i</w:t>
      </w:r>
      <w:proofErr w:type="spellEnd"/>
      <w:r w:rsidRPr="00054C47">
        <w:rPr>
          <w:sz w:val="24"/>
          <w:szCs w:val="24"/>
        </w:rPr>
        <w:t xml:space="preserve"> andmetele juurdepääsu andmisega </w:t>
      </w:r>
      <w:r w:rsidR="003E10FE" w:rsidRPr="00054C47">
        <w:rPr>
          <w:sz w:val="24"/>
          <w:szCs w:val="24"/>
        </w:rPr>
        <w:t xml:space="preserve">(enda andmete nägemisega) </w:t>
      </w:r>
      <w:r w:rsidRPr="00054C47">
        <w:rPr>
          <w:sz w:val="24"/>
          <w:szCs w:val="24"/>
        </w:rPr>
        <w:t xml:space="preserve">ja </w:t>
      </w:r>
      <w:proofErr w:type="spellStart"/>
      <w:r w:rsidRPr="00054C47">
        <w:rPr>
          <w:sz w:val="24"/>
          <w:szCs w:val="24"/>
        </w:rPr>
        <w:t>RR-i</w:t>
      </w:r>
      <w:proofErr w:type="spellEnd"/>
      <w:r w:rsidRPr="00054C47">
        <w:rPr>
          <w:sz w:val="24"/>
          <w:szCs w:val="24"/>
        </w:rPr>
        <w:t xml:space="preserve"> selliste andmete esitamisega, millel on väiksem kaal</w:t>
      </w:r>
      <w:r w:rsidR="003E10FE" w:rsidRPr="00054C47">
        <w:rPr>
          <w:sz w:val="24"/>
          <w:szCs w:val="24"/>
        </w:rPr>
        <w:t xml:space="preserve"> ja mõju</w:t>
      </w:r>
      <w:r w:rsidRPr="00054C47">
        <w:rPr>
          <w:sz w:val="24"/>
          <w:szCs w:val="24"/>
        </w:rPr>
        <w:t xml:space="preserve">. Näiteks võiks alaealisel olla esimeses etapis õigus esitada vaid kontaktandmeid </w:t>
      </w:r>
      <w:r w:rsidR="00585BDB" w:rsidRPr="00054C47">
        <w:rPr>
          <w:sz w:val="24"/>
          <w:szCs w:val="24"/>
        </w:rPr>
        <w:t xml:space="preserve">(kaasneb ka RRS §-st 98 tulenev kohustus tagada oma kontaktandmete olemasolu ja õigsus </w:t>
      </w:r>
      <w:proofErr w:type="spellStart"/>
      <w:r w:rsidR="00A967FD">
        <w:rPr>
          <w:sz w:val="24"/>
          <w:szCs w:val="24"/>
        </w:rPr>
        <w:t>RR-is</w:t>
      </w:r>
      <w:proofErr w:type="spellEnd"/>
      <w:r w:rsidR="00585BDB" w:rsidRPr="00054C47">
        <w:rPr>
          <w:sz w:val="24"/>
          <w:szCs w:val="24"/>
        </w:rPr>
        <w:t xml:space="preserve">) </w:t>
      </w:r>
      <w:r w:rsidRPr="00054C47">
        <w:rPr>
          <w:sz w:val="24"/>
          <w:szCs w:val="24"/>
        </w:rPr>
        <w:t>ja ütluspõhiseid andmeid</w:t>
      </w:r>
      <w:r w:rsidR="003E10FE" w:rsidRPr="00054C47">
        <w:rPr>
          <w:sz w:val="24"/>
          <w:szCs w:val="24"/>
        </w:rPr>
        <w:t xml:space="preserve"> </w:t>
      </w:r>
      <w:r w:rsidR="00364CC3" w:rsidRPr="00054C47">
        <w:rPr>
          <w:sz w:val="24"/>
          <w:szCs w:val="24"/>
        </w:rPr>
        <w:t>ning pääseda juurde oma</w:t>
      </w:r>
      <w:r w:rsidR="00A31C1B" w:rsidRPr="00054C47">
        <w:rPr>
          <w:sz w:val="24"/>
          <w:szCs w:val="24"/>
        </w:rPr>
        <w:t xml:space="preserve"> </w:t>
      </w:r>
      <w:proofErr w:type="spellStart"/>
      <w:r w:rsidR="00A31C1B" w:rsidRPr="00054C47">
        <w:rPr>
          <w:sz w:val="24"/>
          <w:szCs w:val="24"/>
        </w:rPr>
        <w:t>RR-i</w:t>
      </w:r>
      <w:proofErr w:type="spellEnd"/>
      <w:r w:rsidR="00364CC3" w:rsidRPr="00054C47">
        <w:rPr>
          <w:sz w:val="24"/>
          <w:szCs w:val="24"/>
        </w:rPr>
        <w:t xml:space="preserve"> andmetele</w:t>
      </w:r>
      <w:r w:rsidRPr="00054C47">
        <w:rPr>
          <w:sz w:val="24"/>
          <w:szCs w:val="24"/>
        </w:rPr>
        <w:t>. Sel juhul ei oleks väga suure negatiivse tagajärje ohtu, isegi kui alaealine esitab valeandmeid.</w:t>
      </w:r>
      <w:r w:rsidR="003E10FE" w:rsidRPr="00054C47">
        <w:rPr>
          <w:sz w:val="24"/>
          <w:szCs w:val="24"/>
        </w:rPr>
        <w:t xml:space="preserve"> Samas saab ta enda kontaktandmete esitamisega tagada seda, et temani jõuab talle vajalik info, nt valimiste teabeleht KOV volikogu valmiste puhul.</w:t>
      </w:r>
      <w:r w:rsidR="00E62463" w:rsidRPr="00054C47">
        <w:rPr>
          <w:sz w:val="24"/>
          <w:szCs w:val="24"/>
        </w:rPr>
        <w:t xml:space="preserve"> Juhul kui alaealisega soetud info edastamine on vajalik 15-17-aastase vanemale, saadetakse teave tema vanema kontaktandmetele. Seega ei teki olukorda, kus alae</w:t>
      </w:r>
      <w:r w:rsidR="00A31C1B" w:rsidRPr="00054C47">
        <w:rPr>
          <w:sz w:val="24"/>
          <w:szCs w:val="24"/>
        </w:rPr>
        <w:t>a</w:t>
      </w:r>
      <w:r w:rsidR="00E62463" w:rsidRPr="00054C47">
        <w:rPr>
          <w:sz w:val="24"/>
          <w:szCs w:val="24"/>
        </w:rPr>
        <w:t>liseni jõuab teave, mis temani jõudma ei peaks.</w:t>
      </w:r>
    </w:p>
    <w:p w14:paraId="1C9F1745" w14:textId="77777777" w:rsidR="00325844" w:rsidRPr="00054C47" w:rsidRDefault="00325844" w:rsidP="00325844">
      <w:pPr>
        <w:jc w:val="both"/>
        <w:rPr>
          <w:sz w:val="24"/>
          <w:szCs w:val="24"/>
        </w:rPr>
      </w:pPr>
    </w:p>
    <w:p w14:paraId="1E4C6180" w14:textId="15B9B665" w:rsidR="00325844" w:rsidRPr="00054C47" w:rsidRDefault="00325844" w:rsidP="00325844">
      <w:pPr>
        <w:jc w:val="both"/>
        <w:rPr>
          <w:sz w:val="24"/>
          <w:szCs w:val="24"/>
        </w:rPr>
      </w:pPr>
      <w:r w:rsidRPr="00054C47">
        <w:rPr>
          <w:sz w:val="24"/>
          <w:szCs w:val="24"/>
        </w:rPr>
        <w:t xml:space="preserve">Haldusteovõimet kavandatakse eelnimetatud toiminguteks laiendada alates 15. eluaastast, sest ka isikut tõendavat dokumenti saavad taotleda iseseisvalt 15-aastased. Seega, analoogiast lähtudes võiks sama vanus olla ka </w:t>
      </w:r>
      <w:proofErr w:type="spellStart"/>
      <w:r w:rsidRPr="00054C47">
        <w:rPr>
          <w:sz w:val="24"/>
          <w:szCs w:val="24"/>
        </w:rPr>
        <w:t>RR-i</w:t>
      </w:r>
      <w:proofErr w:type="spellEnd"/>
      <w:r w:rsidRPr="00054C47">
        <w:rPr>
          <w:sz w:val="24"/>
          <w:szCs w:val="24"/>
        </w:rPr>
        <w:t xml:space="preserve"> andmetele juurdepääsuks ja teatud andmete </w:t>
      </w:r>
      <w:proofErr w:type="spellStart"/>
      <w:r w:rsidRPr="00054C47">
        <w:rPr>
          <w:sz w:val="24"/>
          <w:szCs w:val="24"/>
        </w:rPr>
        <w:t>RR-i</w:t>
      </w:r>
      <w:proofErr w:type="spellEnd"/>
      <w:r w:rsidRPr="00054C47">
        <w:rPr>
          <w:sz w:val="24"/>
          <w:szCs w:val="24"/>
        </w:rPr>
        <w:t xml:space="preserve"> esitamiseks. </w:t>
      </w:r>
      <w:proofErr w:type="spellStart"/>
      <w:r w:rsidRPr="00054C47">
        <w:rPr>
          <w:sz w:val="24"/>
          <w:szCs w:val="24"/>
        </w:rPr>
        <w:t>KOV-i</w:t>
      </w:r>
      <w:proofErr w:type="spellEnd"/>
      <w:r w:rsidRPr="00054C47">
        <w:rPr>
          <w:sz w:val="24"/>
          <w:szCs w:val="24"/>
        </w:rPr>
        <w:t xml:space="preserve"> volikogu valimistel on vähemalt 16-aastasel õigus hääletada, aga oma kontaktandmeid ei saa ta praegu </w:t>
      </w:r>
      <w:proofErr w:type="spellStart"/>
      <w:r w:rsidRPr="00054C47">
        <w:rPr>
          <w:sz w:val="24"/>
          <w:szCs w:val="24"/>
        </w:rPr>
        <w:t>RR-i</w:t>
      </w:r>
      <w:proofErr w:type="spellEnd"/>
      <w:r w:rsidRPr="00054C47">
        <w:rPr>
          <w:sz w:val="24"/>
          <w:szCs w:val="24"/>
        </w:rPr>
        <w:t xml:space="preserve"> esitada ega nende õigsust </w:t>
      </w:r>
      <w:proofErr w:type="spellStart"/>
      <w:r w:rsidRPr="00054C47">
        <w:rPr>
          <w:sz w:val="24"/>
          <w:szCs w:val="24"/>
        </w:rPr>
        <w:t>RR-is</w:t>
      </w:r>
      <w:proofErr w:type="spellEnd"/>
      <w:r w:rsidRPr="00054C47">
        <w:rPr>
          <w:sz w:val="24"/>
          <w:szCs w:val="24"/>
        </w:rPr>
        <w:t xml:space="preserve"> ka tagada, et valimiste teabeleht talle saadetaks. Samas, kui seada haldusteovõime vanusepiiriks 16, ei pruugi osa alaealisi ikka olla saanud teabelehe saamiseks esitada enda kontaktandmeid </w:t>
      </w:r>
      <w:proofErr w:type="spellStart"/>
      <w:r w:rsidRPr="00054C47">
        <w:rPr>
          <w:sz w:val="24"/>
          <w:szCs w:val="24"/>
        </w:rPr>
        <w:t>RR-i</w:t>
      </w:r>
      <w:proofErr w:type="spellEnd"/>
      <w:r w:rsidRPr="00054C47">
        <w:rPr>
          <w:sz w:val="24"/>
          <w:szCs w:val="24"/>
        </w:rPr>
        <w:t xml:space="preserve"> kandmiseks, näiteks kui nad saavad 16-aastaseks vahetult enne valimisi. Seega tugineti isikut tõendavate </w:t>
      </w:r>
      <w:r w:rsidRPr="00054C47">
        <w:rPr>
          <w:sz w:val="24"/>
          <w:szCs w:val="24"/>
        </w:rPr>
        <w:lastRenderedPageBreak/>
        <w:t>dokumentide vanuse analoogiale, ja võttes arvesse asjaolu, et alaealine peaks saama valimiste teabelehe e-postile, otsustati, et haldusteovõimet tuleks laiendada alates 15</w:t>
      </w:r>
      <w:r w:rsidR="00AC51B6" w:rsidRPr="00054C47">
        <w:rPr>
          <w:sz w:val="24"/>
          <w:szCs w:val="24"/>
        </w:rPr>
        <w:t>-</w:t>
      </w:r>
      <w:r w:rsidRPr="00054C47">
        <w:rPr>
          <w:sz w:val="24"/>
          <w:szCs w:val="24"/>
        </w:rPr>
        <w:t> eluaastast.</w:t>
      </w:r>
    </w:p>
    <w:p w14:paraId="3A485C1D" w14:textId="77777777" w:rsidR="009C14F1" w:rsidRPr="00054C47" w:rsidRDefault="009C14F1" w:rsidP="00027A55">
      <w:pPr>
        <w:pStyle w:val="Vahedeta"/>
        <w:jc w:val="both"/>
        <w:rPr>
          <w:rFonts w:ascii="Times New Roman" w:hAnsi="Times New Roman" w:cs="Times New Roman"/>
          <w:sz w:val="24"/>
          <w:szCs w:val="24"/>
        </w:rPr>
      </w:pPr>
    </w:p>
    <w:p w14:paraId="236FF195" w14:textId="2242CDEC" w:rsidR="008E40F4" w:rsidRPr="00054C47" w:rsidRDefault="00E36D28" w:rsidP="00E36D28">
      <w:pPr>
        <w:jc w:val="both"/>
        <w:rPr>
          <w:sz w:val="24"/>
          <w:szCs w:val="24"/>
        </w:rPr>
      </w:pPr>
      <w:bookmarkStart w:id="17" w:name="_Hlk162956736"/>
      <w:r w:rsidRPr="00054C47">
        <w:rPr>
          <w:b/>
          <w:bCs/>
          <w:sz w:val="24"/>
          <w:szCs w:val="24"/>
        </w:rPr>
        <w:t xml:space="preserve">Eelnõu § </w:t>
      </w:r>
      <w:r w:rsidR="002B2313" w:rsidRPr="00054C47">
        <w:rPr>
          <w:b/>
          <w:bCs/>
          <w:sz w:val="24"/>
          <w:szCs w:val="24"/>
        </w:rPr>
        <w:t>2</w:t>
      </w:r>
      <w:r w:rsidRPr="00054C47">
        <w:rPr>
          <w:b/>
          <w:bCs/>
          <w:sz w:val="24"/>
          <w:szCs w:val="24"/>
        </w:rPr>
        <w:t xml:space="preserve"> punktiga </w:t>
      </w:r>
      <w:r w:rsidR="00DC03CB" w:rsidRPr="00054C47">
        <w:rPr>
          <w:b/>
          <w:bCs/>
          <w:sz w:val="24"/>
          <w:szCs w:val="24"/>
        </w:rPr>
        <w:t>4</w:t>
      </w:r>
      <w:r w:rsidRPr="00054C47">
        <w:rPr>
          <w:sz w:val="24"/>
          <w:szCs w:val="24"/>
        </w:rPr>
        <w:t xml:space="preserve"> täiendatakse RRS § </w:t>
      </w:r>
      <w:bookmarkEnd w:id="17"/>
      <w:r w:rsidRPr="00054C47">
        <w:rPr>
          <w:sz w:val="24"/>
          <w:szCs w:val="24"/>
        </w:rPr>
        <w:t>21 lõikega 3</w:t>
      </w:r>
      <w:r w:rsidR="00162E35" w:rsidRPr="00054C47">
        <w:rPr>
          <w:sz w:val="24"/>
          <w:szCs w:val="24"/>
        </w:rPr>
        <w:t xml:space="preserve">, mille kohaselt </w:t>
      </w:r>
      <w:r w:rsidR="00DD18A6" w:rsidRPr="00054C47">
        <w:rPr>
          <w:sz w:val="24"/>
          <w:szCs w:val="24"/>
        </w:rPr>
        <w:t xml:space="preserve">RRS-i § 21 lõike 1 punktis 16 nimetatud </w:t>
      </w:r>
      <w:r w:rsidR="008E40F4" w:rsidRPr="00054C47">
        <w:rPr>
          <w:sz w:val="24"/>
          <w:szCs w:val="24"/>
        </w:rPr>
        <w:t xml:space="preserve">andmete esitamine ei ole isikule kohustuslik kuni </w:t>
      </w:r>
      <w:r w:rsidR="00445BAA" w:rsidRPr="00054C47">
        <w:rPr>
          <w:sz w:val="24"/>
          <w:szCs w:val="24"/>
        </w:rPr>
        <w:t>12</w:t>
      </w:r>
      <w:r w:rsidR="008E40F4" w:rsidRPr="00054C47">
        <w:rPr>
          <w:sz w:val="24"/>
          <w:szCs w:val="24"/>
        </w:rPr>
        <w:t xml:space="preserve">-aastase lapse omandatud kõrgeima haridustaseme kohta. Kuni </w:t>
      </w:r>
      <w:r w:rsidR="00445BAA" w:rsidRPr="00054C47">
        <w:rPr>
          <w:sz w:val="24"/>
          <w:szCs w:val="24"/>
        </w:rPr>
        <w:t>12</w:t>
      </w:r>
      <w:r w:rsidR="008E40F4" w:rsidRPr="00054C47">
        <w:rPr>
          <w:sz w:val="24"/>
          <w:szCs w:val="24"/>
        </w:rPr>
        <w:t xml:space="preserve">-aastase lapse kõrgeim haridustase kantakse </w:t>
      </w:r>
      <w:proofErr w:type="spellStart"/>
      <w:r w:rsidR="0033241A" w:rsidRPr="00054C47">
        <w:rPr>
          <w:sz w:val="24"/>
          <w:szCs w:val="24"/>
        </w:rPr>
        <w:t>RR-i</w:t>
      </w:r>
      <w:proofErr w:type="spellEnd"/>
      <w:r w:rsidR="0033241A" w:rsidRPr="00054C47">
        <w:rPr>
          <w:sz w:val="24"/>
          <w:szCs w:val="24"/>
        </w:rPr>
        <w:t xml:space="preserve"> </w:t>
      </w:r>
      <w:r w:rsidR="008E40F4" w:rsidRPr="00054C47">
        <w:rPr>
          <w:sz w:val="24"/>
          <w:szCs w:val="24"/>
        </w:rPr>
        <w:t>automaatselt.</w:t>
      </w:r>
    </w:p>
    <w:p w14:paraId="5E27CA59" w14:textId="77777777" w:rsidR="008E40F4" w:rsidRPr="00054C47" w:rsidRDefault="008E40F4" w:rsidP="00E36D28">
      <w:pPr>
        <w:jc w:val="both"/>
        <w:rPr>
          <w:sz w:val="24"/>
          <w:szCs w:val="24"/>
        </w:rPr>
      </w:pPr>
    </w:p>
    <w:p w14:paraId="7BDA708A" w14:textId="7E2E6230" w:rsidR="00E36D28" w:rsidRPr="00054C47" w:rsidRDefault="00E36D28" w:rsidP="00E36D28">
      <w:pPr>
        <w:jc w:val="both"/>
        <w:rPr>
          <w:sz w:val="24"/>
          <w:szCs w:val="24"/>
        </w:rPr>
      </w:pPr>
      <w:r w:rsidRPr="00054C47">
        <w:rPr>
          <w:sz w:val="24"/>
          <w:szCs w:val="24"/>
        </w:rPr>
        <w:t>Probleem on, et 0–</w:t>
      </w:r>
      <w:r w:rsidR="00445BAA" w:rsidRPr="00054C47">
        <w:rPr>
          <w:sz w:val="24"/>
          <w:szCs w:val="24"/>
        </w:rPr>
        <w:t>12</w:t>
      </w:r>
      <w:r w:rsidRPr="00054C47">
        <w:rPr>
          <w:sz w:val="24"/>
          <w:szCs w:val="24"/>
        </w:rPr>
        <w:t xml:space="preserve">-aastastele määratakse sageli </w:t>
      </w:r>
      <w:proofErr w:type="spellStart"/>
      <w:r w:rsidR="00086E06" w:rsidRPr="00054C47">
        <w:rPr>
          <w:sz w:val="24"/>
          <w:szCs w:val="24"/>
        </w:rPr>
        <w:t>RR-is</w:t>
      </w:r>
      <w:proofErr w:type="spellEnd"/>
      <w:r w:rsidRPr="00054C47">
        <w:rPr>
          <w:sz w:val="24"/>
          <w:szCs w:val="24"/>
        </w:rPr>
        <w:t xml:space="preserve"> vale haridustase. Laste eest esitavad ütluspõhiseid andmeid nende vanemad, sh andmeid haridustaseme kohta. Kuna väga väikestele lastele haridustaseme määramine tekitab vanemates segadust ja on tõstatanud küsimuse, kas see on otstarbekas, lihtsustatakse muudatusega lapsele haridustaseme määramist nii, et 0–</w:t>
      </w:r>
      <w:r w:rsidR="00A31C1B" w:rsidRPr="00054C47">
        <w:rPr>
          <w:sz w:val="24"/>
          <w:szCs w:val="24"/>
        </w:rPr>
        <w:t> </w:t>
      </w:r>
      <w:r w:rsidR="00445BAA" w:rsidRPr="00054C47">
        <w:rPr>
          <w:sz w:val="24"/>
          <w:szCs w:val="24"/>
        </w:rPr>
        <w:t>12</w:t>
      </w:r>
      <w:r w:rsidRPr="00054C47">
        <w:rPr>
          <w:sz w:val="24"/>
          <w:szCs w:val="24"/>
        </w:rPr>
        <w:t>-</w:t>
      </w:r>
      <w:r w:rsidR="00A31C1B" w:rsidRPr="00054C47">
        <w:rPr>
          <w:sz w:val="24"/>
          <w:szCs w:val="24"/>
        </w:rPr>
        <w:t> </w:t>
      </w:r>
      <w:r w:rsidRPr="00054C47">
        <w:rPr>
          <w:sz w:val="24"/>
          <w:szCs w:val="24"/>
        </w:rPr>
        <w:t xml:space="preserve">aastasele lapsele määrataks automaatselt haridustase „hariduseta/alusharidus“, sest neil </w:t>
      </w:r>
      <w:r w:rsidR="00AC51B6" w:rsidRPr="00054C47">
        <w:rPr>
          <w:sz w:val="24"/>
          <w:szCs w:val="24"/>
        </w:rPr>
        <w:t>ei saa</w:t>
      </w:r>
      <w:r w:rsidRPr="00054C47">
        <w:rPr>
          <w:sz w:val="24"/>
          <w:szCs w:val="24"/>
        </w:rPr>
        <w:t xml:space="preserve"> </w:t>
      </w:r>
      <w:r w:rsidR="00CA0A09" w:rsidRPr="00054C47">
        <w:rPr>
          <w:sz w:val="24"/>
          <w:szCs w:val="24"/>
        </w:rPr>
        <w:t xml:space="preserve">lõpetatud haridustaset </w:t>
      </w:r>
      <w:r w:rsidRPr="00054C47">
        <w:rPr>
          <w:sz w:val="24"/>
          <w:szCs w:val="24"/>
        </w:rPr>
        <w:t>olla.</w:t>
      </w:r>
    </w:p>
    <w:p w14:paraId="061C55CC" w14:textId="77777777" w:rsidR="00E36D28" w:rsidRPr="00054C47" w:rsidRDefault="00E36D28" w:rsidP="00E36D28">
      <w:pPr>
        <w:jc w:val="both"/>
        <w:rPr>
          <w:sz w:val="24"/>
          <w:szCs w:val="24"/>
        </w:rPr>
      </w:pPr>
    </w:p>
    <w:p w14:paraId="6A5F3EF2" w14:textId="5479CAAA" w:rsidR="00BD7CF1" w:rsidRPr="00054C47" w:rsidRDefault="00E36D28" w:rsidP="00E36D28">
      <w:pPr>
        <w:jc w:val="both"/>
        <w:rPr>
          <w:sz w:val="24"/>
          <w:szCs w:val="24"/>
        </w:rPr>
      </w:pPr>
      <w:r w:rsidRPr="00054C47">
        <w:rPr>
          <w:sz w:val="24"/>
          <w:szCs w:val="24"/>
        </w:rPr>
        <w:t xml:space="preserve">Muudatusega välistatakse olukorrad, kus vanemad on näiteks ekslikult määranud oma eelkooliealise lapse haridustasemeks taseme, mis ei saa olla nii väikese lapse puhul võimalik. Muudatus lihtsustab ametnike </w:t>
      </w:r>
      <w:r w:rsidR="002E723E" w:rsidRPr="00054C47">
        <w:rPr>
          <w:sz w:val="24"/>
          <w:szCs w:val="24"/>
        </w:rPr>
        <w:t xml:space="preserve">ja </w:t>
      </w:r>
      <w:proofErr w:type="spellStart"/>
      <w:r w:rsidR="002E723E" w:rsidRPr="00054C47">
        <w:rPr>
          <w:sz w:val="24"/>
          <w:szCs w:val="24"/>
        </w:rPr>
        <w:t>RR-i</w:t>
      </w:r>
      <w:proofErr w:type="spellEnd"/>
      <w:r w:rsidR="002E723E" w:rsidRPr="00054C47">
        <w:rPr>
          <w:sz w:val="24"/>
          <w:szCs w:val="24"/>
        </w:rPr>
        <w:t xml:space="preserve"> klienditoe </w:t>
      </w:r>
      <w:r w:rsidRPr="00054C47">
        <w:rPr>
          <w:sz w:val="24"/>
          <w:szCs w:val="24"/>
        </w:rPr>
        <w:t>tööd, sest ametnikud</w:t>
      </w:r>
      <w:r w:rsidR="002E723E" w:rsidRPr="00054C47">
        <w:rPr>
          <w:sz w:val="24"/>
          <w:szCs w:val="24"/>
        </w:rPr>
        <w:t xml:space="preserve"> ja </w:t>
      </w:r>
      <w:proofErr w:type="spellStart"/>
      <w:r w:rsidR="002E723E" w:rsidRPr="00054C47">
        <w:rPr>
          <w:sz w:val="24"/>
          <w:szCs w:val="24"/>
        </w:rPr>
        <w:t>RR-i</w:t>
      </w:r>
      <w:proofErr w:type="spellEnd"/>
      <w:r w:rsidR="002E723E" w:rsidRPr="00054C47">
        <w:rPr>
          <w:sz w:val="24"/>
          <w:szCs w:val="24"/>
        </w:rPr>
        <w:t xml:space="preserve"> klienditugi</w:t>
      </w:r>
      <w:r w:rsidRPr="00054C47">
        <w:rPr>
          <w:sz w:val="24"/>
          <w:szCs w:val="24"/>
        </w:rPr>
        <w:t xml:space="preserve"> ei pea vanemaid haridustaseme määramises enam nii palju nõustama ega ekslikult määratud haridustaseme parandamiseks nendega suhtlema.</w:t>
      </w:r>
      <w:r w:rsidR="00445BAA" w:rsidRPr="00054C47">
        <w:rPr>
          <w:sz w:val="24"/>
          <w:szCs w:val="24"/>
        </w:rPr>
        <w:t xml:space="preserve"> Samuti tagab see </w:t>
      </w:r>
      <w:proofErr w:type="spellStart"/>
      <w:r w:rsidR="00445BAA" w:rsidRPr="00054C47">
        <w:rPr>
          <w:sz w:val="24"/>
          <w:szCs w:val="24"/>
        </w:rPr>
        <w:t>RR-i</w:t>
      </w:r>
      <w:proofErr w:type="spellEnd"/>
      <w:r w:rsidR="00445BAA" w:rsidRPr="00054C47">
        <w:rPr>
          <w:sz w:val="24"/>
          <w:szCs w:val="24"/>
        </w:rPr>
        <w:t xml:space="preserve"> andmete õigsuse ja täielikkuse.</w:t>
      </w:r>
    </w:p>
    <w:p w14:paraId="16A94C46" w14:textId="77777777" w:rsidR="00E36D28" w:rsidRPr="00054C47" w:rsidRDefault="00E36D28" w:rsidP="00E36D28">
      <w:pPr>
        <w:jc w:val="both"/>
        <w:rPr>
          <w:sz w:val="24"/>
          <w:szCs w:val="24"/>
        </w:rPr>
      </w:pPr>
    </w:p>
    <w:p w14:paraId="592EEBAE" w14:textId="7E593FF8" w:rsidR="00CC7F4F" w:rsidRPr="00054C47" w:rsidRDefault="00CC7F4F" w:rsidP="00E36D28">
      <w:pPr>
        <w:jc w:val="both"/>
        <w:rPr>
          <w:sz w:val="24"/>
          <w:szCs w:val="24"/>
        </w:rPr>
      </w:pPr>
      <w:r w:rsidRPr="00054C47">
        <w:rPr>
          <w:b/>
          <w:bCs/>
          <w:sz w:val="24"/>
          <w:szCs w:val="24"/>
        </w:rPr>
        <w:t xml:space="preserve">Eelnõu </w:t>
      </w:r>
      <w:r w:rsidR="00C74FB1" w:rsidRPr="00054C47">
        <w:rPr>
          <w:b/>
          <w:bCs/>
          <w:sz w:val="24"/>
          <w:szCs w:val="24"/>
        </w:rPr>
        <w:t xml:space="preserve">§ 2 </w:t>
      </w:r>
      <w:r w:rsidRPr="00054C47">
        <w:rPr>
          <w:b/>
          <w:bCs/>
          <w:sz w:val="24"/>
          <w:szCs w:val="24"/>
        </w:rPr>
        <w:t>punkti</w:t>
      </w:r>
      <w:r w:rsidR="00DB14DE" w:rsidRPr="00054C47">
        <w:rPr>
          <w:b/>
          <w:bCs/>
          <w:sz w:val="24"/>
          <w:szCs w:val="24"/>
        </w:rPr>
        <w:t>ga</w:t>
      </w:r>
      <w:r w:rsidRPr="00054C47">
        <w:rPr>
          <w:b/>
          <w:bCs/>
          <w:sz w:val="24"/>
          <w:szCs w:val="24"/>
        </w:rPr>
        <w:t xml:space="preserve"> </w:t>
      </w:r>
      <w:r w:rsidR="00B82DF9" w:rsidRPr="00054C47">
        <w:rPr>
          <w:b/>
          <w:bCs/>
          <w:sz w:val="24"/>
          <w:szCs w:val="24"/>
        </w:rPr>
        <w:t>5</w:t>
      </w:r>
      <w:r w:rsidR="00DB14DE" w:rsidRPr="00054C47">
        <w:rPr>
          <w:sz w:val="24"/>
          <w:szCs w:val="24"/>
        </w:rPr>
        <w:t xml:space="preserve"> muudetakse </w:t>
      </w:r>
      <w:r w:rsidRPr="00054C47">
        <w:rPr>
          <w:sz w:val="24"/>
          <w:szCs w:val="24"/>
        </w:rPr>
        <w:t>RRS-i § 33</w:t>
      </w:r>
      <w:r w:rsidR="00DB14DE" w:rsidRPr="00054C47">
        <w:rPr>
          <w:sz w:val="24"/>
          <w:szCs w:val="24"/>
        </w:rPr>
        <w:t xml:space="preserve"> lõiget 1</w:t>
      </w:r>
      <w:r w:rsidRPr="00054C47">
        <w:rPr>
          <w:sz w:val="24"/>
          <w:szCs w:val="24"/>
        </w:rPr>
        <w:t xml:space="preserve">. Kehtiva RRS-i § 33 lõike 1 kohaselt RRS-i § 32 lõikes 3 sätestatud juhtudel või kui andmeandja või andmesaaja teatab ebaõigetest andmetest, on volitatud töötleja kohustatud kontrollima andmete õigsust ja ebaõiged andmed parandama. Kuid vea võib olla avastanud ka </w:t>
      </w:r>
      <w:proofErr w:type="spellStart"/>
      <w:r w:rsidRPr="00054C47">
        <w:rPr>
          <w:sz w:val="24"/>
          <w:szCs w:val="24"/>
        </w:rPr>
        <w:t>RR-i</w:t>
      </w:r>
      <w:proofErr w:type="spellEnd"/>
      <w:r w:rsidRPr="00054C47">
        <w:rPr>
          <w:sz w:val="24"/>
          <w:szCs w:val="24"/>
        </w:rPr>
        <w:t xml:space="preserve"> vastutav töötleja ehk Siseministeerium</w:t>
      </w:r>
      <w:r w:rsidR="00DB14DE" w:rsidRPr="00054C47">
        <w:rPr>
          <w:sz w:val="24"/>
          <w:szCs w:val="24"/>
        </w:rPr>
        <w:t xml:space="preserve"> või keegi muu</w:t>
      </w:r>
      <w:r w:rsidRPr="00054C47">
        <w:rPr>
          <w:sz w:val="24"/>
          <w:szCs w:val="24"/>
        </w:rPr>
        <w:t xml:space="preserve">. Oluline on ka sel juhul viga parandada. Seetõttu </w:t>
      </w:r>
      <w:r w:rsidR="00DB14DE" w:rsidRPr="00054C47">
        <w:rPr>
          <w:sz w:val="24"/>
          <w:szCs w:val="24"/>
        </w:rPr>
        <w:t xml:space="preserve">muudetakse </w:t>
      </w:r>
      <w:r w:rsidRPr="00054C47">
        <w:rPr>
          <w:sz w:val="24"/>
          <w:szCs w:val="24"/>
        </w:rPr>
        <w:t>RRS-i § 33 lõi</w:t>
      </w:r>
      <w:r w:rsidR="00DB14DE" w:rsidRPr="00054C47">
        <w:rPr>
          <w:sz w:val="24"/>
          <w:szCs w:val="24"/>
        </w:rPr>
        <w:t>ke</w:t>
      </w:r>
      <w:r w:rsidRPr="00054C47">
        <w:rPr>
          <w:sz w:val="24"/>
          <w:szCs w:val="24"/>
        </w:rPr>
        <w:t xml:space="preserve"> 1 </w:t>
      </w:r>
      <w:r w:rsidR="00DB14DE" w:rsidRPr="00054C47">
        <w:rPr>
          <w:sz w:val="24"/>
          <w:szCs w:val="24"/>
        </w:rPr>
        <w:t xml:space="preserve">sõnastus laiemaks ning öeldakse, et </w:t>
      </w:r>
      <w:r w:rsidR="0013632E" w:rsidRPr="00054C47">
        <w:rPr>
          <w:sz w:val="24"/>
          <w:szCs w:val="24"/>
        </w:rPr>
        <w:t>RRS-i § 32 lõikes 3 sätestatud juhtudel või kui on teavitatud ebaõigetest andmetest või kui muul juhul on ilmnenud andmete ebaõigsus, on volitatud töötleja kohustatud kontrollima andmete õigsust ja ebaõiged andmed parandama.</w:t>
      </w:r>
    </w:p>
    <w:p w14:paraId="3DCEEE75" w14:textId="77777777" w:rsidR="00893A52" w:rsidRPr="00054C47" w:rsidRDefault="00893A52" w:rsidP="00893A52">
      <w:pPr>
        <w:jc w:val="both"/>
        <w:rPr>
          <w:sz w:val="24"/>
          <w:szCs w:val="24"/>
        </w:rPr>
      </w:pPr>
    </w:p>
    <w:p w14:paraId="26D19BCE" w14:textId="412B189B" w:rsidR="001E2D7D" w:rsidRPr="00054C47" w:rsidRDefault="00893A52" w:rsidP="001E2D7D">
      <w:pPr>
        <w:jc w:val="both"/>
        <w:rPr>
          <w:sz w:val="24"/>
          <w:szCs w:val="24"/>
        </w:rPr>
      </w:pPr>
      <w:r w:rsidRPr="00054C47">
        <w:rPr>
          <w:b/>
          <w:bCs/>
          <w:sz w:val="24"/>
          <w:szCs w:val="24"/>
        </w:rPr>
        <w:t xml:space="preserve">Eelnõu § 2 punktiga </w:t>
      </w:r>
      <w:r w:rsidR="00DB14DE" w:rsidRPr="00054C47">
        <w:rPr>
          <w:b/>
          <w:bCs/>
          <w:sz w:val="24"/>
          <w:szCs w:val="24"/>
        </w:rPr>
        <w:t>6</w:t>
      </w:r>
      <w:r w:rsidRPr="00054C47">
        <w:rPr>
          <w:sz w:val="24"/>
          <w:szCs w:val="24"/>
        </w:rPr>
        <w:t xml:space="preserve"> </w:t>
      </w:r>
      <w:r w:rsidR="001E2D7D" w:rsidRPr="00054C47">
        <w:rPr>
          <w:sz w:val="24"/>
          <w:szCs w:val="24"/>
        </w:rPr>
        <w:t>muudetakse</w:t>
      </w:r>
      <w:r w:rsidRPr="00054C47">
        <w:rPr>
          <w:sz w:val="24"/>
          <w:szCs w:val="24"/>
        </w:rPr>
        <w:t xml:space="preserve"> RRS § 38 lõ</w:t>
      </w:r>
      <w:r w:rsidR="001E2D7D" w:rsidRPr="00054C47">
        <w:rPr>
          <w:sz w:val="24"/>
          <w:szCs w:val="24"/>
        </w:rPr>
        <w:t>iget 2</w:t>
      </w:r>
      <w:r w:rsidRPr="00054C47">
        <w:rPr>
          <w:sz w:val="24"/>
          <w:szCs w:val="24"/>
        </w:rPr>
        <w:t xml:space="preserve">, mille kohaselt </w:t>
      </w:r>
      <w:r w:rsidR="001E2D7D" w:rsidRPr="00054C47">
        <w:rPr>
          <w:sz w:val="24"/>
          <w:szCs w:val="24"/>
        </w:rPr>
        <w:t xml:space="preserve">RRS-i § 38 lõike 1 punktis 3 nimetatud </w:t>
      </w:r>
      <w:proofErr w:type="spellStart"/>
      <w:r w:rsidR="0033241A" w:rsidRPr="00054C47">
        <w:rPr>
          <w:sz w:val="24"/>
          <w:szCs w:val="24"/>
        </w:rPr>
        <w:t>RR-i</w:t>
      </w:r>
      <w:proofErr w:type="spellEnd"/>
      <w:r w:rsidR="0033241A" w:rsidRPr="00054C47">
        <w:rPr>
          <w:sz w:val="24"/>
          <w:szCs w:val="24"/>
        </w:rPr>
        <w:t xml:space="preserve"> </w:t>
      </w:r>
      <w:r w:rsidR="001E2D7D" w:rsidRPr="00054C47">
        <w:rPr>
          <w:sz w:val="24"/>
          <w:szCs w:val="24"/>
        </w:rPr>
        <w:t>subjekti staatust määrava dokumendi tähtaja lõppemisel lõpeb:</w:t>
      </w:r>
    </w:p>
    <w:p w14:paraId="10400DA5" w14:textId="1E9BE3CE" w:rsidR="00F247C4" w:rsidRPr="00054C47" w:rsidRDefault="001E2D7D" w:rsidP="00F247C4">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1) </w:t>
      </w:r>
      <w:r w:rsidR="00F247C4" w:rsidRPr="00054C47">
        <w:rPr>
          <w:rFonts w:ascii="Times New Roman" w:hAnsi="Times New Roman" w:cs="Times New Roman"/>
          <w:sz w:val="24"/>
          <w:szCs w:val="24"/>
        </w:rPr>
        <w:t xml:space="preserve">välismaalase </w:t>
      </w:r>
      <w:proofErr w:type="spellStart"/>
      <w:r w:rsidR="00A967FD">
        <w:rPr>
          <w:rFonts w:ascii="Times New Roman" w:hAnsi="Times New Roman" w:cs="Times New Roman"/>
          <w:sz w:val="24"/>
          <w:szCs w:val="24"/>
        </w:rPr>
        <w:t>RR-i</w:t>
      </w:r>
      <w:proofErr w:type="spellEnd"/>
      <w:r w:rsidR="00A967FD" w:rsidRPr="00054C47">
        <w:rPr>
          <w:rFonts w:ascii="Times New Roman" w:hAnsi="Times New Roman" w:cs="Times New Roman"/>
          <w:sz w:val="24"/>
          <w:szCs w:val="24"/>
        </w:rPr>
        <w:t xml:space="preserve"> </w:t>
      </w:r>
      <w:r w:rsidR="00F247C4" w:rsidRPr="00054C47">
        <w:rPr>
          <w:rFonts w:ascii="Times New Roman" w:hAnsi="Times New Roman" w:cs="Times New Roman"/>
          <w:sz w:val="24"/>
          <w:szCs w:val="24"/>
        </w:rPr>
        <w:t>subjekti staatus välismaalaste seaduse § 43 lõikes 4 või 5 sätestatud tähtaja saabumisel, kui ta ei taotle elamisloa pikendamist või uut tähtajalist või pikaajalise elaniku elamisluba;</w:t>
      </w:r>
    </w:p>
    <w:p w14:paraId="673A0F9F" w14:textId="5D7F16F2" w:rsidR="00893A52" w:rsidRPr="00054C47" w:rsidRDefault="00F247C4" w:rsidP="00F247C4">
      <w:pPr>
        <w:jc w:val="both"/>
        <w:rPr>
          <w:sz w:val="24"/>
          <w:szCs w:val="24"/>
        </w:rPr>
      </w:pPr>
      <w:r w:rsidRPr="00054C47">
        <w:rPr>
          <w:sz w:val="24"/>
          <w:szCs w:val="24"/>
        </w:rPr>
        <w:t xml:space="preserve">2) Euroopa Liidu või Euroopa Majanduspiirkonna muu liikmesriigi või Šveitsi Konföderatsiooni kodaniku perekonnaliikme </w:t>
      </w:r>
      <w:proofErr w:type="spellStart"/>
      <w:r w:rsidR="00A967FD">
        <w:rPr>
          <w:sz w:val="24"/>
          <w:szCs w:val="24"/>
        </w:rPr>
        <w:t>RR-i</w:t>
      </w:r>
      <w:proofErr w:type="spellEnd"/>
      <w:r w:rsidR="00A967FD" w:rsidRPr="00054C47">
        <w:rPr>
          <w:sz w:val="24"/>
          <w:szCs w:val="24"/>
        </w:rPr>
        <w:t xml:space="preserve"> </w:t>
      </w:r>
      <w:r w:rsidRPr="00054C47">
        <w:rPr>
          <w:sz w:val="24"/>
          <w:szCs w:val="24"/>
        </w:rPr>
        <w:t>subjekti staatus Euroopa Liidu kodaniku seaduse § 10 lõikes 2</w:t>
      </w:r>
      <w:r w:rsidRPr="00054C47">
        <w:rPr>
          <w:sz w:val="24"/>
          <w:szCs w:val="24"/>
          <w:vertAlign w:val="superscript"/>
        </w:rPr>
        <w:t>3</w:t>
      </w:r>
      <w:r w:rsidRPr="00054C47">
        <w:rPr>
          <w:sz w:val="24"/>
          <w:szCs w:val="24"/>
        </w:rPr>
        <w:t xml:space="preserve"> sätestatud tähtaja saabumisel, kui ta ei taotle elamisõiguse pikendamist või uut tähtajalist või alalist elamisõigust</w:t>
      </w:r>
      <w:r w:rsidR="001E2D7D" w:rsidRPr="00054C47">
        <w:rPr>
          <w:sz w:val="24"/>
          <w:szCs w:val="24"/>
        </w:rPr>
        <w:t>.</w:t>
      </w:r>
    </w:p>
    <w:p w14:paraId="59E223B1" w14:textId="77777777" w:rsidR="00900839" w:rsidRPr="00054C47" w:rsidRDefault="00900839" w:rsidP="00893A52">
      <w:pPr>
        <w:jc w:val="both"/>
        <w:rPr>
          <w:sz w:val="24"/>
          <w:szCs w:val="24"/>
        </w:rPr>
      </w:pPr>
    </w:p>
    <w:p w14:paraId="193EA46F" w14:textId="04638FF0" w:rsidR="00A47334" w:rsidRPr="00054C47" w:rsidRDefault="00A47334" w:rsidP="00893A52">
      <w:pPr>
        <w:jc w:val="both"/>
        <w:rPr>
          <w:sz w:val="24"/>
          <w:szCs w:val="24"/>
        </w:rPr>
      </w:pPr>
      <w:r w:rsidRPr="00054C47">
        <w:rPr>
          <w:sz w:val="24"/>
          <w:szCs w:val="24"/>
        </w:rPr>
        <w:t>RRS-i § 38 lõike 2 punkt 1 on kehtiva RRS-i § 38 lõige 2, mis on sisult samal kujul punkti 1 üle võetud. Sisuliselt on uus RRS-i § 38 lõike 2 punkt 2.</w:t>
      </w:r>
    </w:p>
    <w:p w14:paraId="0413E556" w14:textId="77777777" w:rsidR="00A47334" w:rsidRPr="00054C47" w:rsidRDefault="00A47334" w:rsidP="00893A52">
      <w:pPr>
        <w:jc w:val="both"/>
        <w:rPr>
          <w:sz w:val="24"/>
          <w:szCs w:val="24"/>
        </w:rPr>
      </w:pPr>
    </w:p>
    <w:p w14:paraId="2426B244" w14:textId="6FA03C32" w:rsidR="00893A52" w:rsidRPr="00054C47" w:rsidRDefault="00893A52" w:rsidP="00893A52">
      <w:pPr>
        <w:jc w:val="both"/>
        <w:rPr>
          <w:bCs/>
          <w:sz w:val="24"/>
          <w:szCs w:val="24"/>
        </w:rPr>
      </w:pPr>
      <w:r w:rsidRPr="00054C47">
        <w:rPr>
          <w:bCs/>
          <w:sz w:val="24"/>
          <w:szCs w:val="24"/>
        </w:rPr>
        <w:t xml:space="preserve">Kehtivat õigust muutmata ei oleks </w:t>
      </w:r>
      <w:r w:rsidR="00F96F6B" w:rsidRPr="00054C47">
        <w:rPr>
          <w:sz w:val="24"/>
          <w:szCs w:val="24"/>
        </w:rPr>
        <w:t>EL-i</w:t>
      </w:r>
      <w:r w:rsidRPr="00054C47">
        <w:rPr>
          <w:bCs/>
          <w:sz w:val="24"/>
          <w:szCs w:val="24"/>
        </w:rPr>
        <w:t xml:space="preserve"> kodaniku perekonnaliige pärast elamisõiguse kehtivusaja lõppu enam </w:t>
      </w:r>
      <w:proofErr w:type="spellStart"/>
      <w:r w:rsidRPr="00054C47">
        <w:rPr>
          <w:bCs/>
          <w:sz w:val="24"/>
          <w:szCs w:val="24"/>
        </w:rPr>
        <w:t>RR-i</w:t>
      </w:r>
      <w:proofErr w:type="spellEnd"/>
      <w:r w:rsidRPr="00054C47">
        <w:rPr>
          <w:bCs/>
          <w:sz w:val="24"/>
          <w:szCs w:val="24"/>
        </w:rPr>
        <w:t xml:space="preserve"> subjekt, kuigi </w:t>
      </w:r>
      <w:r w:rsidRPr="00054C47">
        <w:rPr>
          <w:sz w:val="24"/>
          <w:szCs w:val="24"/>
        </w:rPr>
        <w:t xml:space="preserve">Euroopa Liidu kodaniku seaduse </w:t>
      </w:r>
      <w:r w:rsidRPr="00054C47">
        <w:rPr>
          <w:bCs/>
          <w:sz w:val="24"/>
          <w:szCs w:val="24"/>
        </w:rPr>
        <w:t>§ 10 lõike 2</w:t>
      </w:r>
      <w:r w:rsidRPr="00054C47">
        <w:rPr>
          <w:bCs/>
          <w:sz w:val="24"/>
          <w:szCs w:val="24"/>
          <w:vertAlign w:val="superscript"/>
        </w:rPr>
        <w:t>3</w:t>
      </w:r>
      <w:r w:rsidRPr="00054C47">
        <w:rPr>
          <w:bCs/>
          <w:sz w:val="24"/>
          <w:szCs w:val="24"/>
        </w:rPr>
        <w:t xml:space="preserve"> kohaselt on perekonnaliikmel õigus viibida Eestis 90 päeva jooksul elamisõiguse kehtivusaja lõppemise päevast arvates, kui tema elamisõigus lõppes tähtaja möödumisega. Seega viiakse RRS kooskõlla ELKS-iga.</w:t>
      </w:r>
      <w:r w:rsidR="00E62463" w:rsidRPr="00054C47">
        <w:rPr>
          <w:bCs/>
          <w:sz w:val="24"/>
          <w:szCs w:val="24"/>
        </w:rPr>
        <w:t xml:space="preserve"> Muudatus loob analoogse olukorra EL</w:t>
      </w:r>
      <w:r w:rsidR="00A47334" w:rsidRPr="00054C47">
        <w:rPr>
          <w:bCs/>
          <w:sz w:val="24"/>
          <w:szCs w:val="24"/>
        </w:rPr>
        <w:t>-i</w:t>
      </w:r>
      <w:r w:rsidR="00E62463" w:rsidRPr="00054C47">
        <w:rPr>
          <w:bCs/>
          <w:sz w:val="24"/>
          <w:szCs w:val="24"/>
        </w:rPr>
        <w:t xml:space="preserve"> kodaniku pereliikmetele </w:t>
      </w:r>
      <w:r w:rsidR="00A47334" w:rsidRPr="00054C47">
        <w:rPr>
          <w:bCs/>
          <w:sz w:val="24"/>
          <w:szCs w:val="24"/>
        </w:rPr>
        <w:lastRenderedPageBreak/>
        <w:t>Eestis</w:t>
      </w:r>
      <w:r w:rsidR="00E62463" w:rsidRPr="00054C47">
        <w:rPr>
          <w:bCs/>
          <w:sz w:val="24"/>
          <w:szCs w:val="24"/>
        </w:rPr>
        <w:t xml:space="preserve"> elavate välismaalastega, kelle viibimisõigus tuleneb </w:t>
      </w:r>
      <w:r w:rsidR="00A47334" w:rsidRPr="00054C47">
        <w:rPr>
          <w:bCs/>
          <w:sz w:val="24"/>
          <w:szCs w:val="24"/>
        </w:rPr>
        <w:t>välismaalaste seadusest</w:t>
      </w:r>
      <w:r w:rsidR="00E62463" w:rsidRPr="00054C47">
        <w:rPr>
          <w:bCs/>
          <w:sz w:val="24"/>
          <w:szCs w:val="24"/>
        </w:rPr>
        <w:t xml:space="preserve"> ja kes sel ajal on ka </w:t>
      </w:r>
      <w:proofErr w:type="spellStart"/>
      <w:r w:rsidR="00E62463" w:rsidRPr="00054C47">
        <w:rPr>
          <w:bCs/>
          <w:sz w:val="24"/>
          <w:szCs w:val="24"/>
        </w:rPr>
        <w:t>RR</w:t>
      </w:r>
      <w:r w:rsidR="00A47334" w:rsidRPr="00054C47">
        <w:rPr>
          <w:bCs/>
          <w:sz w:val="24"/>
          <w:szCs w:val="24"/>
        </w:rPr>
        <w:t>-i</w:t>
      </w:r>
      <w:proofErr w:type="spellEnd"/>
      <w:r w:rsidR="00E62463" w:rsidRPr="00054C47">
        <w:rPr>
          <w:bCs/>
          <w:sz w:val="24"/>
          <w:szCs w:val="24"/>
        </w:rPr>
        <w:t xml:space="preserve"> subjektid.</w:t>
      </w:r>
    </w:p>
    <w:p w14:paraId="4B10AABC" w14:textId="77777777" w:rsidR="00893A52" w:rsidRPr="00054C47" w:rsidRDefault="00893A52" w:rsidP="00715B63">
      <w:pPr>
        <w:jc w:val="both"/>
        <w:rPr>
          <w:sz w:val="24"/>
          <w:szCs w:val="24"/>
        </w:rPr>
      </w:pPr>
    </w:p>
    <w:p w14:paraId="7F33A82C" w14:textId="7F245AC0" w:rsidR="00CC7F4F" w:rsidRPr="00054C47" w:rsidRDefault="00C74FB1" w:rsidP="00715B63">
      <w:pPr>
        <w:jc w:val="both"/>
        <w:rPr>
          <w:sz w:val="24"/>
          <w:szCs w:val="24"/>
        </w:rPr>
      </w:pPr>
      <w:r w:rsidRPr="00054C47">
        <w:rPr>
          <w:b/>
          <w:bCs/>
          <w:sz w:val="24"/>
          <w:szCs w:val="24"/>
        </w:rPr>
        <w:t xml:space="preserve">Eelnõu § 2 punktidega </w:t>
      </w:r>
      <w:r w:rsidR="00DB14DE" w:rsidRPr="00054C47">
        <w:rPr>
          <w:b/>
          <w:bCs/>
          <w:sz w:val="24"/>
          <w:szCs w:val="24"/>
        </w:rPr>
        <w:t>7</w:t>
      </w:r>
      <w:r w:rsidRPr="00054C47">
        <w:rPr>
          <w:b/>
          <w:bCs/>
          <w:sz w:val="24"/>
          <w:szCs w:val="24"/>
        </w:rPr>
        <w:t xml:space="preserve">, </w:t>
      </w:r>
      <w:r w:rsidR="00DB14DE" w:rsidRPr="00054C47">
        <w:rPr>
          <w:b/>
          <w:bCs/>
          <w:sz w:val="24"/>
          <w:szCs w:val="24"/>
        </w:rPr>
        <w:t>8</w:t>
      </w:r>
      <w:r w:rsidR="00A83EA6" w:rsidRPr="00054C47">
        <w:rPr>
          <w:b/>
          <w:bCs/>
          <w:sz w:val="24"/>
          <w:szCs w:val="24"/>
        </w:rPr>
        <w:t xml:space="preserve"> ja</w:t>
      </w:r>
      <w:r w:rsidRPr="00054C47">
        <w:rPr>
          <w:b/>
          <w:bCs/>
          <w:sz w:val="24"/>
          <w:szCs w:val="24"/>
        </w:rPr>
        <w:t xml:space="preserve"> </w:t>
      </w:r>
      <w:r w:rsidR="00DB14DE" w:rsidRPr="00054C47">
        <w:rPr>
          <w:b/>
          <w:bCs/>
          <w:sz w:val="24"/>
          <w:szCs w:val="24"/>
        </w:rPr>
        <w:t>9</w:t>
      </w:r>
      <w:r w:rsidRPr="00054C47">
        <w:rPr>
          <w:sz w:val="24"/>
          <w:szCs w:val="24"/>
        </w:rPr>
        <w:t xml:space="preserve"> muudetakse RRS-i § 40 ja 41.</w:t>
      </w:r>
      <w:r w:rsidR="00AA60C0" w:rsidRPr="00054C47">
        <w:rPr>
          <w:sz w:val="24"/>
          <w:szCs w:val="24"/>
        </w:rPr>
        <w:t xml:space="preserve"> Kehtiva RRS-i §-</w:t>
      </w:r>
      <w:proofErr w:type="spellStart"/>
      <w:r w:rsidR="00AA60C0" w:rsidRPr="00054C47">
        <w:rPr>
          <w:sz w:val="24"/>
          <w:szCs w:val="24"/>
        </w:rPr>
        <w:t>ides</w:t>
      </w:r>
      <w:proofErr w:type="spellEnd"/>
      <w:r w:rsidR="00AA60C0" w:rsidRPr="00054C47">
        <w:rPr>
          <w:sz w:val="24"/>
          <w:szCs w:val="24"/>
        </w:rPr>
        <w:t xml:space="preserve"> 40 ja 41 on viide RRS-i § 40 lõike 3 punktide</w:t>
      </w:r>
      <w:r w:rsidR="00A75FEF" w:rsidRPr="00054C47">
        <w:rPr>
          <w:sz w:val="24"/>
          <w:szCs w:val="24"/>
        </w:rPr>
        <w:t>le</w:t>
      </w:r>
      <w:r w:rsidR="00AA60C0" w:rsidRPr="00054C47">
        <w:rPr>
          <w:sz w:val="24"/>
          <w:szCs w:val="24"/>
        </w:rPr>
        <w:t xml:space="preserve"> 4 ja 5, m</w:t>
      </w:r>
      <w:r w:rsidR="00715B63" w:rsidRPr="00054C47">
        <w:rPr>
          <w:sz w:val="24"/>
          <w:szCs w:val="24"/>
        </w:rPr>
        <w:t xml:space="preserve">ille kohaselt moodustatud isikukoodi annavad isiku andmete esmakordsel </w:t>
      </w:r>
      <w:proofErr w:type="spellStart"/>
      <w:r w:rsidR="00086E06" w:rsidRPr="00054C47">
        <w:rPr>
          <w:sz w:val="24"/>
          <w:szCs w:val="24"/>
        </w:rPr>
        <w:t>RR-i</w:t>
      </w:r>
      <w:proofErr w:type="spellEnd"/>
      <w:r w:rsidR="00715B63" w:rsidRPr="00054C47">
        <w:rPr>
          <w:sz w:val="24"/>
          <w:szCs w:val="24"/>
        </w:rPr>
        <w:t xml:space="preserve"> kandmisel MK KOV või konsulaarametniku allkirjaga kinnitatud taotluse alusel volitatud töötleja isikukoodi riigi andmekogusse kandmiseks seaduse või andmekogu põhimääruse alusel ning KOV </w:t>
      </w:r>
      <w:r w:rsidR="00F96F6B" w:rsidRPr="00054C47">
        <w:rPr>
          <w:sz w:val="24"/>
          <w:szCs w:val="24"/>
        </w:rPr>
        <w:t>EL-i</w:t>
      </w:r>
      <w:r w:rsidR="00715B63" w:rsidRPr="00054C47">
        <w:rPr>
          <w:sz w:val="24"/>
          <w:szCs w:val="24"/>
        </w:rPr>
        <w:t xml:space="preserve"> kodaniku elukoha </w:t>
      </w:r>
      <w:proofErr w:type="spellStart"/>
      <w:r w:rsidR="00086E06" w:rsidRPr="00054C47">
        <w:rPr>
          <w:sz w:val="24"/>
          <w:szCs w:val="24"/>
        </w:rPr>
        <w:t>RR-i</w:t>
      </w:r>
      <w:proofErr w:type="spellEnd"/>
      <w:r w:rsidR="00715B63" w:rsidRPr="00054C47">
        <w:rPr>
          <w:sz w:val="24"/>
          <w:szCs w:val="24"/>
        </w:rPr>
        <w:t xml:space="preserve"> kandmisel.</w:t>
      </w:r>
    </w:p>
    <w:p w14:paraId="74E6CB32" w14:textId="77777777" w:rsidR="00715B63" w:rsidRPr="00054C47" w:rsidRDefault="00715B63" w:rsidP="00715B63">
      <w:pPr>
        <w:jc w:val="both"/>
        <w:rPr>
          <w:sz w:val="24"/>
          <w:szCs w:val="24"/>
        </w:rPr>
      </w:pPr>
    </w:p>
    <w:p w14:paraId="787F775B" w14:textId="7BBF84E0" w:rsidR="006D4EBE" w:rsidRPr="00054C47" w:rsidRDefault="006D4EBE" w:rsidP="006D4EBE">
      <w:pPr>
        <w:jc w:val="both"/>
        <w:rPr>
          <w:sz w:val="24"/>
          <w:szCs w:val="24"/>
        </w:rPr>
      </w:pPr>
      <w:r w:rsidRPr="00054C47">
        <w:rPr>
          <w:sz w:val="24"/>
          <w:szCs w:val="24"/>
        </w:rPr>
        <w:t xml:space="preserve">Seega kehtiva õiguse kohaselt tuleb EL-i kodanikul elukoha registreerimiseks esitada isikukoodi taotlus ja alles seejärel elukohateade. Menetluse lihtsustamiseks </w:t>
      </w:r>
      <w:r w:rsidR="001514E8" w:rsidRPr="00054C47">
        <w:rPr>
          <w:sz w:val="24"/>
          <w:szCs w:val="24"/>
        </w:rPr>
        <w:t xml:space="preserve">hakatakse </w:t>
      </w:r>
      <w:r w:rsidRPr="00054C47">
        <w:rPr>
          <w:sz w:val="24"/>
          <w:szCs w:val="24"/>
        </w:rPr>
        <w:t>isikukoodi moodusta</w:t>
      </w:r>
      <w:r w:rsidR="001514E8" w:rsidRPr="00054C47">
        <w:rPr>
          <w:sz w:val="24"/>
          <w:szCs w:val="24"/>
        </w:rPr>
        <w:t>ma</w:t>
      </w:r>
      <w:r w:rsidRPr="00054C47">
        <w:rPr>
          <w:sz w:val="24"/>
          <w:szCs w:val="24"/>
        </w:rPr>
        <w:t xml:space="preserve"> elukoha registreerimise menetluse osana sarnaselt näiteks abielu ja sünni registreerimise menetlusega. Seega esitaks inimene vaid ühe taotluse, mis hoia</w:t>
      </w:r>
      <w:r w:rsidR="001514E8" w:rsidRPr="00054C47">
        <w:rPr>
          <w:sz w:val="24"/>
          <w:szCs w:val="24"/>
        </w:rPr>
        <w:t>b</w:t>
      </w:r>
      <w:r w:rsidRPr="00054C47">
        <w:rPr>
          <w:sz w:val="24"/>
          <w:szCs w:val="24"/>
        </w:rPr>
        <w:t xml:space="preserve"> kokku nii aega kui ka </w:t>
      </w:r>
      <w:r w:rsidR="001514E8" w:rsidRPr="00054C47">
        <w:rPr>
          <w:sz w:val="24"/>
          <w:szCs w:val="24"/>
        </w:rPr>
        <w:t xml:space="preserve">on </w:t>
      </w:r>
      <w:r w:rsidRPr="00054C47">
        <w:rPr>
          <w:sz w:val="24"/>
          <w:szCs w:val="24"/>
        </w:rPr>
        <w:t>EL-i kodaniku jaoks lihtsam.</w:t>
      </w:r>
    </w:p>
    <w:p w14:paraId="17336FBC" w14:textId="77777777" w:rsidR="006D4EBE" w:rsidRPr="00054C47" w:rsidRDefault="006D4EBE" w:rsidP="006D4EBE">
      <w:pPr>
        <w:jc w:val="both"/>
        <w:rPr>
          <w:sz w:val="24"/>
          <w:szCs w:val="24"/>
        </w:rPr>
      </w:pPr>
    </w:p>
    <w:p w14:paraId="1C2D29BA" w14:textId="6EE66283" w:rsidR="00715B63" w:rsidRPr="00054C47" w:rsidRDefault="006D4EBE" w:rsidP="00715B63">
      <w:pPr>
        <w:jc w:val="both"/>
        <w:rPr>
          <w:sz w:val="24"/>
          <w:szCs w:val="24"/>
        </w:rPr>
      </w:pPr>
      <w:r w:rsidRPr="00054C47">
        <w:rPr>
          <w:sz w:val="24"/>
          <w:szCs w:val="24"/>
        </w:rPr>
        <w:t xml:space="preserve">Seetõttu tuleb muuta RRS-i § 40 ja 41 ning nendest välja jätta viide RRS-i § 40 lõike 3 punktile 5, kus on sätestatud isikukoodi andmine </w:t>
      </w:r>
      <w:proofErr w:type="spellStart"/>
      <w:r w:rsidRPr="00054C47">
        <w:rPr>
          <w:sz w:val="24"/>
          <w:szCs w:val="24"/>
        </w:rPr>
        <w:t>KOV-i</w:t>
      </w:r>
      <w:proofErr w:type="spellEnd"/>
      <w:r w:rsidRPr="00054C47">
        <w:rPr>
          <w:sz w:val="24"/>
          <w:szCs w:val="24"/>
        </w:rPr>
        <w:t xml:space="preserve"> poolt </w:t>
      </w:r>
      <w:r w:rsidR="00F96F6B" w:rsidRPr="00054C47">
        <w:rPr>
          <w:sz w:val="24"/>
          <w:szCs w:val="24"/>
        </w:rPr>
        <w:t>EL-i</w:t>
      </w:r>
      <w:r w:rsidRPr="00054C47">
        <w:rPr>
          <w:sz w:val="24"/>
          <w:szCs w:val="24"/>
        </w:rPr>
        <w:t xml:space="preserve"> kodaniku elukoha </w:t>
      </w:r>
      <w:proofErr w:type="spellStart"/>
      <w:r w:rsidR="00086E06" w:rsidRPr="00054C47">
        <w:rPr>
          <w:sz w:val="24"/>
          <w:szCs w:val="24"/>
        </w:rPr>
        <w:t>RR-i</w:t>
      </w:r>
      <w:proofErr w:type="spellEnd"/>
      <w:r w:rsidRPr="00054C47">
        <w:rPr>
          <w:sz w:val="24"/>
          <w:szCs w:val="24"/>
        </w:rPr>
        <w:t xml:space="preserve"> kandmisel.</w:t>
      </w:r>
    </w:p>
    <w:p w14:paraId="4925B422" w14:textId="77777777" w:rsidR="006D4EBE" w:rsidRPr="00054C47" w:rsidRDefault="006D4EBE" w:rsidP="00715B63">
      <w:pPr>
        <w:jc w:val="both"/>
        <w:rPr>
          <w:sz w:val="24"/>
          <w:szCs w:val="24"/>
        </w:rPr>
      </w:pPr>
    </w:p>
    <w:p w14:paraId="2C92F57F" w14:textId="37F3574E" w:rsidR="006D4EBE" w:rsidRPr="00054C47" w:rsidRDefault="006D4EBE" w:rsidP="006D4EBE">
      <w:pPr>
        <w:jc w:val="both"/>
        <w:rPr>
          <w:sz w:val="24"/>
          <w:szCs w:val="24"/>
        </w:rPr>
      </w:pPr>
      <w:bookmarkStart w:id="18" w:name="_Hlk172872840"/>
      <w:r w:rsidRPr="00054C47">
        <w:rPr>
          <w:sz w:val="24"/>
          <w:szCs w:val="24"/>
        </w:rPr>
        <w:t xml:space="preserve">Seega kehtiva RRS-i kohaselt tuleb isikukood moodustatakse isikukoodi andmise menetluses, st isikukoodita EL-i kodaniku elukoha registreerimisel tuleb esitada kaks taotlust – isikukoodi taotlus ja elukohateade – ning ametnik viib läbi kaks menetlust. 2022. </w:t>
      </w:r>
      <w:bookmarkStart w:id="19" w:name="_Hlk172882951"/>
      <w:r w:rsidRPr="00054C47">
        <w:rPr>
          <w:sz w:val="24"/>
          <w:szCs w:val="24"/>
        </w:rPr>
        <w:t>aastal anti elukoha registreerimiseks isikukood 2961 EL-i kodanikule</w:t>
      </w:r>
      <w:r w:rsidR="00A328F6">
        <w:rPr>
          <w:sz w:val="24"/>
          <w:szCs w:val="24"/>
        </w:rPr>
        <w:t>, 2023.aastal 2572 EL-i kodanikule ning 2024.aasta esimesel poolaastal 993</w:t>
      </w:r>
      <w:r w:rsidRPr="00054C47">
        <w:rPr>
          <w:sz w:val="24"/>
          <w:szCs w:val="24"/>
        </w:rPr>
        <w:t xml:space="preserve"> EL-i kodanikule</w:t>
      </w:r>
      <w:bookmarkEnd w:id="19"/>
      <w:r w:rsidRPr="00054C47">
        <w:rPr>
          <w:sz w:val="24"/>
          <w:szCs w:val="24"/>
        </w:rPr>
        <w:t>.</w:t>
      </w:r>
    </w:p>
    <w:bookmarkEnd w:id="18"/>
    <w:p w14:paraId="4DEAD94E" w14:textId="77777777" w:rsidR="007B4836" w:rsidRPr="00054C47" w:rsidRDefault="007B4836" w:rsidP="006D4EBE">
      <w:pPr>
        <w:jc w:val="both"/>
        <w:rPr>
          <w:sz w:val="24"/>
          <w:szCs w:val="24"/>
        </w:rPr>
      </w:pPr>
    </w:p>
    <w:p w14:paraId="0BF98B35" w14:textId="5E138D57" w:rsidR="007B4836" w:rsidRPr="00054C47" w:rsidRDefault="007B4836" w:rsidP="006D4EBE">
      <w:pPr>
        <w:jc w:val="both"/>
        <w:rPr>
          <w:sz w:val="24"/>
          <w:szCs w:val="24"/>
        </w:rPr>
      </w:pPr>
      <w:r w:rsidRPr="00054C47">
        <w:rPr>
          <w:sz w:val="24"/>
          <w:szCs w:val="24"/>
        </w:rPr>
        <w:t xml:space="preserve">Kui EL-i kodanik </w:t>
      </w:r>
      <w:r w:rsidR="00E62463" w:rsidRPr="00054C47">
        <w:rPr>
          <w:sz w:val="24"/>
          <w:szCs w:val="24"/>
        </w:rPr>
        <w:t xml:space="preserve">saab isikukoodi juba </w:t>
      </w:r>
      <w:r w:rsidRPr="00054C47">
        <w:rPr>
          <w:sz w:val="24"/>
          <w:szCs w:val="24"/>
        </w:rPr>
        <w:t>elukohateate</w:t>
      </w:r>
      <w:r w:rsidR="00E62463" w:rsidRPr="00054C47">
        <w:rPr>
          <w:sz w:val="24"/>
          <w:szCs w:val="24"/>
        </w:rPr>
        <w:t xml:space="preserve"> esitamisega ja elukoha registreerimise menetluse käigus</w:t>
      </w:r>
      <w:r w:rsidRPr="00054C47">
        <w:rPr>
          <w:sz w:val="24"/>
          <w:szCs w:val="24"/>
        </w:rPr>
        <w:t>, o</w:t>
      </w:r>
      <w:r w:rsidR="001514E8" w:rsidRPr="00054C47">
        <w:rPr>
          <w:sz w:val="24"/>
          <w:szCs w:val="24"/>
        </w:rPr>
        <w:t>n</w:t>
      </w:r>
      <w:r w:rsidR="0099228F" w:rsidRPr="00054C47">
        <w:rPr>
          <w:sz w:val="24"/>
          <w:szCs w:val="24"/>
        </w:rPr>
        <w:t xml:space="preserve"> </w:t>
      </w:r>
      <w:r w:rsidRPr="00054C47">
        <w:rPr>
          <w:sz w:val="24"/>
          <w:szCs w:val="24"/>
        </w:rPr>
        <w:t>see vähem bürokraatlik ning EL-i kodaniku jaoks lihtsam ja kiirem</w:t>
      </w:r>
      <w:r w:rsidR="006547BE" w:rsidRPr="00054C47">
        <w:rPr>
          <w:sz w:val="24"/>
          <w:szCs w:val="24"/>
        </w:rPr>
        <w:t xml:space="preserve"> ning lihtsam ja kiirem ka ametniku jaoks, kes antud menetlust läbi viib</w:t>
      </w:r>
      <w:r w:rsidRPr="00054C47">
        <w:rPr>
          <w:sz w:val="24"/>
          <w:szCs w:val="24"/>
        </w:rPr>
        <w:t>.</w:t>
      </w:r>
    </w:p>
    <w:p w14:paraId="508ADA54" w14:textId="77777777" w:rsidR="00B6500E" w:rsidRPr="00054C47" w:rsidRDefault="00B6500E" w:rsidP="006D4EBE">
      <w:pPr>
        <w:jc w:val="both"/>
        <w:rPr>
          <w:sz w:val="24"/>
          <w:szCs w:val="24"/>
        </w:rPr>
      </w:pPr>
    </w:p>
    <w:p w14:paraId="22287520" w14:textId="7AB5C1D2" w:rsidR="00B6500E" w:rsidRPr="00054C47" w:rsidRDefault="000C0696" w:rsidP="006D4EBE">
      <w:pPr>
        <w:jc w:val="both"/>
        <w:rPr>
          <w:sz w:val="24"/>
          <w:szCs w:val="24"/>
        </w:rPr>
      </w:pPr>
      <w:r w:rsidRPr="00054C47">
        <w:rPr>
          <w:b/>
          <w:bCs/>
          <w:sz w:val="24"/>
          <w:szCs w:val="24"/>
        </w:rPr>
        <w:t xml:space="preserve">Eelnõu § 2 punktidega </w:t>
      </w:r>
      <w:r w:rsidR="001514E8" w:rsidRPr="00054C47">
        <w:rPr>
          <w:b/>
          <w:bCs/>
          <w:sz w:val="24"/>
          <w:szCs w:val="24"/>
        </w:rPr>
        <w:t xml:space="preserve">11 </w:t>
      </w:r>
      <w:r w:rsidRPr="00054C47">
        <w:rPr>
          <w:b/>
          <w:bCs/>
          <w:sz w:val="24"/>
          <w:szCs w:val="24"/>
        </w:rPr>
        <w:t xml:space="preserve">ja </w:t>
      </w:r>
      <w:r w:rsidR="00F62837" w:rsidRPr="00054C47">
        <w:rPr>
          <w:b/>
          <w:bCs/>
          <w:sz w:val="24"/>
          <w:szCs w:val="24"/>
        </w:rPr>
        <w:t>1</w:t>
      </w:r>
      <w:r w:rsidR="001514E8" w:rsidRPr="00054C47">
        <w:rPr>
          <w:b/>
          <w:bCs/>
          <w:sz w:val="24"/>
          <w:szCs w:val="24"/>
        </w:rPr>
        <w:t>2</w:t>
      </w:r>
      <w:r w:rsidRPr="00054C47">
        <w:rPr>
          <w:sz w:val="24"/>
          <w:szCs w:val="24"/>
        </w:rPr>
        <w:t xml:space="preserve"> </w:t>
      </w:r>
      <w:r w:rsidR="00FD5C3E" w:rsidRPr="00054C47">
        <w:rPr>
          <w:sz w:val="24"/>
          <w:szCs w:val="24"/>
        </w:rPr>
        <w:t>täiendatakse</w:t>
      </w:r>
      <w:r w:rsidRPr="00054C47">
        <w:rPr>
          <w:sz w:val="24"/>
          <w:szCs w:val="24"/>
        </w:rPr>
        <w:t xml:space="preserve"> RRS-i § 4</w:t>
      </w:r>
      <w:r w:rsidR="00FD5C3E" w:rsidRPr="00054C47">
        <w:rPr>
          <w:sz w:val="24"/>
          <w:szCs w:val="24"/>
        </w:rPr>
        <w:t>7 lõi</w:t>
      </w:r>
      <w:r w:rsidR="001514E8" w:rsidRPr="00054C47">
        <w:rPr>
          <w:sz w:val="24"/>
          <w:szCs w:val="24"/>
        </w:rPr>
        <w:t>get</w:t>
      </w:r>
      <w:r w:rsidR="00FD5C3E" w:rsidRPr="00054C47">
        <w:rPr>
          <w:sz w:val="24"/>
          <w:szCs w:val="24"/>
        </w:rPr>
        <w:t xml:space="preserve"> 1</w:t>
      </w:r>
      <w:r w:rsidRPr="00054C47">
        <w:rPr>
          <w:sz w:val="24"/>
          <w:szCs w:val="24"/>
        </w:rPr>
        <w:t xml:space="preserve"> punkti</w:t>
      </w:r>
      <w:r w:rsidR="001514E8" w:rsidRPr="00054C47">
        <w:rPr>
          <w:sz w:val="24"/>
          <w:szCs w:val="24"/>
        </w:rPr>
        <w:t>ga 3</w:t>
      </w:r>
      <w:r w:rsidRPr="00054C47">
        <w:rPr>
          <w:sz w:val="24"/>
          <w:szCs w:val="24"/>
        </w:rPr>
        <w:t xml:space="preserve"> ning RRS-i </w:t>
      </w:r>
      <w:r w:rsidR="0033241A" w:rsidRPr="00054C47">
        <w:rPr>
          <w:sz w:val="24"/>
          <w:szCs w:val="24"/>
        </w:rPr>
        <w:t xml:space="preserve">lisatakse </w:t>
      </w:r>
      <w:r w:rsidRPr="00054C47">
        <w:rPr>
          <w:sz w:val="24"/>
          <w:szCs w:val="24"/>
        </w:rPr>
        <w:t>§</w:t>
      </w:r>
      <w:r w:rsidR="00FB44DE" w:rsidRPr="00054C47">
        <w:rPr>
          <w:sz w:val="24"/>
          <w:szCs w:val="24"/>
        </w:rPr>
        <w:t xml:space="preserve"> </w:t>
      </w:r>
      <w:r w:rsidR="00FD5C3E" w:rsidRPr="00054C47">
        <w:rPr>
          <w:sz w:val="24"/>
          <w:szCs w:val="24"/>
        </w:rPr>
        <w:t>47</w:t>
      </w:r>
      <w:r w:rsidR="00FB44DE" w:rsidRPr="00054C47">
        <w:rPr>
          <w:sz w:val="24"/>
          <w:szCs w:val="24"/>
          <w:vertAlign w:val="superscript"/>
        </w:rPr>
        <w:t>1</w:t>
      </w:r>
      <w:r w:rsidRPr="00054C47">
        <w:rPr>
          <w:sz w:val="24"/>
          <w:szCs w:val="24"/>
        </w:rPr>
        <w:t>.</w:t>
      </w:r>
    </w:p>
    <w:p w14:paraId="31332376" w14:textId="77777777" w:rsidR="006547BE" w:rsidRPr="00054C47" w:rsidRDefault="006547BE" w:rsidP="006D4EBE">
      <w:pPr>
        <w:jc w:val="both"/>
        <w:rPr>
          <w:sz w:val="24"/>
          <w:szCs w:val="24"/>
        </w:rPr>
      </w:pPr>
    </w:p>
    <w:p w14:paraId="246D3CA4" w14:textId="098201AE" w:rsidR="0003046D" w:rsidRPr="00054C47" w:rsidRDefault="006547BE" w:rsidP="006D4EBE">
      <w:pPr>
        <w:jc w:val="both"/>
        <w:rPr>
          <w:sz w:val="24"/>
          <w:szCs w:val="24"/>
        </w:rPr>
      </w:pPr>
      <w:r w:rsidRPr="00054C47">
        <w:rPr>
          <w:sz w:val="24"/>
          <w:szCs w:val="24"/>
        </w:rPr>
        <w:t>Kehtiva RRS-i § 4</w:t>
      </w:r>
      <w:r w:rsidR="00FD5C3E" w:rsidRPr="00054C47">
        <w:rPr>
          <w:sz w:val="24"/>
          <w:szCs w:val="24"/>
        </w:rPr>
        <w:t>7</w:t>
      </w:r>
      <w:r w:rsidRPr="00054C47">
        <w:rPr>
          <w:sz w:val="24"/>
          <w:szCs w:val="24"/>
        </w:rPr>
        <w:t xml:space="preserve"> lõike </w:t>
      </w:r>
      <w:r w:rsidR="00FD5C3E" w:rsidRPr="00054C47">
        <w:rPr>
          <w:sz w:val="24"/>
          <w:szCs w:val="24"/>
        </w:rPr>
        <w:t xml:space="preserve">1 </w:t>
      </w:r>
      <w:r w:rsidRPr="00054C47">
        <w:rPr>
          <w:sz w:val="24"/>
          <w:szCs w:val="24"/>
        </w:rPr>
        <w:t xml:space="preserve">kohaselt </w:t>
      </w:r>
      <w:r w:rsidR="00FD5C3E" w:rsidRPr="00054C47">
        <w:rPr>
          <w:sz w:val="24"/>
          <w:szCs w:val="24"/>
        </w:rPr>
        <w:t xml:space="preserve">on </w:t>
      </w:r>
      <w:proofErr w:type="spellStart"/>
      <w:r w:rsidR="00FD5C3E" w:rsidRPr="00054C47">
        <w:rPr>
          <w:sz w:val="24"/>
          <w:szCs w:val="24"/>
        </w:rPr>
        <w:t>RR-ist</w:t>
      </w:r>
      <w:proofErr w:type="spellEnd"/>
      <w:r w:rsidR="00FD5C3E" w:rsidRPr="00054C47">
        <w:rPr>
          <w:sz w:val="24"/>
          <w:szCs w:val="24"/>
        </w:rPr>
        <w:t xml:space="preserve"> lubatud väljastada andmeid, mis ei võimalda isikut otseselt või kaudselt tuvastada, </w:t>
      </w:r>
      <w:r w:rsidR="001514E8" w:rsidRPr="00054C47">
        <w:rPr>
          <w:sz w:val="24"/>
          <w:szCs w:val="24"/>
        </w:rPr>
        <w:t xml:space="preserve">etteantud tunnuste alusel koostatud valimisse kantud isikute elukoha aadresside nimekirjana muid </w:t>
      </w:r>
      <w:proofErr w:type="spellStart"/>
      <w:r w:rsidR="00A967FD">
        <w:rPr>
          <w:sz w:val="24"/>
          <w:szCs w:val="24"/>
        </w:rPr>
        <w:t>RR-i</w:t>
      </w:r>
      <w:proofErr w:type="spellEnd"/>
      <w:r w:rsidR="00A967FD" w:rsidRPr="00054C47">
        <w:rPr>
          <w:sz w:val="24"/>
          <w:szCs w:val="24"/>
        </w:rPr>
        <w:t xml:space="preserve"> </w:t>
      </w:r>
      <w:r w:rsidR="001514E8" w:rsidRPr="00054C47">
        <w:rPr>
          <w:sz w:val="24"/>
          <w:szCs w:val="24"/>
        </w:rPr>
        <w:t xml:space="preserve">kantud andmeid väljastamata ning </w:t>
      </w:r>
      <w:r w:rsidR="00FD5C3E" w:rsidRPr="00054C47">
        <w:rPr>
          <w:sz w:val="24"/>
          <w:szCs w:val="24"/>
        </w:rPr>
        <w:t xml:space="preserve">statistiliste koonditena. Eelnõuga täiendatakse seda loetelu ning öeldakse, et </w:t>
      </w:r>
      <w:proofErr w:type="spellStart"/>
      <w:r w:rsidR="00FD5C3E" w:rsidRPr="00054C47">
        <w:rPr>
          <w:sz w:val="24"/>
          <w:szCs w:val="24"/>
        </w:rPr>
        <w:t>RR-ist</w:t>
      </w:r>
      <w:proofErr w:type="spellEnd"/>
      <w:r w:rsidR="00FD5C3E" w:rsidRPr="00054C47">
        <w:rPr>
          <w:sz w:val="24"/>
          <w:szCs w:val="24"/>
        </w:rPr>
        <w:t xml:space="preserve"> on lubatud väljastada andmeid, mis ei võimalda isikut otseselt või kaudselt tuvastada, ka </w:t>
      </w:r>
      <w:r w:rsidR="001514E8" w:rsidRPr="00054C47">
        <w:rPr>
          <w:sz w:val="24"/>
          <w:szCs w:val="24"/>
        </w:rPr>
        <w:t>avalikult kättesaadavate andmekogumitena</w:t>
      </w:r>
      <w:r w:rsidR="00A867E6">
        <w:rPr>
          <w:sz w:val="24"/>
          <w:szCs w:val="24"/>
        </w:rPr>
        <w:t xml:space="preserve"> ehk andmestikena</w:t>
      </w:r>
      <w:r w:rsidR="003E7B1F">
        <w:rPr>
          <w:sz w:val="24"/>
          <w:szCs w:val="24"/>
        </w:rPr>
        <w:t>.</w:t>
      </w:r>
    </w:p>
    <w:p w14:paraId="5AA07E20" w14:textId="77777777" w:rsidR="00FD5C3E" w:rsidRPr="00054C47" w:rsidRDefault="00FD5C3E" w:rsidP="006D4EBE">
      <w:pPr>
        <w:jc w:val="both"/>
        <w:rPr>
          <w:sz w:val="24"/>
          <w:szCs w:val="24"/>
        </w:rPr>
      </w:pPr>
    </w:p>
    <w:p w14:paraId="6B7BFFE4" w14:textId="52296434" w:rsidR="00FD5C3E" w:rsidRPr="00054C47" w:rsidRDefault="00FD5C3E" w:rsidP="006D4EBE">
      <w:pPr>
        <w:jc w:val="both"/>
        <w:rPr>
          <w:sz w:val="24"/>
          <w:szCs w:val="24"/>
        </w:rPr>
      </w:pPr>
      <w:r w:rsidRPr="00054C47">
        <w:rPr>
          <w:sz w:val="24"/>
          <w:szCs w:val="24"/>
        </w:rPr>
        <w:t xml:space="preserve">Reeglina on RRS-i </w:t>
      </w:r>
      <w:r w:rsidR="0003046D" w:rsidRPr="00054C47">
        <w:rPr>
          <w:sz w:val="24"/>
          <w:szCs w:val="24"/>
        </w:rPr>
        <w:t>kohaselt on</w:t>
      </w:r>
      <w:r w:rsidRPr="00054C47">
        <w:rPr>
          <w:sz w:val="24"/>
          <w:szCs w:val="24"/>
        </w:rPr>
        <w:t xml:space="preserve"> </w:t>
      </w:r>
      <w:r w:rsidR="0003046D" w:rsidRPr="00054C47">
        <w:rPr>
          <w:sz w:val="24"/>
          <w:szCs w:val="24"/>
        </w:rPr>
        <w:t>andmetele juurdepääsu õigus RRS-i 8. peatükis sätestatud korras</w:t>
      </w:r>
      <w:r w:rsidRPr="00054C47">
        <w:rPr>
          <w:sz w:val="24"/>
          <w:szCs w:val="24"/>
        </w:rPr>
        <w:t xml:space="preserve">. Kuna RRS-i § 47 lõike 1 </w:t>
      </w:r>
      <w:r w:rsidRPr="00BE099B">
        <w:rPr>
          <w:sz w:val="24"/>
          <w:szCs w:val="24"/>
        </w:rPr>
        <w:t>punkti</w:t>
      </w:r>
      <w:r w:rsidR="009D008C" w:rsidRPr="00BE099B">
        <w:rPr>
          <w:sz w:val="24"/>
          <w:szCs w:val="24"/>
        </w:rPr>
        <w:t>de</w:t>
      </w:r>
      <w:r w:rsidRPr="00BE099B">
        <w:rPr>
          <w:sz w:val="24"/>
          <w:szCs w:val="24"/>
        </w:rPr>
        <w:t xml:space="preserve">s </w:t>
      </w:r>
      <w:r w:rsidR="009D008C" w:rsidRPr="005B6A49">
        <w:rPr>
          <w:sz w:val="24"/>
          <w:szCs w:val="24"/>
        </w:rPr>
        <w:t>2 ja 3</w:t>
      </w:r>
      <w:r w:rsidR="004D02DC" w:rsidRPr="005B6A49">
        <w:rPr>
          <w:sz w:val="24"/>
          <w:szCs w:val="24"/>
        </w:rPr>
        <w:t xml:space="preserve"> </w:t>
      </w:r>
      <w:r w:rsidRPr="00BE099B">
        <w:rPr>
          <w:sz w:val="24"/>
          <w:szCs w:val="24"/>
        </w:rPr>
        <w:t>nimetatud andmetele juurdepääsu tagamisel ei kohaldata RRS-i 8. peatükis sätestatud korda, siis täiendatakse RRS-i §-ga 47</w:t>
      </w:r>
      <w:r w:rsidRPr="00BE099B">
        <w:rPr>
          <w:sz w:val="24"/>
          <w:szCs w:val="24"/>
          <w:vertAlign w:val="superscript"/>
        </w:rPr>
        <w:t>1</w:t>
      </w:r>
      <w:r w:rsidRPr="00BE099B">
        <w:rPr>
          <w:sz w:val="24"/>
          <w:szCs w:val="24"/>
        </w:rPr>
        <w:t>, mille kohaselt juurdepääs RRS-i § 47 lõike 1 punkti</w:t>
      </w:r>
      <w:r w:rsidR="00F4160C" w:rsidRPr="00BE099B">
        <w:rPr>
          <w:sz w:val="24"/>
          <w:szCs w:val="24"/>
        </w:rPr>
        <w:t>de</w:t>
      </w:r>
      <w:r w:rsidRPr="00BE099B">
        <w:rPr>
          <w:sz w:val="24"/>
          <w:szCs w:val="24"/>
        </w:rPr>
        <w:t xml:space="preserve">s </w:t>
      </w:r>
      <w:r w:rsidRPr="005B6A49">
        <w:rPr>
          <w:sz w:val="24"/>
          <w:szCs w:val="24"/>
        </w:rPr>
        <w:t>2</w:t>
      </w:r>
      <w:r w:rsidR="00F4160C" w:rsidRPr="00BE099B">
        <w:rPr>
          <w:sz w:val="24"/>
          <w:szCs w:val="24"/>
        </w:rPr>
        <w:t xml:space="preserve"> ja 3</w:t>
      </w:r>
      <w:r w:rsidRPr="00BE099B">
        <w:rPr>
          <w:sz w:val="24"/>
          <w:szCs w:val="24"/>
        </w:rPr>
        <w:t xml:space="preserve"> nimetatud andmetele ja surnud isiku isikuandmetele </w:t>
      </w:r>
      <w:proofErr w:type="spellStart"/>
      <w:r w:rsidR="001F4F3E" w:rsidRPr="00BE099B">
        <w:rPr>
          <w:sz w:val="24"/>
          <w:szCs w:val="24"/>
        </w:rPr>
        <w:t>IKS-i</w:t>
      </w:r>
      <w:proofErr w:type="spellEnd"/>
      <w:r w:rsidRPr="00BE099B">
        <w:rPr>
          <w:sz w:val="24"/>
          <w:szCs w:val="24"/>
        </w:rPr>
        <w:t xml:space="preserve"> § 9 lõike 4 ulatuses tagatakse</w:t>
      </w:r>
      <w:r w:rsidRPr="00054C47">
        <w:rPr>
          <w:sz w:val="24"/>
          <w:szCs w:val="24"/>
        </w:rPr>
        <w:t xml:space="preserve"> ilma RRS-i 8. peatükis andmetele juurdepääsu tagamiseks sätestatud korda järgimata. Nimetatud andmetele tagatakse juurdepääs avaliku teabe seaduse §</w:t>
      </w:r>
      <w:r w:rsidR="0033241A" w:rsidRPr="00054C47">
        <w:rPr>
          <w:sz w:val="24"/>
          <w:szCs w:val="24"/>
        </w:rPr>
        <w:t> </w:t>
      </w:r>
      <w:r w:rsidRPr="00054C47">
        <w:rPr>
          <w:sz w:val="24"/>
          <w:szCs w:val="24"/>
        </w:rPr>
        <w:t xml:space="preserve"> 3</w:t>
      </w:r>
      <w:r w:rsidRPr="00054C47">
        <w:rPr>
          <w:sz w:val="24"/>
          <w:szCs w:val="24"/>
          <w:vertAlign w:val="superscript"/>
        </w:rPr>
        <w:t>1</w:t>
      </w:r>
      <w:r w:rsidRPr="00054C47">
        <w:rPr>
          <w:sz w:val="24"/>
          <w:szCs w:val="24"/>
        </w:rPr>
        <w:t xml:space="preserve"> sätestatud korras.</w:t>
      </w:r>
    </w:p>
    <w:p w14:paraId="0D5A6A2E" w14:textId="77777777" w:rsidR="00F62837" w:rsidRPr="00054C47" w:rsidRDefault="00F62837" w:rsidP="006D4EBE">
      <w:pPr>
        <w:jc w:val="both"/>
        <w:rPr>
          <w:sz w:val="24"/>
          <w:szCs w:val="24"/>
        </w:rPr>
      </w:pPr>
    </w:p>
    <w:p w14:paraId="2DBF0111" w14:textId="2E623A4A" w:rsidR="00F62837" w:rsidRPr="00054C47" w:rsidRDefault="00F62837" w:rsidP="006D4EBE">
      <w:pPr>
        <w:jc w:val="both"/>
        <w:rPr>
          <w:sz w:val="24"/>
          <w:szCs w:val="24"/>
        </w:rPr>
      </w:pPr>
      <w:proofErr w:type="spellStart"/>
      <w:r w:rsidRPr="00054C47">
        <w:rPr>
          <w:sz w:val="24"/>
          <w:szCs w:val="24"/>
        </w:rPr>
        <w:t>IKS-i</w:t>
      </w:r>
      <w:proofErr w:type="spellEnd"/>
      <w:r w:rsidRPr="00054C47">
        <w:rPr>
          <w:sz w:val="24"/>
          <w:szCs w:val="24"/>
        </w:rPr>
        <w:t xml:space="preserve"> § 9 lõike 1 kohaselt andmesubjekti nõusolek kehtib andmesubjekti eluajal ja 10 aastat pärast andmesubjekti surma, kui andmesubjekt ei ole otsustanud teisiti. Kui andmesubjekt on surnud alaealisena, siis kehtib tema nõusolek 20 aastat pärast andmesubjekti surma. </w:t>
      </w:r>
      <w:proofErr w:type="spellStart"/>
      <w:r w:rsidRPr="00054C47">
        <w:rPr>
          <w:sz w:val="24"/>
          <w:szCs w:val="24"/>
        </w:rPr>
        <w:t>IKS-i</w:t>
      </w:r>
      <w:proofErr w:type="spellEnd"/>
      <w:r w:rsidRPr="00054C47">
        <w:rPr>
          <w:sz w:val="24"/>
          <w:szCs w:val="24"/>
        </w:rPr>
        <w:t xml:space="preserve"> § 9 lõike 4 kohaselt </w:t>
      </w:r>
      <w:proofErr w:type="spellStart"/>
      <w:r w:rsidRPr="00054C47">
        <w:rPr>
          <w:sz w:val="24"/>
          <w:szCs w:val="24"/>
        </w:rPr>
        <w:t>IKS-i</w:t>
      </w:r>
      <w:proofErr w:type="spellEnd"/>
      <w:r w:rsidRPr="00054C47">
        <w:rPr>
          <w:sz w:val="24"/>
          <w:szCs w:val="24"/>
        </w:rPr>
        <w:t xml:space="preserve"> § 9 lõikes 1 nimetatud nõusolekut ei ole vaja, kui töödeldavateks </w:t>
      </w:r>
      <w:r w:rsidRPr="00054C47">
        <w:rPr>
          <w:sz w:val="24"/>
          <w:szCs w:val="24"/>
        </w:rPr>
        <w:lastRenderedPageBreak/>
        <w:t>isikuandmeteks on üksnes andmesubjekti nimi, sugu, sünni- ja surmaaeg, surma fakt ning matmise aeg ja koht.</w:t>
      </w:r>
    </w:p>
    <w:p w14:paraId="328C917F" w14:textId="77777777" w:rsidR="00F62837" w:rsidRPr="00054C47" w:rsidRDefault="00F62837" w:rsidP="006D4EBE">
      <w:pPr>
        <w:jc w:val="both"/>
        <w:rPr>
          <w:sz w:val="24"/>
          <w:szCs w:val="24"/>
        </w:rPr>
      </w:pPr>
    </w:p>
    <w:p w14:paraId="11CF43EA" w14:textId="666A9B7B" w:rsidR="007206A7" w:rsidRPr="00054C47" w:rsidRDefault="00F62837" w:rsidP="00F62837">
      <w:pPr>
        <w:jc w:val="both"/>
        <w:rPr>
          <w:sz w:val="24"/>
          <w:szCs w:val="24"/>
        </w:rPr>
      </w:pPr>
      <w:r w:rsidRPr="00054C47">
        <w:rPr>
          <w:sz w:val="24"/>
          <w:szCs w:val="24"/>
        </w:rPr>
        <w:t xml:space="preserve">Seega isiku nime, soo, </w:t>
      </w:r>
      <w:proofErr w:type="spellStart"/>
      <w:r w:rsidRPr="00054C47">
        <w:rPr>
          <w:sz w:val="24"/>
          <w:szCs w:val="24"/>
        </w:rPr>
        <w:t>sünni-ja</w:t>
      </w:r>
      <w:proofErr w:type="spellEnd"/>
      <w:r w:rsidRPr="00054C47">
        <w:rPr>
          <w:sz w:val="24"/>
          <w:szCs w:val="24"/>
        </w:rPr>
        <w:t xml:space="preserve"> surmaaja, surma fakti ning matmise aja ja koha osas ei ole vaja andmesubjekti ega tema pärija nõusolekut. Muudatuse kohaselt saavad need</w:t>
      </w:r>
      <w:r w:rsidR="00900839" w:rsidRPr="00054C47">
        <w:rPr>
          <w:sz w:val="24"/>
          <w:szCs w:val="24"/>
        </w:rPr>
        <w:t xml:space="preserve"> surnud isiku</w:t>
      </w:r>
      <w:r w:rsidRPr="00054C47">
        <w:rPr>
          <w:sz w:val="24"/>
          <w:szCs w:val="24"/>
        </w:rPr>
        <w:t xml:space="preserve"> IKS-</w:t>
      </w:r>
      <w:r w:rsidR="0033241A" w:rsidRPr="00054C47">
        <w:rPr>
          <w:sz w:val="24"/>
          <w:szCs w:val="24"/>
        </w:rPr>
        <w:t> </w:t>
      </w:r>
      <w:r w:rsidRPr="00054C47">
        <w:rPr>
          <w:sz w:val="24"/>
          <w:szCs w:val="24"/>
        </w:rPr>
        <w:t xml:space="preserve">i § 9 lõikes 4 nimetatud andmed </w:t>
      </w:r>
      <w:proofErr w:type="spellStart"/>
      <w:r w:rsidRPr="00054C47">
        <w:rPr>
          <w:sz w:val="24"/>
          <w:szCs w:val="24"/>
        </w:rPr>
        <w:t>RR-is</w:t>
      </w:r>
      <w:proofErr w:type="spellEnd"/>
      <w:r w:rsidRPr="00054C47">
        <w:rPr>
          <w:sz w:val="24"/>
          <w:szCs w:val="24"/>
        </w:rPr>
        <w:t xml:space="preserve"> masintöödeldavaks avaandmeteks</w:t>
      </w:r>
      <w:r w:rsidR="005D4670" w:rsidRPr="00054C47">
        <w:rPr>
          <w:sz w:val="24"/>
          <w:szCs w:val="24"/>
        </w:rPr>
        <w:t xml:space="preserve"> nagu ka RRS-i § 47 lõike 1 punkti</w:t>
      </w:r>
      <w:r w:rsidR="00F4160C" w:rsidRPr="00054C47">
        <w:rPr>
          <w:sz w:val="24"/>
          <w:szCs w:val="24"/>
        </w:rPr>
        <w:t>de</w:t>
      </w:r>
      <w:r w:rsidR="005D4670" w:rsidRPr="00054C47">
        <w:rPr>
          <w:sz w:val="24"/>
          <w:szCs w:val="24"/>
        </w:rPr>
        <w:t>s 2</w:t>
      </w:r>
      <w:r w:rsidR="00F4160C" w:rsidRPr="00054C47">
        <w:rPr>
          <w:sz w:val="24"/>
          <w:szCs w:val="24"/>
        </w:rPr>
        <w:t xml:space="preserve"> ja 3</w:t>
      </w:r>
      <w:r w:rsidR="005D4670" w:rsidRPr="00054C47">
        <w:rPr>
          <w:sz w:val="24"/>
          <w:szCs w:val="24"/>
        </w:rPr>
        <w:t xml:space="preserve"> sätestatud andmed</w:t>
      </w:r>
      <w:r w:rsidRPr="00054C47">
        <w:rPr>
          <w:sz w:val="24"/>
          <w:szCs w:val="24"/>
        </w:rPr>
        <w:t>.</w:t>
      </w:r>
      <w:r w:rsidR="001F4F3E" w:rsidRPr="00054C47">
        <w:rPr>
          <w:sz w:val="24"/>
          <w:szCs w:val="24"/>
        </w:rPr>
        <w:t xml:space="preserve"> </w:t>
      </w:r>
      <w:proofErr w:type="spellStart"/>
      <w:r w:rsidR="001F4F3E" w:rsidRPr="00054C47">
        <w:rPr>
          <w:sz w:val="24"/>
          <w:szCs w:val="24"/>
        </w:rPr>
        <w:t>RR-ist</w:t>
      </w:r>
      <w:proofErr w:type="spellEnd"/>
      <w:r w:rsidR="001F4F3E" w:rsidRPr="00054C47">
        <w:rPr>
          <w:sz w:val="24"/>
          <w:szCs w:val="24"/>
        </w:rPr>
        <w:t xml:space="preserve"> väljastatakse vaid neid </w:t>
      </w:r>
      <w:proofErr w:type="spellStart"/>
      <w:r w:rsidR="001F4F3E" w:rsidRPr="00054C47">
        <w:rPr>
          <w:sz w:val="24"/>
          <w:szCs w:val="24"/>
        </w:rPr>
        <w:t>IKS-i</w:t>
      </w:r>
      <w:proofErr w:type="spellEnd"/>
      <w:r w:rsidR="001F4F3E" w:rsidRPr="00054C47">
        <w:rPr>
          <w:sz w:val="24"/>
          <w:szCs w:val="24"/>
        </w:rPr>
        <w:t xml:space="preserve"> § 9 lõikes 4 nimetatud andmeid, mis on </w:t>
      </w:r>
      <w:proofErr w:type="spellStart"/>
      <w:r w:rsidR="001F4F3E" w:rsidRPr="00054C47">
        <w:rPr>
          <w:sz w:val="24"/>
          <w:szCs w:val="24"/>
        </w:rPr>
        <w:t>RR-i</w:t>
      </w:r>
      <w:proofErr w:type="spellEnd"/>
      <w:r w:rsidR="001F4F3E" w:rsidRPr="00054C47">
        <w:rPr>
          <w:sz w:val="24"/>
          <w:szCs w:val="24"/>
        </w:rPr>
        <w:t xml:space="preserve"> andmekoosseisus olemas.</w:t>
      </w:r>
    </w:p>
    <w:p w14:paraId="2BF3C1F4" w14:textId="77777777" w:rsidR="005B47DE" w:rsidRPr="00054C47" w:rsidRDefault="005B47DE" w:rsidP="006D4EBE">
      <w:pPr>
        <w:jc w:val="both"/>
        <w:rPr>
          <w:sz w:val="24"/>
          <w:szCs w:val="24"/>
        </w:rPr>
      </w:pPr>
    </w:p>
    <w:p w14:paraId="0CC893F7" w14:textId="1B83CADB" w:rsidR="005B47DE" w:rsidRPr="00054C47" w:rsidRDefault="005B47DE" w:rsidP="006D4EBE">
      <w:pPr>
        <w:jc w:val="both"/>
        <w:rPr>
          <w:sz w:val="24"/>
          <w:szCs w:val="24"/>
        </w:rPr>
      </w:pPr>
      <w:r w:rsidRPr="00054C47">
        <w:rPr>
          <w:sz w:val="24"/>
          <w:szCs w:val="24"/>
        </w:rPr>
        <w:t>S</w:t>
      </w:r>
      <w:r w:rsidR="007206A7" w:rsidRPr="00054C47">
        <w:rPr>
          <w:sz w:val="24"/>
          <w:szCs w:val="24"/>
        </w:rPr>
        <w:t xml:space="preserve">urnud isiku isikuandmete </w:t>
      </w:r>
      <w:proofErr w:type="spellStart"/>
      <w:r w:rsidR="007206A7" w:rsidRPr="00054C47">
        <w:rPr>
          <w:sz w:val="24"/>
          <w:szCs w:val="24"/>
        </w:rPr>
        <w:t>IKS-i</w:t>
      </w:r>
      <w:proofErr w:type="spellEnd"/>
      <w:r w:rsidR="007206A7" w:rsidRPr="00054C47">
        <w:rPr>
          <w:sz w:val="24"/>
          <w:szCs w:val="24"/>
        </w:rPr>
        <w:t xml:space="preserve"> § 9 lõike 4 ulatuses </w:t>
      </w:r>
      <w:proofErr w:type="spellStart"/>
      <w:r w:rsidR="007206A7" w:rsidRPr="00054C47">
        <w:rPr>
          <w:sz w:val="24"/>
          <w:szCs w:val="24"/>
        </w:rPr>
        <w:t>RR-ist</w:t>
      </w:r>
      <w:proofErr w:type="spellEnd"/>
      <w:r w:rsidR="007206A7" w:rsidRPr="00054C47">
        <w:rPr>
          <w:sz w:val="24"/>
          <w:szCs w:val="24"/>
        </w:rPr>
        <w:t xml:space="preserve"> avalikult kasutamiseks andmine </w:t>
      </w:r>
      <w:r w:rsidRPr="00054C47">
        <w:rPr>
          <w:sz w:val="24"/>
          <w:szCs w:val="24"/>
        </w:rPr>
        <w:t xml:space="preserve">annab laiema võimaluse neid andmeid </w:t>
      </w:r>
      <w:r w:rsidR="00F62837" w:rsidRPr="00054C47">
        <w:rPr>
          <w:sz w:val="24"/>
          <w:szCs w:val="24"/>
        </w:rPr>
        <w:t xml:space="preserve">tasuta </w:t>
      </w:r>
      <w:r w:rsidRPr="00054C47">
        <w:rPr>
          <w:sz w:val="24"/>
          <w:szCs w:val="24"/>
        </w:rPr>
        <w:t>kasutada, sh erasektorile</w:t>
      </w:r>
      <w:r w:rsidR="00F62837" w:rsidRPr="00054C47">
        <w:rPr>
          <w:sz w:val="24"/>
          <w:szCs w:val="24"/>
        </w:rPr>
        <w:t>. Ka</w:t>
      </w:r>
      <w:r w:rsidRPr="00054C47">
        <w:rPr>
          <w:sz w:val="24"/>
          <w:szCs w:val="24"/>
        </w:rPr>
        <w:t xml:space="preserve"> teenuste osutamisel o</w:t>
      </w:r>
      <w:r w:rsidR="001F4F3E" w:rsidRPr="00054C47">
        <w:rPr>
          <w:sz w:val="24"/>
          <w:szCs w:val="24"/>
        </w:rPr>
        <w:t>n</w:t>
      </w:r>
      <w:r w:rsidRPr="00054C47">
        <w:rPr>
          <w:sz w:val="24"/>
          <w:szCs w:val="24"/>
        </w:rPr>
        <w:t xml:space="preserve"> asutustel ja ettevõtetel õigemad andmed, see tähendab</w:t>
      </w:r>
      <w:r w:rsidR="00F62837" w:rsidRPr="00054C47">
        <w:rPr>
          <w:sz w:val="24"/>
          <w:szCs w:val="24"/>
        </w:rPr>
        <w:t>, et keegi</w:t>
      </w:r>
      <w:r w:rsidRPr="00054C47">
        <w:rPr>
          <w:sz w:val="24"/>
          <w:szCs w:val="24"/>
        </w:rPr>
        <w:t xml:space="preserve"> ei saaks surma andmete mitteteadmist ära kasutada. Asutused ja ettevõtted saavad hoida enda andmestikke aktuaalsena</w:t>
      </w:r>
      <w:r w:rsidR="00F62837" w:rsidRPr="00054C47">
        <w:rPr>
          <w:sz w:val="24"/>
          <w:szCs w:val="24"/>
        </w:rPr>
        <w:t>. L</w:t>
      </w:r>
      <w:r w:rsidRPr="00054C47">
        <w:rPr>
          <w:sz w:val="24"/>
          <w:szCs w:val="24"/>
        </w:rPr>
        <w:t>isaks tähendab see seda, et Siseministeerium ei pea läbi viima enam nii palju</w:t>
      </w:r>
      <w:r w:rsidR="00F62837" w:rsidRPr="00054C47">
        <w:rPr>
          <w:sz w:val="24"/>
          <w:szCs w:val="24"/>
        </w:rPr>
        <w:t xml:space="preserve"> </w:t>
      </w:r>
      <w:proofErr w:type="spellStart"/>
      <w:r w:rsidR="00F62837" w:rsidRPr="00054C47">
        <w:rPr>
          <w:sz w:val="24"/>
          <w:szCs w:val="24"/>
        </w:rPr>
        <w:t>RR-i</w:t>
      </w:r>
      <w:proofErr w:type="spellEnd"/>
      <w:r w:rsidR="00F62837" w:rsidRPr="00054C47">
        <w:rPr>
          <w:sz w:val="24"/>
          <w:szCs w:val="24"/>
        </w:rPr>
        <w:t xml:space="preserve"> andmetele</w:t>
      </w:r>
      <w:r w:rsidRPr="00054C47">
        <w:rPr>
          <w:sz w:val="24"/>
          <w:szCs w:val="24"/>
        </w:rPr>
        <w:t xml:space="preserve"> juurdepääsude</w:t>
      </w:r>
      <w:r w:rsidR="00F62837" w:rsidRPr="00054C47">
        <w:rPr>
          <w:sz w:val="24"/>
          <w:szCs w:val="24"/>
        </w:rPr>
        <w:t xml:space="preserve"> andmise</w:t>
      </w:r>
      <w:r w:rsidRPr="00054C47">
        <w:rPr>
          <w:sz w:val="24"/>
          <w:szCs w:val="24"/>
        </w:rPr>
        <w:t xml:space="preserve"> menetlusi. Asutused ja ettevõtted saavad neid </w:t>
      </w:r>
      <w:r w:rsidR="00F62837" w:rsidRPr="00054C47">
        <w:rPr>
          <w:sz w:val="24"/>
          <w:szCs w:val="24"/>
        </w:rPr>
        <w:t xml:space="preserve">surma </w:t>
      </w:r>
      <w:r w:rsidRPr="00054C47">
        <w:rPr>
          <w:sz w:val="24"/>
          <w:szCs w:val="24"/>
        </w:rPr>
        <w:t>andme</w:t>
      </w:r>
      <w:r w:rsidR="004A7039" w:rsidRPr="00054C47">
        <w:rPr>
          <w:sz w:val="24"/>
          <w:szCs w:val="24"/>
        </w:rPr>
        <w:t>i</w:t>
      </w:r>
      <w:r w:rsidRPr="00054C47">
        <w:rPr>
          <w:sz w:val="24"/>
          <w:szCs w:val="24"/>
        </w:rPr>
        <w:t>d tihedalt ja pidevalt uuendada, et nende kasutamise eesmärk oleks täidetud.</w:t>
      </w:r>
    </w:p>
    <w:p w14:paraId="27605B23" w14:textId="77777777" w:rsidR="00F62837" w:rsidRPr="00054C47" w:rsidRDefault="00F62837" w:rsidP="006D4EBE">
      <w:pPr>
        <w:jc w:val="both"/>
        <w:rPr>
          <w:sz w:val="24"/>
          <w:szCs w:val="24"/>
        </w:rPr>
      </w:pPr>
    </w:p>
    <w:p w14:paraId="12690C47" w14:textId="2B1D4DFE" w:rsidR="00F62837" w:rsidRPr="00054C47" w:rsidRDefault="00F62837" w:rsidP="006D4EBE">
      <w:pPr>
        <w:jc w:val="both"/>
        <w:rPr>
          <w:sz w:val="24"/>
          <w:szCs w:val="24"/>
        </w:rPr>
      </w:pPr>
      <w:r w:rsidRPr="00054C47">
        <w:rPr>
          <w:b/>
          <w:bCs/>
          <w:sz w:val="24"/>
          <w:szCs w:val="24"/>
        </w:rPr>
        <w:t xml:space="preserve">Eelnõu § 2 punktiga </w:t>
      </w:r>
      <w:r w:rsidR="00F4160C" w:rsidRPr="00054C47">
        <w:rPr>
          <w:b/>
          <w:bCs/>
          <w:sz w:val="24"/>
          <w:szCs w:val="24"/>
        </w:rPr>
        <w:t>13</w:t>
      </w:r>
      <w:r w:rsidR="00F4160C" w:rsidRPr="00054C47">
        <w:rPr>
          <w:sz w:val="24"/>
          <w:szCs w:val="24"/>
        </w:rPr>
        <w:t xml:space="preserve"> </w:t>
      </w:r>
      <w:r w:rsidR="00821592">
        <w:rPr>
          <w:sz w:val="24"/>
          <w:szCs w:val="24"/>
        </w:rPr>
        <w:t>muudetakse</w:t>
      </w:r>
      <w:r w:rsidR="0095790F" w:rsidRPr="00054C47">
        <w:rPr>
          <w:sz w:val="24"/>
          <w:szCs w:val="24"/>
        </w:rPr>
        <w:t xml:space="preserve"> RRS-i § 53 lõiget 1</w:t>
      </w:r>
      <w:r w:rsidR="0095790F" w:rsidRPr="00054C47">
        <w:rPr>
          <w:sz w:val="24"/>
          <w:szCs w:val="24"/>
          <w:vertAlign w:val="superscript"/>
        </w:rPr>
        <w:t>3</w:t>
      </w:r>
      <w:r w:rsidR="0095790F" w:rsidRPr="00054C47">
        <w:rPr>
          <w:sz w:val="24"/>
          <w:szCs w:val="24"/>
        </w:rPr>
        <w:t xml:space="preserve">, et sellest volitusnormist tuleks selgelt välja, et selles sätestatakse RRS-i § 45 lõikes 1 nimetatud </w:t>
      </w:r>
      <w:proofErr w:type="spellStart"/>
      <w:r w:rsidR="0095790F" w:rsidRPr="00054C47">
        <w:rPr>
          <w:sz w:val="24"/>
          <w:szCs w:val="24"/>
        </w:rPr>
        <w:t>RR-i</w:t>
      </w:r>
      <w:proofErr w:type="spellEnd"/>
      <w:r w:rsidR="0095790F" w:rsidRPr="00054C47">
        <w:rPr>
          <w:sz w:val="24"/>
          <w:szCs w:val="24"/>
        </w:rPr>
        <w:t xml:space="preserve"> kantud </w:t>
      </w:r>
      <w:r w:rsidR="00821592" w:rsidRPr="00386A8E">
        <w:rPr>
          <w:sz w:val="24"/>
          <w:szCs w:val="24"/>
        </w:rPr>
        <w:t>andme</w:t>
      </w:r>
      <w:r w:rsidR="00821592">
        <w:rPr>
          <w:sz w:val="24"/>
          <w:szCs w:val="24"/>
        </w:rPr>
        <w:t>te loetelu</w:t>
      </w:r>
      <w:r w:rsidR="00821592" w:rsidRPr="00386A8E">
        <w:rPr>
          <w:sz w:val="24"/>
          <w:szCs w:val="24"/>
        </w:rPr>
        <w:t xml:space="preserve"> </w:t>
      </w:r>
      <w:r w:rsidR="00821592">
        <w:rPr>
          <w:sz w:val="24"/>
          <w:szCs w:val="24"/>
        </w:rPr>
        <w:t xml:space="preserve">nendele juurdepääsu </w:t>
      </w:r>
      <w:proofErr w:type="spellStart"/>
      <w:r w:rsidR="00821592" w:rsidRPr="00386A8E">
        <w:rPr>
          <w:sz w:val="24"/>
          <w:szCs w:val="24"/>
        </w:rPr>
        <w:t>tagaja</w:t>
      </w:r>
      <w:proofErr w:type="spellEnd"/>
      <w:r w:rsidR="00821592">
        <w:rPr>
          <w:sz w:val="24"/>
          <w:szCs w:val="24"/>
        </w:rPr>
        <w:t xml:space="preserve"> kaupa</w:t>
      </w:r>
      <w:r w:rsidR="008E6D00" w:rsidRPr="00054C47">
        <w:rPr>
          <w:sz w:val="24"/>
          <w:szCs w:val="24"/>
        </w:rPr>
        <w:t>.</w:t>
      </w:r>
      <w:r w:rsidR="00F4160C" w:rsidRPr="00054C47">
        <w:rPr>
          <w:sz w:val="24"/>
          <w:szCs w:val="24"/>
        </w:rPr>
        <w:t xml:space="preserve"> Hetkel on volitusnorm vaid korra kehtestamise kohta, kuid tegelikkuses on vajalik kehtestada andmekoosseisud, mida mingi asutuse isikutele väljastab.</w:t>
      </w:r>
      <w:r w:rsidR="00DA7D04">
        <w:rPr>
          <w:sz w:val="24"/>
          <w:szCs w:val="24"/>
        </w:rPr>
        <w:t xml:space="preserve"> Volitusnormi uus sõnastus annab rakendusakti sisu täpsemalt edasi.</w:t>
      </w:r>
    </w:p>
    <w:p w14:paraId="33E32B9D" w14:textId="77777777" w:rsidR="0068338A" w:rsidRPr="00054C47" w:rsidRDefault="0068338A" w:rsidP="006D4EBE">
      <w:pPr>
        <w:jc w:val="both"/>
        <w:rPr>
          <w:sz w:val="24"/>
          <w:szCs w:val="24"/>
        </w:rPr>
      </w:pPr>
    </w:p>
    <w:p w14:paraId="582A869B" w14:textId="14015C9A" w:rsidR="00583EB1" w:rsidRPr="00054C47" w:rsidRDefault="0068338A" w:rsidP="00583EB1">
      <w:pPr>
        <w:jc w:val="both"/>
        <w:rPr>
          <w:sz w:val="24"/>
          <w:szCs w:val="24"/>
        </w:rPr>
      </w:pPr>
      <w:bookmarkStart w:id="20" w:name="_Hlk173138495"/>
      <w:r w:rsidRPr="00054C47">
        <w:rPr>
          <w:b/>
          <w:bCs/>
          <w:sz w:val="24"/>
          <w:szCs w:val="24"/>
        </w:rPr>
        <w:t>Eelnõu § 2 punktiga 1</w:t>
      </w:r>
      <w:r w:rsidR="00F4160C" w:rsidRPr="00054C47">
        <w:rPr>
          <w:b/>
          <w:bCs/>
          <w:sz w:val="24"/>
          <w:szCs w:val="24"/>
        </w:rPr>
        <w:t>4</w:t>
      </w:r>
      <w:r w:rsidRPr="00054C47">
        <w:rPr>
          <w:sz w:val="24"/>
          <w:szCs w:val="24"/>
        </w:rPr>
        <w:t xml:space="preserve"> </w:t>
      </w:r>
      <w:r w:rsidR="00583EB1" w:rsidRPr="00054C47">
        <w:rPr>
          <w:sz w:val="24"/>
          <w:szCs w:val="24"/>
        </w:rPr>
        <w:t>muudetakse RRS-i § 58 lõige 3. Kehtiva RRS-i § 58 lõike 3 kohaselt ei ole RRS-i § 25 punktis 3 sätestatud andmetele ja § 100 lõikes 1 sätestatud kontaktandmetele juurdepääsu õigust õigustatud huvi korral, välja arvatud juhul, kui:</w:t>
      </w:r>
    </w:p>
    <w:p w14:paraId="727AD16E" w14:textId="21410A15" w:rsidR="00583EB1" w:rsidRPr="00054C47" w:rsidRDefault="00583EB1" w:rsidP="00583EB1">
      <w:pPr>
        <w:jc w:val="both"/>
        <w:rPr>
          <w:sz w:val="24"/>
          <w:szCs w:val="24"/>
        </w:rPr>
      </w:pPr>
      <w:r w:rsidRPr="00054C47">
        <w:rPr>
          <w:sz w:val="24"/>
          <w:szCs w:val="24"/>
        </w:rPr>
        <w:t>1) kontaktandmed on esitatud kohaliku omavalitsuse üksusele muu menetluse käigus;</w:t>
      </w:r>
    </w:p>
    <w:p w14:paraId="57221FA0" w14:textId="3E771C2B" w:rsidR="00583EB1" w:rsidRPr="00054C47" w:rsidRDefault="00583EB1" w:rsidP="00583EB1">
      <w:pPr>
        <w:jc w:val="both"/>
        <w:rPr>
          <w:sz w:val="24"/>
          <w:szCs w:val="24"/>
        </w:rPr>
      </w:pPr>
      <w:r w:rsidRPr="00054C47">
        <w:rPr>
          <w:sz w:val="24"/>
          <w:szCs w:val="24"/>
        </w:rPr>
        <w:t>2)</w:t>
      </w:r>
      <w:r w:rsidR="00D8644A" w:rsidRPr="00054C47">
        <w:rPr>
          <w:sz w:val="24"/>
          <w:szCs w:val="24"/>
        </w:rPr>
        <w:t xml:space="preserve"> </w:t>
      </w:r>
      <w:r w:rsidRPr="00054C47">
        <w:rPr>
          <w:sz w:val="24"/>
          <w:szCs w:val="24"/>
        </w:rPr>
        <w:t>kontaktandmetele juurdepääsu õigustatud huvi aluseks on teenuse osutamine avaliku ülesande täitjale.</w:t>
      </w:r>
    </w:p>
    <w:p w14:paraId="2B32CC29" w14:textId="77777777" w:rsidR="00583EB1" w:rsidRPr="00054C47" w:rsidRDefault="00583EB1" w:rsidP="00583EB1">
      <w:pPr>
        <w:jc w:val="both"/>
        <w:rPr>
          <w:sz w:val="24"/>
          <w:szCs w:val="24"/>
        </w:rPr>
      </w:pPr>
    </w:p>
    <w:p w14:paraId="4FBC6D97" w14:textId="77777777" w:rsidR="00376717" w:rsidRPr="00054C47" w:rsidRDefault="00376717" w:rsidP="00376717">
      <w:pPr>
        <w:jc w:val="both"/>
        <w:rPr>
          <w:sz w:val="24"/>
          <w:szCs w:val="24"/>
        </w:rPr>
      </w:pPr>
      <w:r w:rsidRPr="00054C47">
        <w:rPr>
          <w:sz w:val="24"/>
          <w:szCs w:val="24"/>
        </w:rPr>
        <w:t>Probleem on, et hetkel ei väljastata RRS-i § 100 lõikes 1 nimetatud kontaktandmeid</w:t>
      </w:r>
      <w:r w:rsidRPr="00054C47" w:rsidDel="0007157A">
        <w:rPr>
          <w:sz w:val="24"/>
          <w:szCs w:val="24"/>
        </w:rPr>
        <w:t xml:space="preserve"> </w:t>
      </w:r>
      <w:r w:rsidRPr="00054C47">
        <w:rPr>
          <w:sz w:val="24"/>
          <w:szCs w:val="24"/>
        </w:rPr>
        <w:t xml:space="preserve">õigustatud huvi alusel, v.a mõned erijuhud. Muudatus võimaldaks </w:t>
      </w:r>
      <w:proofErr w:type="spellStart"/>
      <w:r w:rsidRPr="00054C47">
        <w:rPr>
          <w:sz w:val="24"/>
          <w:szCs w:val="24"/>
        </w:rPr>
        <w:t>RR-ist</w:t>
      </w:r>
      <w:proofErr w:type="spellEnd"/>
      <w:r w:rsidRPr="00054C47">
        <w:rPr>
          <w:sz w:val="24"/>
          <w:szCs w:val="24"/>
        </w:rPr>
        <w:t xml:space="preserve"> väljastada ka RRS-i § 100 lõikes 1 nimetatud kontaktandmeid, seega oleks võimalik </w:t>
      </w:r>
      <w:proofErr w:type="spellStart"/>
      <w:r w:rsidRPr="00054C47">
        <w:rPr>
          <w:sz w:val="24"/>
          <w:szCs w:val="24"/>
        </w:rPr>
        <w:t>RR-ist</w:t>
      </w:r>
      <w:proofErr w:type="spellEnd"/>
      <w:r w:rsidRPr="00054C47">
        <w:rPr>
          <w:sz w:val="24"/>
          <w:szCs w:val="24"/>
        </w:rPr>
        <w:t xml:space="preserve"> õigustatud huvi alusel saada rohkem kontaktandmeid kui praegu.</w:t>
      </w:r>
    </w:p>
    <w:bookmarkEnd w:id="20"/>
    <w:p w14:paraId="0AC51143" w14:textId="77777777" w:rsidR="00376717" w:rsidRPr="00054C47" w:rsidRDefault="00376717" w:rsidP="00376717">
      <w:pPr>
        <w:jc w:val="both"/>
        <w:rPr>
          <w:sz w:val="24"/>
          <w:szCs w:val="24"/>
        </w:rPr>
      </w:pPr>
    </w:p>
    <w:p w14:paraId="4533F994" w14:textId="47031164" w:rsidR="00376717" w:rsidRPr="00054C47" w:rsidRDefault="00376717" w:rsidP="00376717">
      <w:pPr>
        <w:jc w:val="both"/>
        <w:rPr>
          <w:sz w:val="24"/>
          <w:szCs w:val="24"/>
        </w:rPr>
      </w:pPr>
      <w:r w:rsidRPr="00054C47">
        <w:rPr>
          <w:sz w:val="24"/>
          <w:szCs w:val="24"/>
        </w:rPr>
        <w:t xml:space="preserve">Kehtiva õiguse kohaselt ei saa </w:t>
      </w:r>
      <w:r w:rsidR="00463B28" w:rsidRPr="00054C47">
        <w:rPr>
          <w:sz w:val="24"/>
          <w:szCs w:val="24"/>
        </w:rPr>
        <w:t xml:space="preserve">muude asutuste poolt läbiviidavas menetluses (nt tuludeklaratsiooni esitamine Maksu ja Tolliametile) esitatud ja </w:t>
      </w:r>
      <w:proofErr w:type="spellStart"/>
      <w:r w:rsidR="00463B28" w:rsidRPr="00054C47">
        <w:rPr>
          <w:sz w:val="24"/>
          <w:szCs w:val="24"/>
        </w:rPr>
        <w:t>RR-i</w:t>
      </w:r>
      <w:proofErr w:type="spellEnd"/>
      <w:r w:rsidR="00463B28" w:rsidRPr="00054C47">
        <w:rPr>
          <w:sz w:val="24"/>
          <w:szCs w:val="24"/>
        </w:rPr>
        <w:t xml:space="preserve"> kantud </w:t>
      </w:r>
      <w:r w:rsidRPr="00054C47">
        <w:rPr>
          <w:sz w:val="24"/>
          <w:szCs w:val="24"/>
        </w:rPr>
        <w:t xml:space="preserve">kontaktandmeid väljastada isegi siis, kui esineb põhjendatud õigustatud huvi nendele juurdepääsu saamiseks, sest RRS-i § 58 lõike 3 kohaselt ei ole see lubatud. Õigustatud huvi alusel tehtud päringud on tasulised. See toob kaasa olukorra, kus on tasutud andmetele juurdepääsu eest ja õigustatud huvi andmetele juurdepääsuks on hinnatud põhjendatuks, kuid juurdepääsupiirangu tõttu ei ole </w:t>
      </w:r>
      <w:proofErr w:type="spellStart"/>
      <w:r w:rsidRPr="00054C47">
        <w:rPr>
          <w:sz w:val="24"/>
          <w:szCs w:val="24"/>
        </w:rPr>
        <w:t>RR-is</w:t>
      </w:r>
      <w:proofErr w:type="spellEnd"/>
      <w:r w:rsidRPr="00054C47">
        <w:rPr>
          <w:sz w:val="24"/>
          <w:szCs w:val="24"/>
        </w:rPr>
        <w:t xml:space="preserve"> olevaid kontaktandmeid võimalik väljastada. Sageli on kontaktandmeid vaja lepinguliste kohustuste täitmiseks, näiteks selleks, et teavitada kinnistuomanikke trasside projekteerimisest, kuid seda kohustust ei ole võimalik RR-</w:t>
      </w:r>
      <w:r w:rsidR="008705B5" w:rsidRPr="00054C47">
        <w:rPr>
          <w:sz w:val="24"/>
          <w:szCs w:val="24"/>
        </w:rPr>
        <w:t> </w:t>
      </w:r>
      <w:r w:rsidRPr="00054C47">
        <w:rPr>
          <w:sz w:val="24"/>
          <w:szCs w:val="24"/>
        </w:rPr>
        <w:t xml:space="preserve">ist õigustatud huvi alusel saadavate kontaktandmete abil täita. Samas kogutakse just </w:t>
      </w:r>
      <w:proofErr w:type="spellStart"/>
      <w:r w:rsidRPr="00054C47">
        <w:rPr>
          <w:sz w:val="24"/>
          <w:szCs w:val="24"/>
        </w:rPr>
        <w:t>RR-i</w:t>
      </w:r>
      <w:proofErr w:type="spellEnd"/>
      <w:r w:rsidRPr="00054C47">
        <w:rPr>
          <w:sz w:val="24"/>
          <w:szCs w:val="24"/>
        </w:rPr>
        <w:t xml:space="preserve"> isikute kontaktandmeid ning lähtuma peaks esiteks </w:t>
      </w:r>
      <w:proofErr w:type="spellStart"/>
      <w:r w:rsidRPr="00054C47">
        <w:rPr>
          <w:sz w:val="24"/>
          <w:szCs w:val="24"/>
        </w:rPr>
        <w:t>RR-i</w:t>
      </w:r>
      <w:proofErr w:type="spellEnd"/>
      <w:r w:rsidRPr="00054C47">
        <w:rPr>
          <w:sz w:val="24"/>
          <w:szCs w:val="24"/>
        </w:rPr>
        <w:t xml:space="preserve"> eesmärgist võimaldada </w:t>
      </w:r>
      <w:r w:rsidRPr="00054C47">
        <w:rPr>
          <w:color w:val="202020"/>
          <w:sz w:val="24"/>
          <w:szCs w:val="24"/>
          <w:shd w:val="clear" w:color="auto" w:fill="FFFFFF"/>
        </w:rPr>
        <w:t>füüsilistele ja juriidilistele isikutele õigustatud huvi alusel kontakt</w:t>
      </w:r>
      <w:r w:rsidRPr="00054C47">
        <w:rPr>
          <w:sz w:val="24"/>
          <w:szCs w:val="24"/>
        </w:rPr>
        <w:t xml:space="preserve">andmetele juurdepääsu, et taaskasutada </w:t>
      </w:r>
      <w:proofErr w:type="spellStart"/>
      <w:r w:rsidRPr="00054C47">
        <w:rPr>
          <w:color w:val="202020"/>
          <w:sz w:val="24"/>
          <w:szCs w:val="24"/>
          <w:shd w:val="clear" w:color="auto" w:fill="FFFFFF"/>
        </w:rPr>
        <w:t>RR-is</w:t>
      </w:r>
      <w:proofErr w:type="spellEnd"/>
      <w:r w:rsidRPr="00054C47">
        <w:rPr>
          <w:color w:val="202020"/>
          <w:sz w:val="24"/>
          <w:szCs w:val="24"/>
          <w:shd w:val="clear" w:color="auto" w:fill="FFFFFF"/>
        </w:rPr>
        <w:t xml:space="preserve"> sisalduvat teavet, ning teiseks </w:t>
      </w:r>
      <w:r w:rsidRPr="00054C47">
        <w:rPr>
          <w:sz w:val="24"/>
          <w:szCs w:val="24"/>
        </w:rPr>
        <w:t xml:space="preserve">andmete ühekordse küsimise põhimõttest. Seega on kohane võimaldada õigustatud huvi alusel juurdepääs kõigile </w:t>
      </w:r>
      <w:proofErr w:type="spellStart"/>
      <w:r w:rsidRPr="00054C47">
        <w:rPr>
          <w:sz w:val="24"/>
          <w:szCs w:val="24"/>
        </w:rPr>
        <w:t>RR-i</w:t>
      </w:r>
      <w:proofErr w:type="spellEnd"/>
      <w:r w:rsidRPr="00054C47">
        <w:rPr>
          <w:sz w:val="24"/>
          <w:szCs w:val="24"/>
        </w:rPr>
        <w:t xml:space="preserve"> kantud kontaktandmetele, sh neile, mille on kogunud teine asutus oma menetluses, kuid mis on RRS-i kohaselt õigustatud huvi alusel juurdepääsupiiranguga.</w:t>
      </w:r>
    </w:p>
    <w:p w14:paraId="75FA6C1E" w14:textId="77777777" w:rsidR="00376717" w:rsidRPr="00054C47" w:rsidRDefault="00376717" w:rsidP="00376717">
      <w:pPr>
        <w:jc w:val="both"/>
        <w:rPr>
          <w:sz w:val="24"/>
          <w:szCs w:val="24"/>
        </w:rPr>
      </w:pPr>
    </w:p>
    <w:p w14:paraId="2312B46F" w14:textId="77777777" w:rsidR="00376717" w:rsidRPr="00054C47" w:rsidRDefault="00376717" w:rsidP="00376717">
      <w:pPr>
        <w:jc w:val="both"/>
        <w:rPr>
          <w:sz w:val="24"/>
          <w:szCs w:val="24"/>
        </w:rPr>
      </w:pPr>
      <w:r w:rsidRPr="00054C47">
        <w:rPr>
          <w:sz w:val="24"/>
          <w:szCs w:val="24"/>
        </w:rPr>
        <w:t xml:space="preserve">Näidetena võib tuua olukorrad, kus põhjusel, et õigustatud huvi alusel ei väljastata </w:t>
      </w:r>
      <w:proofErr w:type="spellStart"/>
      <w:r w:rsidRPr="00054C47">
        <w:rPr>
          <w:sz w:val="24"/>
          <w:szCs w:val="24"/>
        </w:rPr>
        <w:t>RR-ist</w:t>
      </w:r>
      <w:proofErr w:type="spellEnd"/>
      <w:r w:rsidRPr="00054C47">
        <w:rPr>
          <w:sz w:val="24"/>
          <w:szCs w:val="24"/>
        </w:rPr>
        <w:t xml:space="preserve"> kõiki kontaktandmeid, ei ole isik saanud kätte võlanõuet, mis on viinud võlanõude kasvuni, või gaasiettevõtjal ei ole olnud võimalik teavitada kliente gaasikatkestusest.</w:t>
      </w:r>
    </w:p>
    <w:p w14:paraId="1FA0D1C8" w14:textId="77777777" w:rsidR="00376717" w:rsidRPr="00054C47" w:rsidRDefault="00376717" w:rsidP="00376717">
      <w:pPr>
        <w:jc w:val="both"/>
        <w:rPr>
          <w:sz w:val="24"/>
          <w:szCs w:val="24"/>
        </w:rPr>
      </w:pPr>
    </w:p>
    <w:p w14:paraId="779C95C2" w14:textId="77777777" w:rsidR="00376717" w:rsidRPr="00054C47" w:rsidRDefault="00376717" w:rsidP="00376717">
      <w:pPr>
        <w:jc w:val="both"/>
        <w:rPr>
          <w:sz w:val="24"/>
          <w:szCs w:val="24"/>
        </w:rPr>
      </w:pPr>
      <w:r w:rsidRPr="00054C47">
        <w:rPr>
          <w:sz w:val="24"/>
          <w:szCs w:val="24"/>
        </w:rPr>
        <w:t>Igal üksikul juhul, kui andmetele juurdepääsu andmist otsustatakse, hindab otsustaja ühelt poolt andmetele juurdepääsu küsija õigustatud huvi juurdepääsu saamiseks ja teiselt poolt selle isiku õigust eraelu puutumatusele, kelle andmetele juurdepääsu küsitakse. Rohkematele kontaktandmetele juurdepääs ei muuda otsustamise protsessi, vaid annab andmesaajale võimaluse õigustatud huvi korral täita paremini näiteks oma lepingulisi kohustusi. Näiteks saab ettevõtja, kes rajab trassi, teavitada tõhusamalt kinnistuomanikke ja sõlmida servituudi seadmisel maaomanikega kokkuleppeid. Juurdepääsutaotluse läbivaatamisel hinnatakse, kas on põhjendatud anda juurdepääs ainult telefoninumbrile või e-posti aadressile või neile mõlemale või on kohane kontaktandmete väljastamisest keelduda. Seega, iga kord hinnatakse andmete saamise vajadust ja põhjendatust ning sellest lähtudes tehakse otsus andmete väljastamise kohta. Andmetele juurdepääsu otsustamisel lähtutakse isikuandmete töötlemise põhimõtetest, sh eesmärgipärasusest ja minimaalsusest.</w:t>
      </w:r>
    </w:p>
    <w:p w14:paraId="4D2A24D8" w14:textId="77777777" w:rsidR="00376717" w:rsidRPr="00054C47" w:rsidRDefault="00376717" w:rsidP="00376717">
      <w:pPr>
        <w:jc w:val="both"/>
        <w:rPr>
          <w:sz w:val="24"/>
          <w:szCs w:val="24"/>
        </w:rPr>
      </w:pPr>
    </w:p>
    <w:p w14:paraId="64D44590" w14:textId="211682BC" w:rsidR="00376717" w:rsidRPr="00054C47" w:rsidRDefault="00376717" w:rsidP="00376717">
      <w:pPr>
        <w:jc w:val="both"/>
        <w:rPr>
          <w:sz w:val="24"/>
          <w:szCs w:val="24"/>
        </w:rPr>
      </w:pPr>
      <w:r w:rsidRPr="00054C47">
        <w:rPr>
          <w:sz w:val="24"/>
          <w:szCs w:val="24"/>
        </w:rPr>
        <w:t xml:space="preserve">Õigustatud huvi alusel isikuga kontakti saamiseks on võimalik saata küll ka kiri isiku elukoha aadressil, sest selle väljastamisele ei ole sellist juurdepääsupiirangut nagu kontaktandmete puhul, kuid see pole operatiivne ega mugav viis. Lisaks </w:t>
      </w:r>
      <w:r w:rsidR="00463B28" w:rsidRPr="00054C47">
        <w:rPr>
          <w:sz w:val="24"/>
          <w:szCs w:val="24"/>
        </w:rPr>
        <w:t xml:space="preserve">töötleks </w:t>
      </w:r>
      <w:r w:rsidRPr="00054C47">
        <w:rPr>
          <w:sz w:val="24"/>
          <w:szCs w:val="24"/>
        </w:rPr>
        <w:t>kirja saatmi</w:t>
      </w:r>
      <w:r w:rsidR="00463B28" w:rsidRPr="00054C47">
        <w:rPr>
          <w:sz w:val="24"/>
          <w:szCs w:val="24"/>
        </w:rPr>
        <w:t>sel</w:t>
      </w:r>
      <w:r w:rsidRPr="00054C47">
        <w:rPr>
          <w:sz w:val="24"/>
          <w:szCs w:val="24"/>
        </w:rPr>
        <w:t xml:space="preserve"> posti teel </w:t>
      </w:r>
      <w:r w:rsidR="00463B28" w:rsidRPr="00054C47">
        <w:rPr>
          <w:sz w:val="24"/>
          <w:szCs w:val="24"/>
        </w:rPr>
        <w:t xml:space="preserve">isikuandmeid palju rohkemad isikud ning samuti on see </w:t>
      </w:r>
      <w:r w:rsidRPr="00054C47">
        <w:rPr>
          <w:sz w:val="24"/>
          <w:szCs w:val="24"/>
        </w:rPr>
        <w:t>kulukam kui e-kirja saatmine või helistamine. Samuti võib öelda, et elukoha aadressi väljastamine on pigem suurem eraelu puutumatuse riive kui telefoninumbri või e-posti aadressi väljastamine.</w:t>
      </w:r>
    </w:p>
    <w:p w14:paraId="3E5AA210" w14:textId="77777777" w:rsidR="00253FCC" w:rsidRPr="00054C47" w:rsidRDefault="00253FCC" w:rsidP="00376717">
      <w:pPr>
        <w:jc w:val="both"/>
        <w:rPr>
          <w:sz w:val="24"/>
          <w:szCs w:val="24"/>
        </w:rPr>
      </w:pPr>
    </w:p>
    <w:p w14:paraId="3D82D33A" w14:textId="69FA8421" w:rsidR="00BE099B" w:rsidRPr="00054C47" w:rsidRDefault="00253FCC" w:rsidP="00253FCC">
      <w:pPr>
        <w:jc w:val="both"/>
        <w:rPr>
          <w:sz w:val="24"/>
          <w:szCs w:val="24"/>
        </w:rPr>
      </w:pPr>
      <w:r w:rsidRPr="00054C47">
        <w:rPr>
          <w:sz w:val="24"/>
          <w:szCs w:val="24"/>
        </w:rPr>
        <w:t xml:space="preserve">Muudatus on kooskõlas ka isikuandmete kaitse </w:t>
      </w:r>
      <w:proofErr w:type="spellStart"/>
      <w:r w:rsidRPr="00054C47">
        <w:rPr>
          <w:sz w:val="24"/>
          <w:szCs w:val="24"/>
        </w:rPr>
        <w:t>üldmäärusega</w:t>
      </w:r>
      <w:proofErr w:type="spellEnd"/>
      <w:r w:rsidRPr="00054C47">
        <w:rPr>
          <w:sz w:val="24"/>
          <w:szCs w:val="24"/>
        </w:rPr>
        <w:t>, mille artik</w:t>
      </w:r>
      <w:r w:rsidR="00862E56" w:rsidRPr="00054C47">
        <w:rPr>
          <w:sz w:val="24"/>
          <w:szCs w:val="24"/>
        </w:rPr>
        <w:t>li</w:t>
      </w:r>
      <w:r w:rsidRPr="00054C47">
        <w:rPr>
          <w:sz w:val="24"/>
          <w:szCs w:val="24"/>
        </w:rPr>
        <w:t xml:space="preserve"> 6 lõike 1 punkti f kohaselt on isikuandmete töötlemine seaduslik juhul kui isikuandmete töötlemine on vajalik vastutava töötleja või kolmanda isiku õigustatud huvi korral, välja arvatud juhul, kui sellise huvi kaaluvad üles andmesubjekti huvid või põhiõigused ja vabadused, mille nimel tuleb kaitsta isikuandmeid, eriti juhul kui andmesubjekt on laps. Kehtiv RRS välistab teatud juhtudel juba ilma kaalumata kontaktandmetele juurdepääsu</w:t>
      </w:r>
      <w:r w:rsidR="00862E56" w:rsidRPr="00054C47">
        <w:rPr>
          <w:sz w:val="24"/>
          <w:szCs w:val="24"/>
        </w:rPr>
        <w:t>,</w:t>
      </w:r>
      <w:r w:rsidRPr="00054C47">
        <w:rPr>
          <w:sz w:val="24"/>
          <w:szCs w:val="24"/>
        </w:rPr>
        <w:t xml:space="preserve"> kuigi isikuandmete kaitse </w:t>
      </w:r>
      <w:proofErr w:type="spellStart"/>
      <w:r w:rsidRPr="00054C47">
        <w:rPr>
          <w:sz w:val="24"/>
          <w:szCs w:val="24"/>
        </w:rPr>
        <w:t>üldmääruse</w:t>
      </w:r>
      <w:proofErr w:type="spellEnd"/>
      <w:r w:rsidRPr="00054C47">
        <w:rPr>
          <w:sz w:val="24"/>
          <w:szCs w:val="24"/>
        </w:rPr>
        <w:t xml:space="preserve"> kohane kaalumine võib viia selleni, et andmetöötlus on põhjendatud. See tähendab, et isegi kui andmetele juurdepääsu taotlejal on õigustatud huvi kontaktandmeid saada, siis RRS</w:t>
      </w:r>
      <w:r w:rsidR="00862E56" w:rsidRPr="00054C47">
        <w:rPr>
          <w:sz w:val="24"/>
          <w:szCs w:val="24"/>
        </w:rPr>
        <w:t>-i</w:t>
      </w:r>
      <w:r w:rsidRPr="00054C47">
        <w:rPr>
          <w:sz w:val="24"/>
          <w:szCs w:val="24"/>
        </w:rPr>
        <w:t xml:space="preserve"> kohaselt on see teatud ulatuses keelatud. Samas on RRS-i pidamise eesmärk muuhulgas õigustatud huvi korral füüsilistele ja juriidilistele isikutele </w:t>
      </w:r>
      <w:proofErr w:type="spellStart"/>
      <w:r w:rsidRPr="00054C47">
        <w:rPr>
          <w:sz w:val="24"/>
          <w:szCs w:val="24"/>
        </w:rPr>
        <w:t>RR-s</w:t>
      </w:r>
      <w:proofErr w:type="spellEnd"/>
      <w:r w:rsidRPr="00054C47">
        <w:rPr>
          <w:sz w:val="24"/>
          <w:szCs w:val="24"/>
        </w:rPr>
        <w:t xml:space="preserve"> sisalduva teabe taaskasutamine (RRS</w:t>
      </w:r>
      <w:r w:rsidR="00862E56" w:rsidRPr="00054C47">
        <w:rPr>
          <w:sz w:val="24"/>
          <w:szCs w:val="24"/>
        </w:rPr>
        <w:t>-i</w:t>
      </w:r>
      <w:r w:rsidRPr="00054C47">
        <w:rPr>
          <w:sz w:val="24"/>
          <w:szCs w:val="24"/>
        </w:rPr>
        <w:t xml:space="preserve"> § 4 p</w:t>
      </w:r>
      <w:r w:rsidR="00BE099B">
        <w:rPr>
          <w:sz w:val="24"/>
          <w:szCs w:val="24"/>
        </w:rPr>
        <w:t>unkt</w:t>
      </w:r>
      <w:r w:rsidRPr="00054C47">
        <w:rPr>
          <w:sz w:val="24"/>
          <w:szCs w:val="24"/>
        </w:rPr>
        <w:t xml:space="preserve"> 3).</w:t>
      </w:r>
    </w:p>
    <w:p w14:paraId="3E7D9003" w14:textId="77777777" w:rsidR="00376717" w:rsidRPr="00054C47" w:rsidRDefault="00376717" w:rsidP="00376717">
      <w:pPr>
        <w:jc w:val="both"/>
        <w:rPr>
          <w:sz w:val="24"/>
          <w:szCs w:val="24"/>
        </w:rPr>
      </w:pPr>
    </w:p>
    <w:p w14:paraId="720A8FBD" w14:textId="0793EBED" w:rsidR="00376717" w:rsidRPr="00054C47" w:rsidRDefault="00376717" w:rsidP="00376717">
      <w:pPr>
        <w:jc w:val="both"/>
        <w:rPr>
          <w:sz w:val="24"/>
          <w:szCs w:val="24"/>
        </w:rPr>
      </w:pPr>
      <w:r w:rsidRPr="00054C47">
        <w:rPr>
          <w:sz w:val="24"/>
          <w:szCs w:val="24"/>
        </w:rPr>
        <w:t>Kontaktandmed jäävad ka edaspidi kättesaadavaks avaliku ülesande täitja</w:t>
      </w:r>
      <w:r w:rsidR="00C61634" w:rsidRPr="00054C47">
        <w:rPr>
          <w:sz w:val="24"/>
          <w:szCs w:val="24"/>
        </w:rPr>
        <w:t>le</w:t>
      </w:r>
      <w:r w:rsidRPr="00054C47">
        <w:rPr>
          <w:sz w:val="24"/>
          <w:szCs w:val="24"/>
        </w:rPr>
        <w:t xml:space="preserve"> uuringu eesmärgil. Endiselt jääb aga kehtima piirang kontaktandmete väljastamisele RRS-i § 51 lõike 5 punkti 3 alusel reklaami eesmärgil ja punkti 4 alusel uuringute eesmärgil. Teisisõnu, reklaami eesmärgil ei võimaldata kontaktandmetele </w:t>
      </w:r>
      <w:proofErr w:type="spellStart"/>
      <w:r w:rsidRPr="00054C47">
        <w:rPr>
          <w:sz w:val="24"/>
          <w:szCs w:val="24"/>
        </w:rPr>
        <w:t>RR-ist</w:t>
      </w:r>
      <w:proofErr w:type="spellEnd"/>
      <w:r w:rsidRPr="00054C47">
        <w:rPr>
          <w:sz w:val="24"/>
          <w:szCs w:val="24"/>
        </w:rPr>
        <w:t xml:space="preserve"> juurdepääsu ei praegu ega ka RRS-i muudatusega.</w:t>
      </w:r>
    </w:p>
    <w:p w14:paraId="2738EDF8" w14:textId="77777777" w:rsidR="0083385D" w:rsidRPr="00054C47" w:rsidRDefault="0083385D" w:rsidP="00376717">
      <w:pPr>
        <w:jc w:val="both"/>
        <w:rPr>
          <w:sz w:val="24"/>
          <w:szCs w:val="24"/>
        </w:rPr>
      </w:pPr>
    </w:p>
    <w:p w14:paraId="09D883C8" w14:textId="77A2344B" w:rsidR="0083385D" w:rsidRPr="00054C47" w:rsidRDefault="0083385D" w:rsidP="00376717">
      <w:pPr>
        <w:jc w:val="both"/>
        <w:rPr>
          <w:sz w:val="24"/>
          <w:szCs w:val="24"/>
        </w:rPr>
      </w:pPr>
      <w:r w:rsidRPr="00054C47">
        <w:rPr>
          <w:b/>
          <w:bCs/>
          <w:sz w:val="24"/>
          <w:szCs w:val="24"/>
        </w:rPr>
        <w:t>Eelnõu § 2 punktiga 1</w:t>
      </w:r>
      <w:r w:rsidR="00463B28" w:rsidRPr="00054C47">
        <w:rPr>
          <w:b/>
          <w:bCs/>
          <w:sz w:val="24"/>
          <w:szCs w:val="24"/>
        </w:rPr>
        <w:t>5</w:t>
      </w:r>
      <w:r w:rsidRPr="00054C47">
        <w:rPr>
          <w:sz w:val="24"/>
          <w:szCs w:val="24"/>
        </w:rPr>
        <w:t xml:space="preserve"> tunnistatakse kehtetuks RRS-i 70 lõike 2 punkt 6, mille kohaselt </w:t>
      </w:r>
      <w:r w:rsidR="0053387B" w:rsidRPr="00054C47">
        <w:rPr>
          <w:sz w:val="24"/>
          <w:szCs w:val="24"/>
        </w:rPr>
        <w:t xml:space="preserve">isiku </w:t>
      </w:r>
      <w:proofErr w:type="spellStart"/>
      <w:r w:rsidR="00086E06" w:rsidRPr="00054C47">
        <w:rPr>
          <w:sz w:val="24"/>
          <w:szCs w:val="24"/>
        </w:rPr>
        <w:t>RR-i</w:t>
      </w:r>
      <w:proofErr w:type="spellEnd"/>
      <w:r w:rsidR="0053387B" w:rsidRPr="00054C47">
        <w:rPr>
          <w:sz w:val="24"/>
          <w:szCs w:val="24"/>
        </w:rPr>
        <w:t xml:space="preserve"> kantud elukoha aadressi muutmise aluseks ei ole isiku asumine või paigutamine kaitseväeteenistusse.</w:t>
      </w:r>
    </w:p>
    <w:p w14:paraId="03EA50D7" w14:textId="77777777" w:rsidR="001B5616" w:rsidRPr="00054C47" w:rsidRDefault="001B5616" w:rsidP="00376717">
      <w:pPr>
        <w:jc w:val="both"/>
        <w:rPr>
          <w:sz w:val="24"/>
          <w:szCs w:val="24"/>
        </w:rPr>
      </w:pPr>
    </w:p>
    <w:p w14:paraId="64AD1CD1" w14:textId="6E282342" w:rsidR="001B5616" w:rsidRPr="00054C47" w:rsidRDefault="001B5616" w:rsidP="00376717">
      <w:pPr>
        <w:jc w:val="both"/>
        <w:rPr>
          <w:sz w:val="24"/>
          <w:szCs w:val="24"/>
        </w:rPr>
      </w:pPr>
      <w:r w:rsidRPr="00054C47">
        <w:rPr>
          <w:sz w:val="24"/>
          <w:szCs w:val="24"/>
        </w:rPr>
        <w:t xml:space="preserve">Ettepanek muutmiseks tuli Tallinna linnaosavalitsustelt. Muudatus on vajalik, sest praktikas on tihti olukord, kus kaitseväe teenistujad elavad teenistuse ajal ka kodus ja </w:t>
      </w:r>
      <w:r w:rsidR="00FC635C" w:rsidRPr="00054C47">
        <w:rPr>
          <w:sz w:val="24"/>
          <w:szCs w:val="24"/>
        </w:rPr>
        <w:t xml:space="preserve">kui nende perekond nende kaitseväes olemise ajal kolib, toob see kaasa ka tema </w:t>
      </w:r>
      <w:r w:rsidR="00463B28" w:rsidRPr="00054C47">
        <w:rPr>
          <w:sz w:val="24"/>
          <w:szCs w:val="24"/>
        </w:rPr>
        <w:t xml:space="preserve">uue </w:t>
      </w:r>
      <w:r w:rsidR="00FC635C" w:rsidRPr="00054C47">
        <w:rPr>
          <w:sz w:val="24"/>
          <w:szCs w:val="24"/>
        </w:rPr>
        <w:t xml:space="preserve">elukoha </w:t>
      </w:r>
      <w:r w:rsidR="00463B28" w:rsidRPr="00054C47">
        <w:rPr>
          <w:sz w:val="24"/>
          <w:szCs w:val="24"/>
        </w:rPr>
        <w:t xml:space="preserve">andmete </w:t>
      </w:r>
      <w:r w:rsidR="00FC635C" w:rsidRPr="00054C47">
        <w:rPr>
          <w:sz w:val="24"/>
          <w:szCs w:val="24"/>
        </w:rPr>
        <w:lastRenderedPageBreak/>
        <w:t>registreerimise vajaduse</w:t>
      </w:r>
      <w:r w:rsidRPr="00054C47">
        <w:rPr>
          <w:sz w:val="24"/>
          <w:szCs w:val="24"/>
        </w:rPr>
        <w:t>.</w:t>
      </w:r>
      <w:r w:rsidR="00694100" w:rsidRPr="00054C47">
        <w:rPr>
          <w:sz w:val="24"/>
          <w:szCs w:val="24"/>
        </w:rPr>
        <w:t xml:space="preserve"> RRS-i § 70 lõige 2 punkt 6 selle põhimõttega kooskõlas ei ole, seetõttu tunnistatakse see säte kehtetuks.</w:t>
      </w:r>
    </w:p>
    <w:p w14:paraId="5AD7220D" w14:textId="77777777" w:rsidR="00376717" w:rsidRPr="00054C47" w:rsidRDefault="00376717" w:rsidP="00E36D28">
      <w:pPr>
        <w:jc w:val="both"/>
        <w:rPr>
          <w:sz w:val="24"/>
          <w:szCs w:val="24"/>
        </w:rPr>
      </w:pPr>
    </w:p>
    <w:p w14:paraId="6627D3D0" w14:textId="14DD836E" w:rsidR="00EC7BC1" w:rsidRPr="00054C47" w:rsidRDefault="00EC7BC1" w:rsidP="00E36D28">
      <w:pPr>
        <w:jc w:val="both"/>
        <w:rPr>
          <w:sz w:val="24"/>
          <w:szCs w:val="24"/>
        </w:rPr>
      </w:pPr>
      <w:r w:rsidRPr="00054C47">
        <w:rPr>
          <w:b/>
          <w:bCs/>
          <w:sz w:val="24"/>
          <w:szCs w:val="24"/>
        </w:rPr>
        <w:t>Eelnõu § 2 punktiga 1</w:t>
      </w:r>
      <w:r w:rsidR="00463B28" w:rsidRPr="00054C47">
        <w:rPr>
          <w:b/>
          <w:bCs/>
          <w:sz w:val="24"/>
          <w:szCs w:val="24"/>
        </w:rPr>
        <w:t>6</w:t>
      </w:r>
      <w:r w:rsidRPr="00054C47">
        <w:rPr>
          <w:sz w:val="24"/>
          <w:szCs w:val="24"/>
        </w:rPr>
        <w:t xml:space="preserve"> muudetakse RRS-i 71 lõiget 3. Kehtiva RRS-i § 71 lõike 3 kohaselt kui isiku andmed kantakse </w:t>
      </w:r>
      <w:proofErr w:type="spellStart"/>
      <w:r w:rsidRPr="00054C47">
        <w:rPr>
          <w:sz w:val="24"/>
          <w:szCs w:val="24"/>
        </w:rPr>
        <w:t>RR-i</w:t>
      </w:r>
      <w:proofErr w:type="spellEnd"/>
      <w:r w:rsidRPr="00054C47">
        <w:rPr>
          <w:sz w:val="24"/>
          <w:szCs w:val="24"/>
        </w:rPr>
        <w:t xml:space="preserve"> esimest korda Eesti kodakondsust tõendava isikut tõendava dokumendi väljaandmisel, kantakse tema elukoha andmetena registrisse välisriigi nimetus, võttes aluseks isikut tõendava dokumendi väljaandmise taotlusel kontaktandmetena esitatud andmed.</w:t>
      </w:r>
    </w:p>
    <w:p w14:paraId="2B877DEC" w14:textId="77777777" w:rsidR="00EC7BC1" w:rsidRPr="00054C47" w:rsidRDefault="00EC7BC1" w:rsidP="00E36D28">
      <w:pPr>
        <w:jc w:val="both"/>
        <w:rPr>
          <w:sz w:val="24"/>
          <w:szCs w:val="24"/>
        </w:rPr>
      </w:pPr>
    </w:p>
    <w:p w14:paraId="05454661" w14:textId="738AFA64" w:rsidR="00982EFD" w:rsidRPr="00054C47" w:rsidRDefault="00982EFD" w:rsidP="00982EFD">
      <w:pPr>
        <w:jc w:val="both"/>
        <w:rPr>
          <w:sz w:val="24"/>
          <w:szCs w:val="24"/>
        </w:rPr>
      </w:pPr>
      <w:r w:rsidRPr="00054C47">
        <w:rPr>
          <w:sz w:val="24"/>
          <w:szCs w:val="24"/>
        </w:rPr>
        <w:t xml:space="preserve">Probleem on, et esimest korda Eesti kodakondsust tõendava isikut tõendava dokumendi väljaandmisel kantakse isiku elukoha andmetena </w:t>
      </w:r>
      <w:proofErr w:type="spellStart"/>
      <w:r w:rsidRPr="00054C47">
        <w:rPr>
          <w:sz w:val="24"/>
          <w:szCs w:val="24"/>
        </w:rPr>
        <w:t>RR-i</w:t>
      </w:r>
      <w:proofErr w:type="spellEnd"/>
      <w:r w:rsidRPr="00054C47">
        <w:rPr>
          <w:sz w:val="24"/>
          <w:szCs w:val="24"/>
        </w:rPr>
        <w:t xml:space="preserve"> välisriigi nimetus, võttes aluseks isikut tõendava dokumendi väljaandmise taotlusel esitatud </w:t>
      </w:r>
      <w:r w:rsidRPr="00054C47">
        <w:rPr>
          <w:sz w:val="24"/>
          <w:szCs w:val="24"/>
        </w:rPr>
        <w:softHyphen/>
        <w:t xml:space="preserve">andmed. See tähendab, et isiku elukoha andmetena kantakse </w:t>
      </w:r>
      <w:proofErr w:type="spellStart"/>
      <w:r w:rsidRPr="00054C47">
        <w:rPr>
          <w:sz w:val="24"/>
          <w:szCs w:val="24"/>
        </w:rPr>
        <w:t>RR-i</w:t>
      </w:r>
      <w:proofErr w:type="spellEnd"/>
      <w:r w:rsidRPr="00054C47">
        <w:rPr>
          <w:sz w:val="24"/>
          <w:szCs w:val="24"/>
        </w:rPr>
        <w:t xml:space="preserve"> vaid välisriigi nimetus, mitte täpne aadress. See omakorda tähendab, et isik peab elukoha andmete </w:t>
      </w:r>
      <w:proofErr w:type="spellStart"/>
      <w:r w:rsidRPr="00054C47">
        <w:rPr>
          <w:sz w:val="24"/>
          <w:szCs w:val="24"/>
        </w:rPr>
        <w:t>RR-i</w:t>
      </w:r>
      <w:proofErr w:type="spellEnd"/>
      <w:r w:rsidRPr="00054C47">
        <w:rPr>
          <w:sz w:val="24"/>
          <w:szCs w:val="24"/>
        </w:rPr>
        <w:t xml:space="preserve"> kandmiseks esitama elukohateate. See on isikule lisakohustus. Selleks, et vältida tarbetut koormust, tuleks kanda tema elukoha andmetena </w:t>
      </w:r>
      <w:proofErr w:type="spellStart"/>
      <w:r w:rsidRPr="00054C47">
        <w:rPr>
          <w:sz w:val="24"/>
          <w:szCs w:val="24"/>
        </w:rPr>
        <w:t>RR-i</w:t>
      </w:r>
      <w:proofErr w:type="spellEnd"/>
      <w:r w:rsidRPr="00054C47">
        <w:rPr>
          <w:sz w:val="24"/>
          <w:szCs w:val="24"/>
        </w:rPr>
        <w:t xml:space="preserve"> isikut tõendava dokumendi taotlusel esitatud aadress.</w:t>
      </w:r>
    </w:p>
    <w:p w14:paraId="4DA9A2C5" w14:textId="77777777" w:rsidR="00982EFD" w:rsidRPr="00054C47" w:rsidRDefault="00982EFD" w:rsidP="00982EFD">
      <w:pPr>
        <w:jc w:val="both"/>
        <w:rPr>
          <w:sz w:val="24"/>
          <w:szCs w:val="24"/>
        </w:rPr>
      </w:pPr>
    </w:p>
    <w:p w14:paraId="0EC39BFC" w14:textId="4AABD542" w:rsidR="00EC7BC1" w:rsidRPr="00054C47" w:rsidRDefault="00982EFD" w:rsidP="00E36D28">
      <w:pPr>
        <w:jc w:val="both"/>
        <w:rPr>
          <w:sz w:val="24"/>
          <w:szCs w:val="24"/>
        </w:rPr>
      </w:pPr>
      <w:bookmarkStart w:id="21" w:name="_Hlk133227449"/>
      <w:r w:rsidRPr="00054C47">
        <w:rPr>
          <w:sz w:val="24"/>
          <w:szCs w:val="24"/>
        </w:rPr>
        <w:t>Muudatus hõlmab vaid esimest Eesti kodakondsust tõendava isikut tõendava dokumendi väljaandmise taotlust. Järgmistel kordadel, kui isik taotleb isikut tõendavat dokumenti, kohaldub talle välisriigis elava Eesti kodaniku elukoha andmete esitamise tavaregulatsioon.</w:t>
      </w:r>
      <w:r w:rsidR="00EE4C3B" w:rsidRPr="00054C47">
        <w:rPr>
          <w:sz w:val="24"/>
          <w:szCs w:val="24"/>
        </w:rPr>
        <w:t xml:space="preserve"> </w:t>
      </w:r>
      <w:bookmarkEnd w:id="21"/>
      <w:r w:rsidRPr="00054C47">
        <w:rPr>
          <w:sz w:val="24"/>
          <w:szCs w:val="24"/>
        </w:rPr>
        <w:t xml:space="preserve">Muudatuse kohaselt kui isiku andmed kantakse </w:t>
      </w:r>
      <w:proofErr w:type="spellStart"/>
      <w:r w:rsidRPr="00054C47">
        <w:rPr>
          <w:sz w:val="24"/>
          <w:szCs w:val="24"/>
        </w:rPr>
        <w:t>RR-i</w:t>
      </w:r>
      <w:proofErr w:type="spellEnd"/>
      <w:r w:rsidRPr="00054C47">
        <w:rPr>
          <w:sz w:val="24"/>
          <w:szCs w:val="24"/>
        </w:rPr>
        <w:t xml:space="preserve"> esimest korda Eesti kodakondsust tõendava isikut tõendava dokumendi </w:t>
      </w:r>
      <w:r w:rsidR="005818D3" w:rsidRPr="00054C47">
        <w:rPr>
          <w:sz w:val="24"/>
          <w:szCs w:val="24"/>
        </w:rPr>
        <w:t>väljaandmisel</w:t>
      </w:r>
      <w:r w:rsidRPr="00054C47">
        <w:rPr>
          <w:sz w:val="24"/>
          <w:szCs w:val="24"/>
        </w:rPr>
        <w:t>, kantakse isikut tõendava dokumendi väljaandmise taotlusel andmetena esitatud andmed registrisse elukoha andmetena.</w:t>
      </w:r>
      <w:r w:rsidR="00365770" w:rsidRPr="00054C47">
        <w:rPr>
          <w:sz w:val="24"/>
          <w:szCs w:val="24"/>
        </w:rPr>
        <w:t xml:space="preserve"> Andmete edastamise vahend või viis ei muutu, muutub vaid see, et edastatakse täpne elukoha aadress, mitte vaid välisriigi nimetus.</w:t>
      </w:r>
      <w:r w:rsidR="00F33BE7" w:rsidRPr="00054C47">
        <w:rPr>
          <w:sz w:val="24"/>
          <w:szCs w:val="24"/>
        </w:rPr>
        <w:t xml:space="preserve"> Muudatusega täpsustatakse ka seda, et aadressi ei võeta mitte isikut tõendava dokumendi väljaandmise taotlusel märgitud kontaktandmetest vaid andmetest üldisemalt. See sõnastuse muudatus lisab selgust, kuna </w:t>
      </w:r>
      <w:proofErr w:type="spellStart"/>
      <w:r w:rsidR="00F33BE7" w:rsidRPr="00054C47">
        <w:rPr>
          <w:sz w:val="24"/>
          <w:szCs w:val="24"/>
        </w:rPr>
        <w:t>RR-i</w:t>
      </w:r>
      <w:proofErr w:type="spellEnd"/>
      <w:r w:rsidR="00F33BE7" w:rsidRPr="00054C47">
        <w:rPr>
          <w:sz w:val="24"/>
          <w:szCs w:val="24"/>
        </w:rPr>
        <w:t xml:space="preserve"> kantud kontaktandmeteks saavad olla ainult e-post ja telefon ning võib jääda mulje, et need saaks kanda elukohana </w:t>
      </w:r>
      <w:proofErr w:type="spellStart"/>
      <w:r w:rsidR="00F33BE7" w:rsidRPr="00054C47">
        <w:rPr>
          <w:sz w:val="24"/>
          <w:szCs w:val="24"/>
        </w:rPr>
        <w:t>RR-i</w:t>
      </w:r>
      <w:proofErr w:type="spellEnd"/>
      <w:r w:rsidR="00F33BE7" w:rsidRPr="00054C47">
        <w:rPr>
          <w:sz w:val="24"/>
          <w:szCs w:val="24"/>
        </w:rPr>
        <w:t>.</w:t>
      </w:r>
    </w:p>
    <w:p w14:paraId="67523DDF" w14:textId="77777777" w:rsidR="00AA5430" w:rsidRPr="00054C47" w:rsidRDefault="00AA5430" w:rsidP="00E36D28">
      <w:pPr>
        <w:jc w:val="both"/>
        <w:rPr>
          <w:sz w:val="24"/>
          <w:szCs w:val="24"/>
        </w:rPr>
      </w:pPr>
    </w:p>
    <w:p w14:paraId="7FD6EB80" w14:textId="70DD71C2" w:rsidR="001234BF" w:rsidRPr="00054C47" w:rsidRDefault="00AA5430" w:rsidP="00E36D28">
      <w:pPr>
        <w:jc w:val="both"/>
        <w:rPr>
          <w:sz w:val="24"/>
          <w:szCs w:val="24"/>
        </w:rPr>
      </w:pPr>
      <w:r w:rsidRPr="00054C47">
        <w:rPr>
          <w:b/>
          <w:bCs/>
          <w:sz w:val="24"/>
          <w:szCs w:val="24"/>
        </w:rPr>
        <w:t>Eelnõu § 2 punktiga 1</w:t>
      </w:r>
      <w:r w:rsidR="00F33BE7" w:rsidRPr="00054C47">
        <w:rPr>
          <w:b/>
          <w:bCs/>
          <w:sz w:val="24"/>
          <w:szCs w:val="24"/>
        </w:rPr>
        <w:t>7</w:t>
      </w:r>
      <w:r w:rsidRPr="00054C47">
        <w:rPr>
          <w:sz w:val="24"/>
          <w:szCs w:val="24"/>
        </w:rPr>
        <w:t xml:space="preserve"> </w:t>
      </w:r>
      <w:r w:rsidR="001234BF" w:rsidRPr="00054C47">
        <w:rPr>
          <w:sz w:val="24"/>
          <w:szCs w:val="24"/>
        </w:rPr>
        <w:t>täiendatakse RRS-i § 74 lõigetega 2</w:t>
      </w:r>
      <w:r w:rsidR="001234BF" w:rsidRPr="00054C47">
        <w:rPr>
          <w:sz w:val="24"/>
          <w:szCs w:val="24"/>
          <w:vertAlign w:val="superscript"/>
        </w:rPr>
        <w:t>1</w:t>
      </w:r>
      <w:r w:rsidR="001234BF" w:rsidRPr="00054C47">
        <w:rPr>
          <w:sz w:val="24"/>
          <w:szCs w:val="24"/>
        </w:rPr>
        <w:t xml:space="preserve"> ja 2</w:t>
      </w:r>
      <w:r w:rsidR="001234BF" w:rsidRPr="00054C47">
        <w:rPr>
          <w:sz w:val="24"/>
          <w:szCs w:val="24"/>
          <w:vertAlign w:val="superscript"/>
        </w:rPr>
        <w:t>2</w:t>
      </w:r>
      <w:r w:rsidR="001234BF" w:rsidRPr="00054C47">
        <w:rPr>
          <w:sz w:val="24"/>
          <w:szCs w:val="24"/>
        </w:rPr>
        <w:t>.</w:t>
      </w:r>
    </w:p>
    <w:p w14:paraId="1AA8F738" w14:textId="77777777" w:rsidR="004A4AC2" w:rsidRPr="00054C47" w:rsidRDefault="004A4AC2" w:rsidP="00E36D28">
      <w:pPr>
        <w:jc w:val="both"/>
        <w:rPr>
          <w:sz w:val="24"/>
          <w:szCs w:val="24"/>
        </w:rPr>
      </w:pPr>
    </w:p>
    <w:p w14:paraId="3C16991D" w14:textId="5B2F5CE6" w:rsidR="001234BF" w:rsidRPr="00054C47" w:rsidRDefault="00B42BE8" w:rsidP="00E36D28">
      <w:pPr>
        <w:jc w:val="both"/>
        <w:rPr>
          <w:sz w:val="24"/>
          <w:szCs w:val="24"/>
        </w:rPr>
      </w:pPr>
      <w:r w:rsidRPr="00054C47">
        <w:rPr>
          <w:sz w:val="24"/>
          <w:szCs w:val="24"/>
        </w:rPr>
        <w:t xml:space="preserve">RRS-i </w:t>
      </w:r>
      <w:r w:rsidR="009247DF" w:rsidRPr="00054C47">
        <w:rPr>
          <w:sz w:val="24"/>
          <w:szCs w:val="24"/>
        </w:rPr>
        <w:t>lisatava</w:t>
      </w:r>
      <w:r w:rsidR="008A29FC" w:rsidRPr="00054C47">
        <w:rPr>
          <w:sz w:val="24"/>
          <w:szCs w:val="24"/>
        </w:rPr>
        <w:t xml:space="preserve"> </w:t>
      </w:r>
      <w:r w:rsidRPr="00054C47">
        <w:rPr>
          <w:sz w:val="24"/>
          <w:szCs w:val="24"/>
        </w:rPr>
        <w:t>§ 74 lõike 2</w:t>
      </w:r>
      <w:r w:rsidRPr="00054C47">
        <w:rPr>
          <w:sz w:val="24"/>
          <w:szCs w:val="24"/>
          <w:vertAlign w:val="superscript"/>
        </w:rPr>
        <w:t>1</w:t>
      </w:r>
      <w:r w:rsidRPr="00054C47">
        <w:rPr>
          <w:sz w:val="24"/>
          <w:szCs w:val="24"/>
        </w:rPr>
        <w:t xml:space="preserve"> kohaselt esitatakse RRS-i § 40 lõike 3 punktis 5 nimetatud juhul elukohateade isiklikult kohale ilmudes. See tähendab EL-i kodaniku elukoha </w:t>
      </w:r>
      <w:proofErr w:type="spellStart"/>
      <w:r w:rsidRPr="00054C47">
        <w:rPr>
          <w:sz w:val="24"/>
          <w:szCs w:val="24"/>
        </w:rPr>
        <w:t>RR-i</w:t>
      </w:r>
      <w:proofErr w:type="spellEnd"/>
      <w:r w:rsidRPr="00054C47">
        <w:rPr>
          <w:sz w:val="24"/>
          <w:szCs w:val="24"/>
        </w:rPr>
        <w:t xml:space="preserve"> kandmisel, kui EL-i kodanikul puudub isikukood, esitatakse elukohateate isiklikult </w:t>
      </w:r>
      <w:proofErr w:type="spellStart"/>
      <w:r w:rsidRPr="00054C47">
        <w:rPr>
          <w:sz w:val="24"/>
          <w:szCs w:val="24"/>
        </w:rPr>
        <w:t>KOV-i</w:t>
      </w:r>
      <w:proofErr w:type="spellEnd"/>
      <w:r w:rsidRPr="00054C47">
        <w:rPr>
          <w:sz w:val="24"/>
          <w:szCs w:val="24"/>
        </w:rPr>
        <w:t xml:space="preserve"> kohale ilmudes.</w:t>
      </w:r>
    </w:p>
    <w:p w14:paraId="1F17D127" w14:textId="77777777" w:rsidR="000E2AA3" w:rsidRPr="00054C47" w:rsidRDefault="000E2AA3" w:rsidP="00E36D28">
      <w:pPr>
        <w:jc w:val="both"/>
        <w:rPr>
          <w:sz w:val="24"/>
          <w:szCs w:val="24"/>
        </w:rPr>
      </w:pPr>
    </w:p>
    <w:p w14:paraId="7E2D2DCE" w14:textId="5AB51A30" w:rsidR="000E2AA3" w:rsidRPr="00054C47" w:rsidRDefault="000E2AA3" w:rsidP="000E2AA3">
      <w:pPr>
        <w:jc w:val="both"/>
        <w:rPr>
          <w:sz w:val="24"/>
          <w:szCs w:val="24"/>
        </w:rPr>
      </w:pPr>
      <w:r w:rsidRPr="00054C47">
        <w:rPr>
          <w:sz w:val="24"/>
          <w:szCs w:val="24"/>
        </w:rPr>
        <w:t xml:space="preserve">Kuna EL-i kodanikul moodustatakse eelnõu kohaselt edaspidi isikukood elukoha registreerimise menetluse osana sarnaselt näiteks abielu ja sünni registreerimise menetlusega, siis tuleb neil elukohateade esitada isiklikult </w:t>
      </w:r>
      <w:proofErr w:type="spellStart"/>
      <w:r w:rsidRPr="00054C47">
        <w:rPr>
          <w:sz w:val="24"/>
          <w:szCs w:val="24"/>
        </w:rPr>
        <w:t>KOV-is</w:t>
      </w:r>
      <w:proofErr w:type="spellEnd"/>
      <w:r w:rsidRPr="00054C47">
        <w:rPr>
          <w:sz w:val="24"/>
          <w:szCs w:val="24"/>
        </w:rPr>
        <w:t xml:space="preserve"> kohapeal, sest isikukoodi andmiseks taotlus tuleb esitada </w:t>
      </w:r>
      <w:proofErr w:type="spellStart"/>
      <w:r w:rsidRPr="00054C47">
        <w:rPr>
          <w:sz w:val="24"/>
          <w:szCs w:val="24"/>
        </w:rPr>
        <w:t>KOV-is</w:t>
      </w:r>
      <w:proofErr w:type="spellEnd"/>
      <w:r w:rsidRPr="00054C47">
        <w:rPr>
          <w:sz w:val="24"/>
          <w:szCs w:val="24"/>
        </w:rPr>
        <w:t xml:space="preserve"> kohapeal. Kuna EL-i kodanik esitab edaspidi vaid ühe taotluse, siis tuleb see esitada </w:t>
      </w:r>
      <w:proofErr w:type="spellStart"/>
      <w:r w:rsidRPr="00054C47">
        <w:rPr>
          <w:sz w:val="24"/>
          <w:szCs w:val="24"/>
        </w:rPr>
        <w:t>KOV-is</w:t>
      </w:r>
      <w:proofErr w:type="spellEnd"/>
      <w:r w:rsidRPr="00054C47">
        <w:rPr>
          <w:sz w:val="24"/>
          <w:szCs w:val="24"/>
        </w:rPr>
        <w:t xml:space="preserve"> kohapeal. Vaata ka selgitusi eelnõu § 2 punktide 7, 8 ja 9 selgituste juures.</w:t>
      </w:r>
    </w:p>
    <w:p w14:paraId="4105B8C1" w14:textId="77777777" w:rsidR="000E2AA3" w:rsidRPr="00054C47" w:rsidRDefault="000E2AA3" w:rsidP="00E36D28">
      <w:pPr>
        <w:jc w:val="both"/>
        <w:rPr>
          <w:sz w:val="24"/>
          <w:szCs w:val="24"/>
        </w:rPr>
      </w:pPr>
    </w:p>
    <w:p w14:paraId="23DABD25" w14:textId="64F568AF" w:rsidR="001234BF" w:rsidRPr="00054C47" w:rsidRDefault="001234BF" w:rsidP="001234BF">
      <w:pPr>
        <w:jc w:val="both"/>
        <w:rPr>
          <w:sz w:val="24"/>
          <w:szCs w:val="24"/>
        </w:rPr>
      </w:pPr>
      <w:r w:rsidRPr="00054C47">
        <w:rPr>
          <w:sz w:val="24"/>
          <w:szCs w:val="24"/>
        </w:rPr>
        <w:t xml:space="preserve">Probleem on, et sageli ei lõpeta EL-i kodanikud Eestist lahkudes oma elukoha andmete kehtivust </w:t>
      </w:r>
      <w:proofErr w:type="spellStart"/>
      <w:r w:rsidRPr="00054C47">
        <w:rPr>
          <w:sz w:val="24"/>
          <w:szCs w:val="24"/>
        </w:rPr>
        <w:t>RR-is</w:t>
      </w:r>
      <w:proofErr w:type="spellEnd"/>
      <w:r w:rsidRPr="00054C47">
        <w:rPr>
          <w:sz w:val="24"/>
          <w:szCs w:val="24"/>
        </w:rPr>
        <w:t xml:space="preserve">, mistõttu jäävad nad </w:t>
      </w:r>
      <w:proofErr w:type="spellStart"/>
      <w:r w:rsidRPr="00054C47">
        <w:rPr>
          <w:sz w:val="24"/>
          <w:szCs w:val="24"/>
        </w:rPr>
        <w:t>RR-i</w:t>
      </w:r>
      <w:proofErr w:type="spellEnd"/>
      <w:r w:rsidRPr="00054C47">
        <w:rPr>
          <w:sz w:val="24"/>
          <w:szCs w:val="24"/>
        </w:rPr>
        <w:t xml:space="preserve"> subjektideks ja nende tähtajaline elamisõigus kehtib edasi, v.a elukoha andmete muutmise korral, kui ruumi omanik seda nõuab. Näiteks võivad EL-</w:t>
      </w:r>
      <w:r w:rsidR="00254617" w:rsidRPr="00054C47">
        <w:rPr>
          <w:sz w:val="24"/>
          <w:szCs w:val="24"/>
        </w:rPr>
        <w:t> </w:t>
      </w:r>
      <w:r w:rsidRPr="00054C47">
        <w:rPr>
          <w:sz w:val="24"/>
          <w:szCs w:val="24"/>
        </w:rPr>
        <w:t>i kodanikud olla juba Eestist lahkunud ja neil ei ole võimalik kasutada enam e-teenust ega anda digiallkirja. Seetõttu on vaja võimaldada esitada elukohateade elektrooniliselt ilma EL-i kodaniku digiallkirjata, näiteks kui elukohateade on saadetud EL-i kodaniku omanimeliselt e-</w:t>
      </w:r>
      <w:r w:rsidR="00254617" w:rsidRPr="00054C47">
        <w:rPr>
          <w:sz w:val="24"/>
          <w:szCs w:val="24"/>
        </w:rPr>
        <w:t> </w:t>
      </w:r>
      <w:r w:rsidRPr="00054C47">
        <w:rPr>
          <w:sz w:val="24"/>
          <w:szCs w:val="24"/>
        </w:rPr>
        <w:t xml:space="preserve">posti aadressilt või kui ametnik on muul moel veendunud elukohateate esitaja </w:t>
      </w:r>
      <w:r w:rsidRPr="00054C47">
        <w:rPr>
          <w:sz w:val="24"/>
          <w:szCs w:val="24"/>
        </w:rPr>
        <w:lastRenderedPageBreak/>
        <w:t>isikusamasuses. Praegu on võimalik saata oma välisriigi elukoha andmed vaid posti teel paberil allkirjastatud elukohateatega, mida EL-i kodanikud ei soovi ega pruugi teha.</w:t>
      </w:r>
    </w:p>
    <w:p w14:paraId="329A06ED" w14:textId="77777777" w:rsidR="00A90460" w:rsidRPr="00054C47" w:rsidRDefault="00A90460" w:rsidP="001234BF">
      <w:pPr>
        <w:jc w:val="both"/>
        <w:rPr>
          <w:sz w:val="24"/>
          <w:szCs w:val="24"/>
        </w:rPr>
      </w:pPr>
    </w:p>
    <w:p w14:paraId="66A69131" w14:textId="720391F5" w:rsidR="00A90460" w:rsidRPr="00054C47" w:rsidRDefault="00A90460" w:rsidP="001234BF">
      <w:pPr>
        <w:jc w:val="both"/>
        <w:rPr>
          <w:sz w:val="24"/>
          <w:szCs w:val="24"/>
        </w:rPr>
      </w:pPr>
      <w:r w:rsidRPr="00054C47">
        <w:rPr>
          <w:sz w:val="24"/>
          <w:szCs w:val="24"/>
        </w:rPr>
        <w:t xml:space="preserve">RRS-i § 80 lõike 1 kohaselt välisriigi elukoha aadressi kandmiseks </w:t>
      </w:r>
      <w:proofErr w:type="spellStart"/>
      <w:r w:rsidRPr="00054C47">
        <w:rPr>
          <w:sz w:val="24"/>
          <w:szCs w:val="24"/>
        </w:rPr>
        <w:t>RR-i</w:t>
      </w:r>
      <w:proofErr w:type="spellEnd"/>
      <w:r w:rsidRPr="00054C47">
        <w:rPr>
          <w:sz w:val="24"/>
          <w:szCs w:val="24"/>
        </w:rPr>
        <w:t xml:space="preserve"> esitab </w:t>
      </w:r>
      <w:proofErr w:type="spellStart"/>
      <w:r w:rsidRPr="00054C47">
        <w:rPr>
          <w:sz w:val="24"/>
          <w:szCs w:val="24"/>
        </w:rPr>
        <w:t>RR-i</w:t>
      </w:r>
      <w:proofErr w:type="spellEnd"/>
      <w:r w:rsidRPr="00054C47">
        <w:rPr>
          <w:sz w:val="24"/>
          <w:szCs w:val="24"/>
        </w:rPr>
        <w:t xml:space="preserve"> subjekt elukohateate </w:t>
      </w:r>
      <w:proofErr w:type="spellStart"/>
      <w:r w:rsidRPr="00054C47">
        <w:rPr>
          <w:sz w:val="24"/>
          <w:szCs w:val="24"/>
        </w:rPr>
        <w:t>RR-i</w:t>
      </w:r>
      <w:proofErr w:type="spellEnd"/>
      <w:r w:rsidRPr="00054C47">
        <w:rPr>
          <w:sz w:val="24"/>
          <w:szCs w:val="24"/>
        </w:rPr>
        <w:t xml:space="preserve"> kantud Eesti elukoha järgsele </w:t>
      </w:r>
      <w:proofErr w:type="spellStart"/>
      <w:r w:rsidRPr="00054C47">
        <w:rPr>
          <w:sz w:val="24"/>
          <w:szCs w:val="24"/>
        </w:rPr>
        <w:t>KOV-ile</w:t>
      </w:r>
      <w:proofErr w:type="spellEnd"/>
      <w:r w:rsidRPr="00054C47">
        <w:rPr>
          <w:sz w:val="24"/>
          <w:szCs w:val="24"/>
        </w:rPr>
        <w:t xml:space="preserve"> ja RRS-i §-s 95 nimetamata isik RR-</w:t>
      </w:r>
      <w:r w:rsidR="00254617" w:rsidRPr="00054C47">
        <w:rPr>
          <w:sz w:val="24"/>
          <w:szCs w:val="24"/>
        </w:rPr>
        <w:t> </w:t>
      </w:r>
      <w:proofErr w:type="spellStart"/>
      <w:r w:rsidRPr="00054C47">
        <w:rPr>
          <w:sz w:val="24"/>
          <w:szCs w:val="24"/>
        </w:rPr>
        <w:t>is</w:t>
      </w:r>
      <w:proofErr w:type="spellEnd"/>
      <w:r w:rsidRPr="00054C47">
        <w:rPr>
          <w:sz w:val="24"/>
          <w:szCs w:val="24"/>
        </w:rPr>
        <w:t xml:space="preserve"> Eesti elukoha puudumise korral volitatud töötlejale.</w:t>
      </w:r>
    </w:p>
    <w:p w14:paraId="199701B2" w14:textId="77777777" w:rsidR="001234BF" w:rsidRPr="00054C47" w:rsidRDefault="001234BF" w:rsidP="001234BF">
      <w:pPr>
        <w:jc w:val="both"/>
        <w:rPr>
          <w:sz w:val="24"/>
          <w:szCs w:val="24"/>
        </w:rPr>
      </w:pPr>
    </w:p>
    <w:p w14:paraId="2C3E71AE" w14:textId="1CA37A24" w:rsidR="000E2AA3" w:rsidRPr="00054C47" w:rsidRDefault="000E2AA3" w:rsidP="001234BF">
      <w:pPr>
        <w:jc w:val="both"/>
        <w:rPr>
          <w:sz w:val="24"/>
          <w:szCs w:val="24"/>
        </w:rPr>
      </w:pPr>
      <w:r w:rsidRPr="00054C47">
        <w:rPr>
          <w:sz w:val="24"/>
          <w:szCs w:val="24"/>
        </w:rPr>
        <w:t>RRS-i lisatava § 74 lõike 2</w:t>
      </w:r>
      <w:r w:rsidRPr="00054C47">
        <w:rPr>
          <w:sz w:val="24"/>
          <w:szCs w:val="24"/>
          <w:vertAlign w:val="superscript"/>
        </w:rPr>
        <w:t>2</w:t>
      </w:r>
      <w:r w:rsidRPr="00054C47">
        <w:rPr>
          <w:sz w:val="24"/>
          <w:szCs w:val="24"/>
        </w:rPr>
        <w:t xml:space="preserve"> kohaselt RRS-i § 74  lõikes 2 nimetatud elukohateate elektrooniliselt digitaalallkirjaga kinnitatud esitamise nõuetest võib teha erandi, kui EL-i kodanik on Eestist lahkunud ja ta esitab oma välisriigi elukoha andmed RRS-i § 80 lõikes 1 nimetatud juhul ja KOV on veendunud tema isikusamasuses.</w:t>
      </w:r>
    </w:p>
    <w:p w14:paraId="7DF64511" w14:textId="77777777" w:rsidR="000E2AA3" w:rsidRPr="00054C47" w:rsidRDefault="000E2AA3" w:rsidP="001234BF">
      <w:pPr>
        <w:jc w:val="both"/>
        <w:rPr>
          <w:sz w:val="24"/>
          <w:szCs w:val="24"/>
        </w:rPr>
      </w:pPr>
    </w:p>
    <w:p w14:paraId="5128C78E" w14:textId="661CE7D2" w:rsidR="001234BF" w:rsidRPr="00054C47" w:rsidRDefault="001234BF" w:rsidP="001234BF">
      <w:pPr>
        <w:jc w:val="both"/>
        <w:rPr>
          <w:sz w:val="24"/>
          <w:szCs w:val="24"/>
        </w:rPr>
      </w:pPr>
      <w:r w:rsidRPr="00054C47">
        <w:rPr>
          <w:sz w:val="24"/>
          <w:szCs w:val="24"/>
        </w:rPr>
        <w:t>RRS-i § 74 lõige 2</w:t>
      </w:r>
      <w:r w:rsidR="00CB72B8" w:rsidRPr="00054C47">
        <w:rPr>
          <w:sz w:val="24"/>
          <w:szCs w:val="24"/>
          <w:vertAlign w:val="superscript"/>
        </w:rPr>
        <w:t>2</w:t>
      </w:r>
      <w:r w:rsidRPr="00054C47">
        <w:rPr>
          <w:sz w:val="24"/>
          <w:szCs w:val="24"/>
        </w:rPr>
        <w:t xml:space="preserve"> võimaldab viia menetluse läbi kiiremini ja ökonoomsemalt. Lisaks saavutatakse muudatusega parem andmekvaliteet, mis võimaldab </w:t>
      </w:r>
      <w:proofErr w:type="spellStart"/>
      <w:r w:rsidRPr="00054C47">
        <w:rPr>
          <w:sz w:val="24"/>
          <w:szCs w:val="24"/>
        </w:rPr>
        <w:t>KOV-idel</w:t>
      </w:r>
      <w:proofErr w:type="spellEnd"/>
      <w:r w:rsidRPr="00054C47">
        <w:rPr>
          <w:sz w:val="24"/>
          <w:szCs w:val="24"/>
        </w:rPr>
        <w:t xml:space="preserve"> pidada korrektsemat arvestust oma elanike üle. Kuna </w:t>
      </w:r>
      <w:proofErr w:type="spellStart"/>
      <w:r w:rsidRPr="00054C47">
        <w:rPr>
          <w:sz w:val="24"/>
          <w:szCs w:val="24"/>
        </w:rPr>
        <w:t>KOV-i</w:t>
      </w:r>
      <w:proofErr w:type="spellEnd"/>
      <w:r w:rsidRPr="00054C47">
        <w:rPr>
          <w:sz w:val="24"/>
          <w:szCs w:val="24"/>
        </w:rPr>
        <w:t xml:space="preserve"> ülesanne on osutada oma elanikele teenuseid ja anda toetusi, on see ebakorrektsete elukoha andmete puhul </w:t>
      </w:r>
      <w:proofErr w:type="spellStart"/>
      <w:r w:rsidRPr="00054C47">
        <w:rPr>
          <w:sz w:val="24"/>
          <w:szCs w:val="24"/>
        </w:rPr>
        <w:t>KOV</w:t>
      </w:r>
      <w:r w:rsidRPr="00054C47">
        <w:rPr>
          <w:sz w:val="24"/>
          <w:szCs w:val="24"/>
        </w:rPr>
        <w:noBreakHyphen/>
        <w:t>idele</w:t>
      </w:r>
      <w:proofErr w:type="spellEnd"/>
      <w:r w:rsidRPr="00054C47">
        <w:rPr>
          <w:sz w:val="24"/>
          <w:szCs w:val="24"/>
        </w:rPr>
        <w:t xml:space="preserve"> raskendatud.</w:t>
      </w:r>
    </w:p>
    <w:p w14:paraId="247C6DC7" w14:textId="77777777" w:rsidR="001234BF" w:rsidRPr="00054C47" w:rsidRDefault="001234BF" w:rsidP="001234BF">
      <w:pPr>
        <w:jc w:val="both"/>
        <w:rPr>
          <w:sz w:val="24"/>
          <w:szCs w:val="24"/>
        </w:rPr>
      </w:pPr>
    </w:p>
    <w:p w14:paraId="19E66424" w14:textId="3923FB0F" w:rsidR="002C27B4" w:rsidRPr="00054C47" w:rsidRDefault="001234BF" w:rsidP="001234BF">
      <w:pPr>
        <w:jc w:val="both"/>
        <w:rPr>
          <w:sz w:val="24"/>
          <w:szCs w:val="24"/>
        </w:rPr>
      </w:pPr>
      <w:r w:rsidRPr="00054C47">
        <w:rPr>
          <w:sz w:val="24"/>
          <w:szCs w:val="24"/>
        </w:rPr>
        <w:t xml:space="preserve">Eesmärk on </w:t>
      </w:r>
      <w:r w:rsidR="00D8644A" w:rsidRPr="00054C47">
        <w:rPr>
          <w:sz w:val="24"/>
          <w:szCs w:val="24"/>
        </w:rPr>
        <w:t xml:space="preserve">tõsta </w:t>
      </w:r>
      <w:proofErr w:type="spellStart"/>
      <w:r w:rsidR="00D8644A" w:rsidRPr="00054C47">
        <w:rPr>
          <w:sz w:val="24"/>
          <w:szCs w:val="24"/>
        </w:rPr>
        <w:t>RR-i</w:t>
      </w:r>
      <w:proofErr w:type="spellEnd"/>
      <w:r w:rsidR="00D8644A" w:rsidRPr="00054C47">
        <w:rPr>
          <w:sz w:val="24"/>
          <w:szCs w:val="24"/>
        </w:rPr>
        <w:t xml:space="preserve"> andmete kvaliteeti ning </w:t>
      </w:r>
      <w:r w:rsidRPr="00054C47">
        <w:rPr>
          <w:sz w:val="24"/>
          <w:szCs w:val="24"/>
        </w:rPr>
        <w:t xml:space="preserve">tagada EL-i kodanike õiged elukoha andmed </w:t>
      </w:r>
      <w:proofErr w:type="spellStart"/>
      <w:r w:rsidRPr="00054C47">
        <w:rPr>
          <w:sz w:val="24"/>
          <w:szCs w:val="24"/>
        </w:rPr>
        <w:t>RR-is</w:t>
      </w:r>
      <w:proofErr w:type="spellEnd"/>
      <w:r w:rsidRPr="00054C47">
        <w:rPr>
          <w:sz w:val="24"/>
          <w:szCs w:val="24"/>
        </w:rPr>
        <w:t xml:space="preserve">. Elektroonilise elukohateate esitamine on inimesele lihtsam ja kiirem ning tagab suurema võimaluse, et EL-i kodanikud esitavad oma uued elukoha andmed ja nende elukoha andmed on seega </w:t>
      </w:r>
      <w:proofErr w:type="spellStart"/>
      <w:r w:rsidRPr="00054C47">
        <w:rPr>
          <w:sz w:val="24"/>
          <w:szCs w:val="24"/>
        </w:rPr>
        <w:t>RR-is</w:t>
      </w:r>
      <w:proofErr w:type="spellEnd"/>
      <w:r w:rsidRPr="00054C47">
        <w:rPr>
          <w:sz w:val="24"/>
          <w:szCs w:val="24"/>
        </w:rPr>
        <w:t xml:space="preserve"> õiged.</w:t>
      </w:r>
    </w:p>
    <w:p w14:paraId="2FD31F41" w14:textId="77777777" w:rsidR="00D8644A" w:rsidRPr="00054C47" w:rsidRDefault="00D8644A" w:rsidP="001234BF">
      <w:pPr>
        <w:jc w:val="both"/>
        <w:rPr>
          <w:sz w:val="24"/>
          <w:szCs w:val="24"/>
        </w:rPr>
      </w:pPr>
    </w:p>
    <w:p w14:paraId="2CCED4CC" w14:textId="55D92395" w:rsidR="002C27B4" w:rsidRPr="00054C47" w:rsidRDefault="002C27B4" w:rsidP="001234BF">
      <w:pPr>
        <w:jc w:val="both"/>
        <w:rPr>
          <w:sz w:val="24"/>
          <w:szCs w:val="24"/>
        </w:rPr>
      </w:pPr>
      <w:r w:rsidRPr="00054C47">
        <w:rPr>
          <w:sz w:val="24"/>
          <w:szCs w:val="24"/>
        </w:rPr>
        <w:t xml:space="preserve">See on </w:t>
      </w:r>
      <w:proofErr w:type="spellStart"/>
      <w:r w:rsidRPr="00054C47">
        <w:rPr>
          <w:sz w:val="24"/>
          <w:szCs w:val="24"/>
        </w:rPr>
        <w:t>KOV-i</w:t>
      </w:r>
      <w:proofErr w:type="spellEnd"/>
      <w:r w:rsidRPr="00054C47">
        <w:rPr>
          <w:sz w:val="24"/>
          <w:szCs w:val="24"/>
        </w:rPr>
        <w:t xml:space="preserve"> kaalutlusõigus, milliste tõendite alusel ta loeb tõendatuks, et tegemist on selle isikuga, kelle elukoha andmeid muuta soovitakse.</w:t>
      </w:r>
    </w:p>
    <w:p w14:paraId="02684D5E" w14:textId="77777777" w:rsidR="002C27B4" w:rsidRPr="00054C47" w:rsidRDefault="002C27B4" w:rsidP="001234BF">
      <w:pPr>
        <w:jc w:val="both"/>
        <w:rPr>
          <w:sz w:val="24"/>
          <w:szCs w:val="24"/>
        </w:rPr>
      </w:pPr>
    </w:p>
    <w:p w14:paraId="75341331" w14:textId="7A621BDB" w:rsidR="00F33BE7" w:rsidRPr="00054C47" w:rsidRDefault="00CB6185" w:rsidP="00F33BE7">
      <w:pPr>
        <w:jc w:val="both"/>
        <w:rPr>
          <w:sz w:val="24"/>
          <w:szCs w:val="24"/>
        </w:rPr>
      </w:pPr>
      <w:r w:rsidRPr="00054C47">
        <w:rPr>
          <w:b/>
          <w:bCs/>
          <w:sz w:val="24"/>
          <w:szCs w:val="24"/>
        </w:rPr>
        <w:t xml:space="preserve">Eelnõu § 2 punktiga </w:t>
      </w:r>
      <w:r w:rsidR="00C76163" w:rsidRPr="00054C47">
        <w:rPr>
          <w:b/>
          <w:bCs/>
          <w:sz w:val="24"/>
          <w:szCs w:val="24"/>
        </w:rPr>
        <w:t>1</w:t>
      </w:r>
      <w:r w:rsidR="00F33BE7" w:rsidRPr="00054C47">
        <w:rPr>
          <w:b/>
          <w:bCs/>
          <w:sz w:val="24"/>
          <w:szCs w:val="24"/>
        </w:rPr>
        <w:t>8</w:t>
      </w:r>
      <w:r w:rsidRPr="00054C47">
        <w:rPr>
          <w:sz w:val="24"/>
          <w:szCs w:val="24"/>
        </w:rPr>
        <w:t xml:space="preserve"> täiendatakse RRS-i § 75 täiendatakse lõikega 1</w:t>
      </w:r>
      <w:r w:rsidRPr="00054C47">
        <w:rPr>
          <w:sz w:val="24"/>
          <w:szCs w:val="24"/>
          <w:vertAlign w:val="superscript"/>
        </w:rPr>
        <w:t>1</w:t>
      </w:r>
      <w:r w:rsidRPr="00054C47">
        <w:rPr>
          <w:sz w:val="24"/>
          <w:szCs w:val="24"/>
        </w:rPr>
        <w:t xml:space="preserve">, mille kohaselt </w:t>
      </w:r>
      <w:r w:rsidR="00D83652" w:rsidRPr="00054C47">
        <w:rPr>
          <w:sz w:val="24"/>
          <w:szCs w:val="24"/>
        </w:rPr>
        <w:t>RRS-</w:t>
      </w:r>
      <w:r w:rsidR="0033241A" w:rsidRPr="00054C47">
        <w:rPr>
          <w:sz w:val="24"/>
          <w:szCs w:val="24"/>
        </w:rPr>
        <w:t> </w:t>
      </w:r>
      <w:r w:rsidR="00D83652" w:rsidRPr="00054C47">
        <w:rPr>
          <w:sz w:val="24"/>
          <w:szCs w:val="24"/>
        </w:rPr>
        <w:t xml:space="preserve">i § 40 lõike 3 punktis 5 </w:t>
      </w:r>
    </w:p>
    <w:p w14:paraId="44841491" w14:textId="77777777" w:rsidR="00F33BE7" w:rsidRPr="00054C47" w:rsidRDefault="00F33BE7" w:rsidP="00F33BE7">
      <w:pPr>
        <w:jc w:val="both"/>
        <w:rPr>
          <w:sz w:val="24"/>
          <w:szCs w:val="24"/>
        </w:rPr>
      </w:pPr>
      <w:r w:rsidRPr="00054C47">
        <w:rPr>
          <w:sz w:val="24"/>
          <w:szCs w:val="24"/>
        </w:rPr>
        <w:t>sätestatud juhul, märgitakse elukohateates elukohateate esitaja ja isikute kohta, kelle elukoha andmed elukohateates esitatakse:</w:t>
      </w:r>
    </w:p>
    <w:p w14:paraId="1A15C63C" w14:textId="6C6CD74D" w:rsidR="00F33BE7" w:rsidRPr="00054C47" w:rsidRDefault="00F33BE7" w:rsidP="00F33BE7">
      <w:pPr>
        <w:jc w:val="both"/>
        <w:rPr>
          <w:sz w:val="24"/>
          <w:szCs w:val="24"/>
        </w:rPr>
      </w:pPr>
      <w:r w:rsidRPr="00054C47">
        <w:rPr>
          <w:sz w:val="24"/>
          <w:szCs w:val="24"/>
        </w:rPr>
        <w:t>1) RRS § 75 lõike 1 punktides 1 ja 3 kuni 6 nimetatud andmed;</w:t>
      </w:r>
    </w:p>
    <w:p w14:paraId="1B16C0FA" w14:textId="409E12B0" w:rsidR="00CB72B8" w:rsidRPr="00054C47" w:rsidRDefault="00F33BE7" w:rsidP="00F33BE7">
      <w:pPr>
        <w:jc w:val="both"/>
        <w:rPr>
          <w:sz w:val="24"/>
          <w:szCs w:val="24"/>
        </w:rPr>
      </w:pPr>
      <w:r w:rsidRPr="00054C47">
        <w:rPr>
          <w:sz w:val="24"/>
          <w:szCs w:val="24"/>
        </w:rPr>
        <w:t>2) RRS § 41 lõike 1 punktides 2, 3, 5 ja 10 nimetatud andmed</w:t>
      </w:r>
      <w:r w:rsidR="00D83652" w:rsidRPr="00054C47">
        <w:rPr>
          <w:sz w:val="24"/>
          <w:szCs w:val="24"/>
        </w:rPr>
        <w:t>.</w:t>
      </w:r>
    </w:p>
    <w:p w14:paraId="4E599CA2" w14:textId="77777777" w:rsidR="00D83652" w:rsidRPr="00054C47" w:rsidRDefault="00D83652" w:rsidP="00D94455">
      <w:pPr>
        <w:jc w:val="both"/>
        <w:rPr>
          <w:sz w:val="24"/>
          <w:szCs w:val="24"/>
        </w:rPr>
      </w:pPr>
    </w:p>
    <w:p w14:paraId="15A9DB31" w14:textId="0B3FB71E" w:rsidR="00CB6185" w:rsidRPr="00054C47" w:rsidRDefault="003E2AFC" w:rsidP="00D94455">
      <w:pPr>
        <w:jc w:val="both"/>
        <w:rPr>
          <w:sz w:val="24"/>
          <w:szCs w:val="24"/>
        </w:rPr>
      </w:pPr>
      <w:r w:rsidRPr="00054C47">
        <w:rPr>
          <w:sz w:val="24"/>
          <w:szCs w:val="24"/>
        </w:rPr>
        <w:t xml:space="preserve">Kui </w:t>
      </w:r>
      <w:r w:rsidR="00D83652" w:rsidRPr="00054C47">
        <w:rPr>
          <w:sz w:val="24"/>
          <w:szCs w:val="24"/>
        </w:rPr>
        <w:t xml:space="preserve">EL-i kodaniku elukoha </w:t>
      </w:r>
      <w:proofErr w:type="spellStart"/>
      <w:r w:rsidR="0033241A" w:rsidRPr="00054C47">
        <w:rPr>
          <w:sz w:val="24"/>
          <w:szCs w:val="24"/>
        </w:rPr>
        <w:t>RR-i</w:t>
      </w:r>
      <w:proofErr w:type="spellEnd"/>
      <w:r w:rsidR="0033241A" w:rsidRPr="00054C47">
        <w:rPr>
          <w:sz w:val="24"/>
          <w:szCs w:val="24"/>
        </w:rPr>
        <w:t xml:space="preserve"> </w:t>
      </w:r>
      <w:r w:rsidR="00D83652" w:rsidRPr="00054C47">
        <w:rPr>
          <w:sz w:val="24"/>
          <w:szCs w:val="24"/>
        </w:rPr>
        <w:t xml:space="preserve">kandmisel </w:t>
      </w:r>
      <w:r w:rsidR="00CB6185" w:rsidRPr="00054C47">
        <w:rPr>
          <w:sz w:val="24"/>
          <w:szCs w:val="24"/>
        </w:rPr>
        <w:t xml:space="preserve">puudub elukohateate esitamisel </w:t>
      </w:r>
      <w:r w:rsidR="00D83652" w:rsidRPr="00054C47">
        <w:rPr>
          <w:sz w:val="24"/>
          <w:szCs w:val="24"/>
        </w:rPr>
        <w:t xml:space="preserve">tal </w:t>
      </w:r>
      <w:r w:rsidR="00CB6185" w:rsidRPr="00054C47">
        <w:rPr>
          <w:sz w:val="24"/>
          <w:szCs w:val="24"/>
        </w:rPr>
        <w:t>isikukood, peab isikukoodi moodustamiseks märkima elukohateates lisaks RRS-</w:t>
      </w:r>
      <w:r w:rsidR="006E38F0" w:rsidRPr="00054C47">
        <w:rPr>
          <w:sz w:val="24"/>
          <w:szCs w:val="24"/>
        </w:rPr>
        <w:t> </w:t>
      </w:r>
      <w:r w:rsidR="00CB6185" w:rsidRPr="00054C47">
        <w:rPr>
          <w:sz w:val="24"/>
          <w:szCs w:val="24"/>
        </w:rPr>
        <w:t>i §</w:t>
      </w:r>
      <w:r w:rsidRPr="00054C47">
        <w:rPr>
          <w:sz w:val="24"/>
          <w:szCs w:val="24"/>
        </w:rPr>
        <w:t xml:space="preserve"> 75 </w:t>
      </w:r>
      <w:r w:rsidR="00D83652" w:rsidRPr="00054C47">
        <w:rPr>
          <w:sz w:val="24"/>
          <w:szCs w:val="24"/>
        </w:rPr>
        <w:t xml:space="preserve">lõikes 1 </w:t>
      </w:r>
      <w:r w:rsidR="00CB6185" w:rsidRPr="00054C47">
        <w:rPr>
          <w:sz w:val="24"/>
          <w:szCs w:val="24"/>
        </w:rPr>
        <w:t xml:space="preserve">sätestatud andmetele </w:t>
      </w:r>
      <w:r w:rsidRPr="00054C47">
        <w:rPr>
          <w:sz w:val="24"/>
          <w:szCs w:val="24"/>
        </w:rPr>
        <w:t>ka RRS-i</w:t>
      </w:r>
      <w:r w:rsidR="00CB6185" w:rsidRPr="00054C47">
        <w:rPr>
          <w:sz w:val="24"/>
          <w:szCs w:val="24"/>
        </w:rPr>
        <w:t xml:space="preserve"> §-s 41 sätestatud täiendavad andmed kui neid elukohateate andmetega kaetud ei ole</w:t>
      </w:r>
      <w:r w:rsidR="00D94455" w:rsidRPr="00054C47">
        <w:rPr>
          <w:sz w:val="24"/>
          <w:szCs w:val="24"/>
        </w:rPr>
        <w:t>, näiteks sugu; sünniandmed, sealhulgas sünniaeg ja -koht; kodakondsuse andmed</w:t>
      </w:r>
      <w:r w:rsidR="001A0C35" w:rsidRPr="00054C47">
        <w:rPr>
          <w:sz w:val="24"/>
          <w:szCs w:val="24"/>
        </w:rPr>
        <w:t xml:space="preserve">; </w:t>
      </w:r>
      <w:r w:rsidR="00D94455" w:rsidRPr="00054C47">
        <w:rPr>
          <w:sz w:val="24"/>
          <w:szCs w:val="24"/>
        </w:rPr>
        <w:t>isikut ja kodakondsust tõendava dokumendi andmed</w:t>
      </w:r>
      <w:r w:rsidR="001A0C35" w:rsidRPr="00054C47">
        <w:rPr>
          <w:sz w:val="24"/>
          <w:szCs w:val="24"/>
        </w:rPr>
        <w:t>.</w:t>
      </w:r>
    </w:p>
    <w:p w14:paraId="0095C929" w14:textId="77777777" w:rsidR="001A0C35" w:rsidRPr="00054C47" w:rsidRDefault="001A0C35" w:rsidP="00D94455">
      <w:pPr>
        <w:jc w:val="both"/>
        <w:rPr>
          <w:sz w:val="24"/>
          <w:szCs w:val="24"/>
        </w:rPr>
      </w:pPr>
    </w:p>
    <w:p w14:paraId="41509CAC" w14:textId="19DEF0D8" w:rsidR="001A0C35" w:rsidRPr="00054C47" w:rsidRDefault="001A0C35" w:rsidP="00D94455">
      <w:pPr>
        <w:jc w:val="both"/>
        <w:rPr>
          <w:sz w:val="24"/>
          <w:szCs w:val="24"/>
        </w:rPr>
      </w:pPr>
      <w:r w:rsidRPr="00054C47">
        <w:rPr>
          <w:sz w:val="24"/>
          <w:szCs w:val="24"/>
        </w:rPr>
        <w:t xml:space="preserve">See on oluline, et </w:t>
      </w:r>
      <w:r w:rsidR="00F96F6B" w:rsidRPr="00054C47">
        <w:rPr>
          <w:sz w:val="24"/>
          <w:szCs w:val="24"/>
        </w:rPr>
        <w:t>EL-i</w:t>
      </w:r>
      <w:r w:rsidRPr="00054C47">
        <w:rPr>
          <w:sz w:val="24"/>
          <w:szCs w:val="24"/>
        </w:rPr>
        <w:t xml:space="preserve"> kodanik saaks esitada vaid ühe teate, seetõttu peavad elukohateatel olema lisaks </w:t>
      </w:r>
      <w:r w:rsidR="003E2AFC" w:rsidRPr="00054C47">
        <w:rPr>
          <w:sz w:val="24"/>
          <w:szCs w:val="24"/>
        </w:rPr>
        <w:t xml:space="preserve">märgitud </w:t>
      </w:r>
      <w:r w:rsidRPr="00054C47">
        <w:rPr>
          <w:sz w:val="24"/>
          <w:szCs w:val="24"/>
        </w:rPr>
        <w:t>andmed, mida on vaja esitada isikukoodi moodustamiseks.</w:t>
      </w:r>
    </w:p>
    <w:p w14:paraId="51485B25" w14:textId="77777777" w:rsidR="001A0C35" w:rsidRDefault="001A0C35" w:rsidP="00D94455">
      <w:pPr>
        <w:jc w:val="both"/>
        <w:rPr>
          <w:sz w:val="24"/>
          <w:szCs w:val="24"/>
        </w:rPr>
      </w:pPr>
    </w:p>
    <w:p w14:paraId="513760FA" w14:textId="408447AD" w:rsidR="00F8497B" w:rsidRPr="00054C47" w:rsidRDefault="00F8497B" w:rsidP="00F8497B">
      <w:pPr>
        <w:jc w:val="both"/>
        <w:rPr>
          <w:sz w:val="24"/>
          <w:szCs w:val="24"/>
        </w:rPr>
      </w:pPr>
      <w:r w:rsidRPr="00054C47">
        <w:rPr>
          <w:b/>
          <w:bCs/>
          <w:sz w:val="24"/>
          <w:szCs w:val="24"/>
        </w:rPr>
        <w:t>Eelnõu § 2 punkti</w:t>
      </w:r>
      <w:r>
        <w:rPr>
          <w:b/>
          <w:bCs/>
          <w:sz w:val="24"/>
          <w:szCs w:val="24"/>
        </w:rPr>
        <w:t>de</w:t>
      </w:r>
      <w:r w:rsidRPr="00054C47">
        <w:rPr>
          <w:b/>
          <w:bCs/>
          <w:sz w:val="24"/>
          <w:szCs w:val="24"/>
        </w:rPr>
        <w:t xml:space="preserve">ga </w:t>
      </w:r>
      <w:r>
        <w:rPr>
          <w:b/>
          <w:bCs/>
          <w:sz w:val="24"/>
          <w:szCs w:val="24"/>
        </w:rPr>
        <w:t xml:space="preserve">19 ja </w:t>
      </w:r>
      <w:r w:rsidRPr="00054C47">
        <w:rPr>
          <w:b/>
          <w:bCs/>
          <w:sz w:val="24"/>
          <w:szCs w:val="24"/>
        </w:rPr>
        <w:t>2</w:t>
      </w:r>
      <w:r>
        <w:rPr>
          <w:b/>
          <w:bCs/>
          <w:sz w:val="24"/>
          <w:szCs w:val="24"/>
        </w:rPr>
        <w:t>1</w:t>
      </w:r>
      <w:r w:rsidRPr="00054C47">
        <w:rPr>
          <w:sz w:val="24"/>
          <w:szCs w:val="24"/>
        </w:rPr>
        <w:t xml:space="preserve"> tunnistatakse RRS-i </w:t>
      </w:r>
      <w:r>
        <w:rPr>
          <w:sz w:val="24"/>
          <w:szCs w:val="24"/>
        </w:rPr>
        <w:t xml:space="preserve">§ 76 lõige 2 ja </w:t>
      </w:r>
      <w:r w:rsidRPr="00054C47">
        <w:rPr>
          <w:sz w:val="24"/>
          <w:szCs w:val="24"/>
        </w:rPr>
        <w:t>§ 82 kehtetuks. RRS-i §-s 82 on sätestatud elukohateate esitamine avalikku ülesannet täitvale asutusele ja isikule.</w:t>
      </w:r>
    </w:p>
    <w:p w14:paraId="549027E4" w14:textId="77777777" w:rsidR="00F8497B" w:rsidRPr="00054C47" w:rsidRDefault="00F8497B" w:rsidP="00F8497B">
      <w:pPr>
        <w:jc w:val="both"/>
        <w:rPr>
          <w:sz w:val="24"/>
          <w:szCs w:val="24"/>
        </w:rPr>
      </w:pPr>
    </w:p>
    <w:p w14:paraId="39574433" w14:textId="77777777" w:rsidR="00F8497B" w:rsidRPr="00054C47" w:rsidRDefault="00F8497B" w:rsidP="00F8497B">
      <w:pPr>
        <w:jc w:val="both"/>
        <w:rPr>
          <w:sz w:val="24"/>
          <w:szCs w:val="24"/>
        </w:rPr>
      </w:pPr>
      <w:r w:rsidRPr="00054C47">
        <w:rPr>
          <w:sz w:val="24"/>
          <w:szCs w:val="24"/>
        </w:rPr>
        <w:t xml:space="preserve">Praktikas on selgunud, et läbi teiste asutuste </w:t>
      </w:r>
      <w:proofErr w:type="spellStart"/>
      <w:r w:rsidRPr="00054C47">
        <w:rPr>
          <w:sz w:val="24"/>
          <w:szCs w:val="24"/>
        </w:rPr>
        <w:t>RR-ile</w:t>
      </w:r>
      <w:proofErr w:type="spellEnd"/>
      <w:r w:rsidRPr="00054C47">
        <w:rPr>
          <w:sz w:val="24"/>
          <w:szCs w:val="24"/>
        </w:rPr>
        <w:t xml:space="preserve"> esitatud elukohateadete arv on väga väike või peaaegu olematu. Sellega seoses küsis Siseministeerium elukohateateid edastavatelt asutustelt, kas praktikas kasutatakse selle sätte alusel elukohateadete esitamist. Selgus, et seda sätet praktikas ei kasutata, inimesed saavad oma elukohateate esitada e-teenuses ning see võimalus elukohateate edastamiseks ei leia kasutust. Seetõttu tunnistatakse RRS § 82 kehtetuks.</w:t>
      </w:r>
    </w:p>
    <w:p w14:paraId="63E0215B" w14:textId="2F29FD0D" w:rsidR="00F8497B" w:rsidRDefault="00F8497B" w:rsidP="00F8497B">
      <w:pPr>
        <w:jc w:val="both"/>
        <w:rPr>
          <w:sz w:val="24"/>
          <w:szCs w:val="24"/>
        </w:rPr>
      </w:pPr>
      <w:r>
        <w:rPr>
          <w:sz w:val="24"/>
          <w:szCs w:val="24"/>
        </w:rPr>
        <w:lastRenderedPageBreak/>
        <w:t xml:space="preserve">Kuna RRS-i § 76 lõikes 2 viidatakse RRS-i §-le 82, siis </w:t>
      </w:r>
      <w:r w:rsidR="001C03CC">
        <w:rPr>
          <w:sz w:val="24"/>
          <w:szCs w:val="24"/>
        </w:rPr>
        <w:t>t</w:t>
      </w:r>
      <w:r>
        <w:rPr>
          <w:sz w:val="24"/>
          <w:szCs w:val="24"/>
        </w:rPr>
        <w:t>u</w:t>
      </w:r>
      <w:r w:rsidR="001C03CC">
        <w:rPr>
          <w:sz w:val="24"/>
          <w:szCs w:val="24"/>
        </w:rPr>
        <w:t>n</w:t>
      </w:r>
      <w:r>
        <w:rPr>
          <w:sz w:val="24"/>
          <w:szCs w:val="24"/>
        </w:rPr>
        <w:t>nistatakse ka see säte kehtetuks.</w:t>
      </w:r>
    </w:p>
    <w:p w14:paraId="4F4B7694" w14:textId="77777777" w:rsidR="00F8497B" w:rsidRPr="00054C47" w:rsidRDefault="00F8497B" w:rsidP="00F8497B">
      <w:pPr>
        <w:jc w:val="both"/>
        <w:rPr>
          <w:sz w:val="24"/>
          <w:szCs w:val="24"/>
        </w:rPr>
      </w:pPr>
    </w:p>
    <w:p w14:paraId="286C8F2E" w14:textId="77777777" w:rsidR="00F8497B" w:rsidRPr="00054C47" w:rsidRDefault="00F8497B" w:rsidP="00F8497B">
      <w:pPr>
        <w:jc w:val="both"/>
        <w:rPr>
          <w:sz w:val="24"/>
          <w:szCs w:val="24"/>
        </w:rPr>
      </w:pPr>
      <w:r w:rsidRPr="00054C47">
        <w:rPr>
          <w:sz w:val="24"/>
          <w:szCs w:val="24"/>
        </w:rPr>
        <w:t>Sellel muudatusel ei ole olulist õiguslikku mõju.</w:t>
      </w:r>
    </w:p>
    <w:p w14:paraId="3B061BB9" w14:textId="77777777" w:rsidR="00F8497B" w:rsidRPr="00054C47" w:rsidRDefault="00F8497B" w:rsidP="00D94455">
      <w:pPr>
        <w:jc w:val="both"/>
        <w:rPr>
          <w:sz w:val="24"/>
          <w:szCs w:val="24"/>
        </w:rPr>
      </w:pPr>
    </w:p>
    <w:p w14:paraId="4C920D89" w14:textId="29DB3E4D" w:rsidR="001A0C35" w:rsidRPr="00054C47" w:rsidRDefault="001A0C35" w:rsidP="00D94455">
      <w:pPr>
        <w:jc w:val="both"/>
        <w:rPr>
          <w:sz w:val="24"/>
          <w:szCs w:val="24"/>
        </w:rPr>
      </w:pPr>
      <w:r w:rsidRPr="00054C47">
        <w:rPr>
          <w:b/>
          <w:bCs/>
          <w:sz w:val="24"/>
          <w:szCs w:val="24"/>
        </w:rPr>
        <w:t xml:space="preserve">Eelnõu § 2 punktidega </w:t>
      </w:r>
      <w:r w:rsidR="00F8497B">
        <w:rPr>
          <w:b/>
          <w:bCs/>
          <w:sz w:val="24"/>
          <w:szCs w:val="24"/>
        </w:rPr>
        <w:t>20</w:t>
      </w:r>
      <w:r w:rsidRPr="00054C47">
        <w:rPr>
          <w:b/>
          <w:bCs/>
          <w:sz w:val="24"/>
          <w:szCs w:val="24"/>
        </w:rPr>
        <w:t xml:space="preserve"> ja 2</w:t>
      </w:r>
      <w:r w:rsidR="00F8497B">
        <w:rPr>
          <w:b/>
          <w:bCs/>
          <w:sz w:val="24"/>
          <w:szCs w:val="24"/>
        </w:rPr>
        <w:t>2</w:t>
      </w:r>
      <w:r w:rsidRPr="00054C47">
        <w:rPr>
          <w:sz w:val="24"/>
          <w:szCs w:val="24"/>
        </w:rPr>
        <w:t xml:space="preserve"> täiendatakse RRS-i § 79 lõikega 6 ning RRS-i § 87 lõikega 5.</w:t>
      </w:r>
    </w:p>
    <w:p w14:paraId="3B4DA046" w14:textId="77777777" w:rsidR="001A0C35" w:rsidRPr="00054C47" w:rsidRDefault="001A0C35" w:rsidP="00D94455">
      <w:pPr>
        <w:jc w:val="both"/>
        <w:rPr>
          <w:sz w:val="24"/>
          <w:szCs w:val="24"/>
        </w:rPr>
      </w:pPr>
    </w:p>
    <w:p w14:paraId="16B2EA56" w14:textId="09C17B28" w:rsidR="0036222B" w:rsidRPr="00054C47" w:rsidRDefault="0036222B" w:rsidP="0036222B">
      <w:pPr>
        <w:jc w:val="both"/>
        <w:rPr>
          <w:sz w:val="24"/>
          <w:szCs w:val="24"/>
        </w:rPr>
      </w:pPr>
      <w:r w:rsidRPr="00054C47">
        <w:rPr>
          <w:sz w:val="24"/>
          <w:szCs w:val="24"/>
        </w:rPr>
        <w:t xml:space="preserve">Probleem on, et </w:t>
      </w:r>
      <w:proofErr w:type="spellStart"/>
      <w:r w:rsidRPr="00054C47">
        <w:rPr>
          <w:sz w:val="24"/>
          <w:szCs w:val="24"/>
        </w:rPr>
        <w:t>KOV-i</w:t>
      </w:r>
      <w:proofErr w:type="spellEnd"/>
      <w:r w:rsidRPr="00054C47">
        <w:rPr>
          <w:sz w:val="24"/>
          <w:szCs w:val="24"/>
        </w:rPr>
        <w:t xml:space="preserve"> algatusel lapse elukoha registreerimist teise vanema nõusolekuta ei ole RRS-</w:t>
      </w:r>
      <w:proofErr w:type="spellStart"/>
      <w:r w:rsidRPr="00054C47">
        <w:rPr>
          <w:sz w:val="24"/>
          <w:szCs w:val="24"/>
        </w:rPr>
        <w:t>is</w:t>
      </w:r>
      <w:proofErr w:type="spellEnd"/>
      <w:r w:rsidRPr="00054C47">
        <w:rPr>
          <w:sz w:val="24"/>
          <w:szCs w:val="24"/>
        </w:rPr>
        <w:t xml:space="preserve"> otseselt sätestatud. Praegu tuginevad </w:t>
      </w:r>
      <w:proofErr w:type="spellStart"/>
      <w:r w:rsidRPr="00054C47">
        <w:rPr>
          <w:sz w:val="24"/>
          <w:szCs w:val="24"/>
        </w:rPr>
        <w:t>KOV-id</w:t>
      </w:r>
      <w:proofErr w:type="spellEnd"/>
      <w:r w:rsidRPr="00054C47">
        <w:rPr>
          <w:sz w:val="24"/>
          <w:szCs w:val="24"/>
        </w:rPr>
        <w:t xml:space="preserve"> RRS-i § 79 lõikele 5, mille kohaselt järgitakse alaealise lapse elukoha </w:t>
      </w:r>
      <w:proofErr w:type="spellStart"/>
      <w:r w:rsidRPr="00054C47">
        <w:rPr>
          <w:sz w:val="24"/>
          <w:szCs w:val="24"/>
        </w:rPr>
        <w:t>RR-i</w:t>
      </w:r>
      <w:proofErr w:type="spellEnd"/>
      <w:r w:rsidRPr="00054C47">
        <w:rPr>
          <w:sz w:val="24"/>
          <w:szCs w:val="24"/>
        </w:rPr>
        <w:t xml:space="preserve"> kandmisel </w:t>
      </w:r>
      <w:r w:rsidR="00BE4EA1" w:rsidRPr="00054C47">
        <w:rPr>
          <w:sz w:val="24"/>
          <w:szCs w:val="24"/>
        </w:rPr>
        <w:t>PKS-i</w:t>
      </w:r>
      <w:r w:rsidRPr="00054C47">
        <w:rPr>
          <w:sz w:val="24"/>
          <w:szCs w:val="24"/>
        </w:rPr>
        <w:t>. See aga kitsendab selle vanema õigusi, kes ei anna elukoha registreerimiseks nõusolekut. Seega oleks õigusselgem, kui RRS</w:t>
      </w:r>
      <w:r w:rsidRPr="00054C47">
        <w:rPr>
          <w:sz w:val="24"/>
          <w:szCs w:val="24"/>
        </w:rPr>
        <w:noBreakHyphen/>
      </w:r>
      <w:proofErr w:type="spellStart"/>
      <w:r w:rsidRPr="00054C47">
        <w:rPr>
          <w:sz w:val="24"/>
          <w:szCs w:val="24"/>
        </w:rPr>
        <w:t>is</w:t>
      </w:r>
      <w:proofErr w:type="spellEnd"/>
      <w:r w:rsidRPr="00054C47">
        <w:rPr>
          <w:sz w:val="24"/>
          <w:szCs w:val="24"/>
        </w:rPr>
        <w:t xml:space="preserve"> oleks säte, mis lubab elukoha </w:t>
      </w:r>
      <w:proofErr w:type="spellStart"/>
      <w:r w:rsidRPr="00054C47">
        <w:rPr>
          <w:sz w:val="24"/>
          <w:szCs w:val="24"/>
        </w:rPr>
        <w:t>registreerijal</w:t>
      </w:r>
      <w:proofErr w:type="spellEnd"/>
      <w:r w:rsidRPr="00054C47">
        <w:rPr>
          <w:sz w:val="24"/>
          <w:szCs w:val="24"/>
        </w:rPr>
        <w:t xml:space="preserve"> </w:t>
      </w:r>
      <w:proofErr w:type="spellStart"/>
      <w:r w:rsidRPr="00054C47">
        <w:rPr>
          <w:sz w:val="24"/>
          <w:szCs w:val="24"/>
        </w:rPr>
        <w:t>KOV-i</w:t>
      </w:r>
      <w:proofErr w:type="spellEnd"/>
      <w:r w:rsidRPr="00054C47">
        <w:rPr>
          <w:sz w:val="24"/>
          <w:szCs w:val="24"/>
        </w:rPr>
        <w:t xml:space="preserve"> algatusel registreerida lapse elukoha ilma teise vanema nõusolekuta, kui lastekaitseametnik on veendunud, et laps elab selle vanemaga, kes elukoha registreerimist taotleb.</w:t>
      </w:r>
    </w:p>
    <w:p w14:paraId="26F915FA" w14:textId="77777777" w:rsidR="001A0C35" w:rsidRPr="00054C47" w:rsidRDefault="001A0C35" w:rsidP="00D94455">
      <w:pPr>
        <w:jc w:val="both"/>
        <w:rPr>
          <w:sz w:val="24"/>
          <w:szCs w:val="24"/>
        </w:rPr>
      </w:pPr>
    </w:p>
    <w:p w14:paraId="541B6324" w14:textId="77777777" w:rsidR="0036222B" w:rsidRPr="00054C47" w:rsidRDefault="0036222B" w:rsidP="0036222B">
      <w:pPr>
        <w:jc w:val="both"/>
        <w:rPr>
          <w:sz w:val="24"/>
          <w:szCs w:val="24"/>
        </w:rPr>
      </w:pPr>
      <w:r w:rsidRPr="00054C47">
        <w:rPr>
          <w:sz w:val="24"/>
          <w:szCs w:val="24"/>
        </w:rPr>
        <w:t xml:space="preserve">RRS-i § 79 lõike 5 kohaselt järgitakse alaealise lapse elukoha </w:t>
      </w:r>
      <w:proofErr w:type="spellStart"/>
      <w:r w:rsidRPr="00054C47">
        <w:rPr>
          <w:sz w:val="24"/>
          <w:szCs w:val="24"/>
        </w:rPr>
        <w:t>RR-i</w:t>
      </w:r>
      <w:proofErr w:type="spellEnd"/>
      <w:r w:rsidRPr="00054C47">
        <w:rPr>
          <w:sz w:val="24"/>
          <w:szCs w:val="24"/>
        </w:rPr>
        <w:t xml:space="preserve"> kandmisel PKS-i ja lastekaitseseadust. Seega peab ühise hooldusõiguse korral olema elukoha andmete </w:t>
      </w:r>
      <w:proofErr w:type="spellStart"/>
      <w:r w:rsidRPr="00054C47">
        <w:rPr>
          <w:sz w:val="24"/>
          <w:szCs w:val="24"/>
        </w:rPr>
        <w:t>RR-i</w:t>
      </w:r>
      <w:proofErr w:type="spellEnd"/>
      <w:r w:rsidRPr="00054C47">
        <w:rPr>
          <w:sz w:val="24"/>
          <w:szCs w:val="24"/>
        </w:rPr>
        <w:t xml:space="preserve"> kandmiseks mõlema vanema nõusolek. RRS-i § 84 lõike 1 punkti 3 alusel keeldub KOV elukoha andmete kandmisest </w:t>
      </w:r>
      <w:proofErr w:type="spellStart"/>
      <w:r w:rsidRPr="00054C47">
        <w:rPr>
          <w:sz w:val="24"/>
          <w:szCs w:val="24"/>
        </w:rPr>
        <w:t>RR</w:t>
      </w:r>
      <w:r w:rsidRPr="00054C47">
        <w:rPr>
          <w:sz w:val="24"/>
          <w:szCs w:val="24"/>
        </w:rPr>
        <w:noBreakHyphen/>
        <w:t>i</w:t>
      </w:r>
      <w:proofErr w:type="spellEnd"/>
      <w:r w:rsidRPr="00054C47">
        <w:rPr>
          <w:sz w:val="24"/>
          <w:szCs w:val="24"/>
        </w:rPr>
        <w:t>, kui elukohateates esitatud andmed on puudulikud.</w:t>
      </w:r>
    </w:p>
    <w:p w14:paraId="39B73ADD" w14:textId="77777777" w:rsidR="0036222B" w:rsidRPr="00054C47" w:rsidRDefault="0036222B" w:rsidP="0036222B">
      <w:pPr>
        <w:jc w:val="both"/>
        <w:rPr>
          <w:sz w:val="24"/>
          <w:szCs w:val="24"/>
        </w:rPr>
      </w:pPr>
    </w:p>
    <w:p w14:paraId="455A0182" w14:textId="77777777" w:rsidR="0036222B" w:rsidRPr="00054C47" w:rsidRDefault="0036222B" w:rsidP="0036222B">
      <w:pPr>
        <w:jc w:val="both"/>
        <w:rPr>
          <w:sz w:val="24"/>
          <w:szCs w:val="24"/>
        </w:rPr>
      </w:pPr>
      <w:r w:rsidRPr="00054C47">
        <w:rPr>
          <w:sz w:val="24"/>
          <w:szCs w:val="24"/>
        </w:rPr>
        <w:t>RRS-</w:t>
      </w:r>
      <w:proofErr w:type="spellStart"/>
      <w:r w:rsidRPr="00054C47">
        <w:rPr>
          <w:sz w:val="24"/>
          <w:szCs w:val="24"/>
        </w:rPr>
        <w:t>is</w:t>
      </w:r>
      <w:proofErr w:type="spellEnd"/>
      <w:r w:rsidRPr="00054C47">
        <w:rPr>
          <w:sz w:val="24"/>
          <w:szCs w:val="24"/>
        </w:rPr>
        <w:t xml:space="preserve"> ei ole eraldi alust juhuks, kui teine vanem keeldub lapse elukoha kandmisest </w:t>
      </w:r>
      <w:proofErr w:type="spellStart"/>
      <w:r w:rsidRPr="00054C47">
        <w:rPr>
          <w:sz w:val="24"/>
          <w:szCs w:val="24"/>
        </w:rPr>
        <w:t>RR-i</w:t>
      </w:r>
      <w:proofErr w:type="spellEnd"/>
      <w:r w:rsidRPr="00054C47">
        <w:rPr>
          <w:sz w:val="24"/>
          <w:szCs w:val="24"/>
        </w:rPr>
        <w:t xml:space="preserve">. Sellel juhul ei kohalduks ka PKS-i § 120 lõikes 3 sätestatud erisus, vaid </w:t>
      </w:r>
      <w:proofErr w:type="spellStart"/>
      <w:r w:rsidRPr="00054C47">
        <w:rPr>
          <w:sz w:val="24"/>
          <w:szCs w:val="24"/>
        </w:rPr>
        <w:t>RR-i</w:t>
      </w:r>
      <w:proofErr w:type="spellEnd"/>
      <w:r w:rsidRPr="00054C47">
        <w:rPr>
          <w:sz w:val="24"/>
          <w:szCs w:val="24"/>
        </w:rPr>
        <w:t xml:space="preserve"> kandmise alus teise vanema nõusolekuta peab olema sätestatud üheselt seaduses. Praegu sellist alust RRS-</w:t>
      </w:r>
      <w:proofErr w:type="spellStart"/>
      <w:r w:rsidRPr="00054C47">
        <w:rPr>
          <w:sz w:val="24"/>
          <w:szCs w:val="24"/>
        </w:rPr>
        <w:t>is</w:t>
      </w:r>
      <w:proofErr w:type="spellEnd"/>
      <w:r w:rsidRPr="00054C47">
        <w:rPr>
          <w:sz w:val="24"/>
          <w:szCs w:val="24"/>
        </w:rPr>
        <w:t xml:space="preserve"> ei ole.</w:t>
      </w:r>
    </w:p>
    <w:p w14:paraId="28F8AE2C" w14:textId="77777777" w:rsidR="0036222B" w:rsidRPr="00054C47" w:rsidRDefault="0036222B" w:rsidP="0036222B">
      <w:pPr>
        <w:jc w:val="both"/>
        <w:rPr>
          <w:sz w:val="24"/>
          <w:szCs w:val="24"/>
        </w:rPr>
      </w:pPr>
    </w:p>
    <w:p w14:paraId="673E8E92" w14:textId="77777777" w:rsidR="0036222B" w:rsidRPr="00054C47" w:rsidRDefault="0036222B" w:rsidP="0036222B">
      <w:pPr>
        <w:jc w:val="both"/>
        <w:rPr>
          <w:sz w:val="24"/>
          <w:szCs w:val="24"/>
        </w:rPr>
      </w:pPr>
      <w:r w:rsidRPr="00054C47">
        <w:rPr>
          <w:sz w:val="24"/>
          <w:szCs w:val="24"/>
        </w:rPr>
        <w:t xml:space="preserve">Praegu teeb KOV selliseid otsuseid RRS-i § 86 alusel, milles on nähtud ette võimalus teha </w:t>
      </w:r>
      <w:proofErr w:type="spellStart"/>
      <w:r w:rsidRPr="00054C47">
        <w:rPr>
          <w:sz w:val="24"/>
          <w:szCs w:val="24"/>
        </w:rPr>
        <w:t>KOV-i</w:t>
      </w:r>
      <w:proofErr w:type="spellEnd"/>
      <w:r w:rsidRPr="00054C47">
        <w:rPr>
          <w:sz w:val="24"/>
          <w:szCs w:val="24"/>
        </w:rPr>
        <w:t xml:space="preserve"> algatusel otsuseid. See pole aga piisav alus. RRS-i §-s 86 on sätestatud, et kui isik viibib püsivalt </w:t>
      </w:r>
      <w:proofErr w:type="spellStart"/>
      <w:r w:rsidRPr="00054C47">
        <w:rPr>
          <w:sz w:val="24"/>
          <w:szCs w:val="24"/>
        </w:rPr>
        <w:t>KOV-i</w:t>
      </w:r>
      <w:proofErr w:type="spellEnd"/>
      <w:r w:rsidRPr="00054C47">
        <w:rPr>
          <w:sz w:val="24"/>
          <w:szCs w:val="24"/>
        </w:rPr>
        <w:t xml:space="preserve"> territooriumil ja on </w:t>
      </w:r>
      <w:proofErr w:type="spellStart"/>
      <w:r w:rsidRPr="00054C47">
        <w:rPr>
          <w:sz w:val="24"/>
          <w:szCs w:val="24"/>
        </w:rPr>
        <w:t>RR-i</w:t>
      </w:r>
      <w:proofErr w:type="spellEnd"/>
      <w:r w:rsidRPr="00054C47">
        <w:rPr>
          <w:sz w:val="24"/>
          <w:szCs w:val="24"/>
        </w:rPr>
        <w:t xml:space="preserve"> subjekt ning tema elukoha aadress ei ole kantud </w:t>
      </w:r>
      <w:proofErr w:type="spellStart"/>
      <w:r w:rsidRPr="00054C47">
        <w:rPr>
          <w:sz w:val="24"/>
          <w:szCs w:val="24"/>
        </w:rPr>
        <w:t>RR-i</w:t>
      </w:r>
      <w:proofErr w:type="spellEnd"/>
      <w:r w:rsidRPr="00054C47">
        <w:rPr>
          <w:sz w:val="24"/>
          <w:szCs w:val="24"/>
        </w:rPr>
        <w:t xml:space="preserve"> või isiku kinnitusel ei kasuta ta enam </w:t>
      </w:r>
      <w:proofErr w:type="spellStart"/>
      <w:r w:rsidRPr="00054C47">
        <w:rPr>
          <w:sz w:val="24"/>
          <w:szCs w:val="24"/>
        </w:rPr>
        <w:t>RR-i</w:t>
      </w:r>
      <w:proofErr w:type="spellEnd"/>
      <w:r w:rsidRPr="00054C47">
        <w:rPr>
          <w:sz w:val="24"/>
          <w:szCs w:val="24"/>
        </w:rPr>
        <w:t xml:space="preserve"> kantud aadressijärgset elukohta, peab KOV algatama elukoha aadressi </w:t>
      </w:r>
      <w:proofErr w:type="spellStart"/>
      <w:r w:rsidRPr="00054C47">
        <w:rPr>
          <w:sz w:val="24"/>
          <w:szCs w:val="24"/>
        </w:rPr>
        <w:t>RR-i</w:t>
      </w:r>
      <w:proofErr w:type="spellEnd"/>
      <w:r w:rsidRPr="00054C47">
        <w:rPr>
          <w:sz w:val="24"/>
          <w:szCs w:val="24"/>
        </w:rPr>
        <w:t xml:space="preserve"> kandmise või muutmise RRS-i §-s 85 nimetatud asutuse või isiku antud andmete alusel RRS-i 11. peatükis sätestatud korras.</w:t>
      </w:r>
    </w:p>
    <w:p w14:paraId="65F066E8" w14:textId="77777777" w:rsidR="0036222B" w:rsidRPr="00054C47" w:rsidRDefault="0036222B" w:rsidP="0036222B">
      <w:pPr>
        <w:jc w:val="both"/>
        <w:rPr>
          <w:sz w:val="24"/>
          <w:szCs w:val="24"/>
        </w:rPr>
      </w:pPr>
    </w:p>
    <w:p w14:paraId="52A8B363" w14:textId="3143271D" w:rsidR="0036222B" w:rsidRPr="00054C47" w:rsidRDefault="0036222B" w:rsidP="0036222B">
      <w:pPr>
        <w:jc w:val="both"/>
        <w:rPr>
          <w:sz w:val="24"/>
          <w:szCs w:val="24"/>
        </w:rPr>
      </w:pPr>
      <w:r w:rsidRPr="00054C47">
        <w:rPr>
          <w:sz w:val="24"/>
          <w:szCs w:val="24"/>
        </w:rPr>
        <w:t xml:space="preserve">Elukoha andmete </w:t>
      </w:r>
      <w:proofErr w:type="spellStart"/>
      <w:r w:rsidRPr="00054C47">
        <w:rPr>
          <w:sz w:val="24"/>
          <w:szCs w:val="24"/>
        </w:rPr>
        <w:t>RR-i</w:t>
      </w:r>
      <w:proofErr w:type="spellEnd"/>
      <w:r w:rsidRPr="00054C47">
        <w:rPr>
          <w:sz w:val="24"/>
          <w:szCs w:val="24"/>
        </w:rPr>
        <w:t xml:space="preserve"> kandmiseks tuleb RRS-i luua alus, et sõnaselgelt võimaldada muuta lapse elukoha andmeid </w:t>
      </w:r>
      <w:proofErr w:type="spellStart"/>
      <w:r w:rsidRPr="00054C47">
        <w:rPr>
          <w:sz w:val="24"/>
          <w:szCs w:val="24"/>
        </w:rPr>
        <w:t>RR-is</w:t>
      </w:r>
      <w:proofErr w:type="spellEnd"/>
      <w:r w:rsidRPr="00054C47">
        <w:rPr>
          <w:sz w:val="24"/>
          <w:szCs w:val="24"/>
        </w:rPr>
        <w:t xml:space="preserve"> </w:t>
      </w:r>
      <w:proofErr w:type="spellStart"/>
      <w:r w:rsidRPr="00054C47">
        <w:rPr>
          <w:sz w:val="24"/>
          <w:szCs w:val="24"/>
        </w:rPr>
        <w:t>KOV-i</w:t>
      </w:r>
      <w:proofErr w:type="spellEnd"/>
      <w:r w:rsidRPr="00054C47">
        <w:rPr>
          <w:sz w:val="24"/>
          <w:szCs w:val="24"/>
        </w:rPr>
        <w:t xml:space="preserve"> algatusel, kui teine vanem ei anna nõusolekut, aga lastekaitsetöötaja on teinud kindlaks, et laps reaalselt elab selles elukohas.</w:t>
      </w:r>
    </w:p>
    <w:p w14:paraId="5634559A" w14:textId="77777777" w:rsidR="0036222B" w:rsidRPr="00054C47" w:rsidRDefault="0036222B" w:rsidP="0036222B">
      <w:pPr>
        <w:jc w:val="both"/>
        <w:rPr>
          <w:sz w:val="24"/>
          <w:szCs w:val="24"/>
        </w:rPr>
      </w:pPr>
    </w:p>
    <w:p w14:paraId="090FC8C4" w14:textId="5B51F417" w:rsidR="0036222B" w:rsidRPr="00054C47" w:rsidRDefault="00A4402F" w:rsidP="00A4402F">
      <w:pPr>
        <w:jc w:val="both"/>
        <w:rPr>
          <w:sz w:val="24"/>
          <w:szCs w:val="24"/>
        </w:rPr>
      </w:pPr>
      <w:r w:rsidRPr="00054C47">
        <w:rPr>
          <w:sz w:val="24"/>
          <w:szCs w:val="24"/>
        </w:rPr>
        <w:t xml:space="preserve">25. septembril 2023. aastal toimus Siseministeeriumi korraldamisel koosolek teemal: „Lapse elukoha registreerimine teise vanema nõusolekuta“. </w:t>
      </w:r>
      <w:r w:rsidR="000E34C5" w:rsidRPr="00054C47">
        <w:rPr>
          <w:sz w:val="24"/>
          <w:szCs w:val="24"/>
        </w:rPr>
        <w:t xml:space="preserve">Sellel koosolekul olid esindatud kõik asutused, kes olid VTK raames selle teema kohta arvamust avaldanud, näiteks Justiitsministeerium, </w:t>
      </w:r>
      <w:r w:rsidR="00E86FAD" w:rsidRPr="00054C47">
        <w:rPr>
          <w:sz w:val="24"/>
          <w:szCs w:val="24"/>
        </w:rPr>
        <w:t>S</w:t>
      </w:r>
      <w:r w:rsidR="00D60092">
        <w:rPr>
          <w:sz w:val="24"/>
          <w:szCs w:val="24"/>
        </w:rPr>
        <w:t>otsiaalministeerium</w:t>
      </w:r>
      <w:r w:rsidR="000E34C5" w:rsidRPr="00054C47">
        <w:rPr>
          <w:sz w:val="24"/>
          <w:szCs w:val="24"/>
        </w:rPr>
        <w:t xml:space="preserve">, Õiguskantsleri Kantselei, Eesti Linnade ja Valdade Liit, </w:t>
      </w:r>
      <w:r w:rsidR="00E86FAD" w:rsidRPr="00054C47">
        <w:rPr>
          <w:sz w:val="24"/>
          <w:szCs w:val="24"/>
        </w:rPr>
        <w:t>HTM</w:t>
      </w:r>
      <w:r w:rsidR="000E34C5" w:rsidRPr="00054C47">
        <w:rPr>
          <w:sz w:val="24"/>
          <w:szCs w:val="24"/>
        </w:rPr>
        <w:t xml:space="preserve">, Regionaal- ja Põllumajandusministeerium. </w:t>
      </w:r>
      <w:r w:rsidRPr="00054C47">
        <w:rPr>
          <w:sz w:val="24"/>
          <w:szCs w:val="24"/>
        </w:rPr>
        <w:t xml:space="preserve">Selle koosoleku teemaks oli küsimus, kas lapse elukohta tohib registreerida ilma teise vanema nõusolekuta. Sageli tuleb </w:t>
      </w:r>
      <w:proofErr w:type="spellStart"/>
      <w:r w:rsidR="00E86FAD" w:rsidRPr="00054C47">
        <w:rPr>
          <w:sz w:val="24"/>
          <w:szCs w:val="24"/>
        </w:rPr>
        <w:t>KOV-i</w:t>
      </w:r>
      <w:proofErr w:type="spellEnd"/>
      <w:r w:rsidR="00E86FAD" w:rsidRPr="00054C47">
        <w:rPr>
          <w:sz w:val="24"/>
          <w:szCs w:val="24"/>
        </w:rPr>
        <w:t xml:space="preserve"> </w:t>
      </w:r>
      <w:r w:rsidRPr="00054C47">
        <w:rPr>
          <w:sz w:val="24"/>
          <w:szCs w:val="24"/>
        </w:rPr>
        <w:t>ametnikel menetleda elukohateateid, kus soovitakse registreerida alaealise lapse elukohta, kuid teine vanem ei anna selleks nõusolekut – kas ei saada vanemaga ühendust või vanem keeldub nõusolekut andmast (on elukoha andmete muutmisele vastu).</w:t>
      </w:r>
    </w:p>
    <w:p w14:paraId="5AEB2979" w14:textId="77777777" w:rsidR="00A4402F" w:rsidRPr="00054C47" w:rsidRDefault="00A4402F" w:rsidP="00A4402F">
      <w:pPr>
        <w:jc w:val="both"/>
        <w:rPr>
          <w:sz w:val="24"/>
          <w:szCs w:val="24"/>
        </w:rPr>
      </w:pPr>
    </w:p>
    <w:p w14:paraId="6DD77545" w14:textId="1090D776" w:rsidR="00A4402F" w:rsidRPr="00054C47" w:rsidRDefault="00A4402F" w:rsidP="00A4402F">
      <w:pPr>
        <w:jc w:val="both"/>
        <w:rPr>
          <w:sz w:val="24"/>
          <w:szCs w:val="24"/>
        </w:rPr>
      </w:pPr>
      <w:r w:rsidRPr="00054C47">
        <w:rPr>
          <w:sz w:val="24"/>
          <w:szCs w:val="24"/>
        </w:rPr>
        <w:t>Sellel koosolekul lepiti kokku</w:t>
      </w:r>
      <w:r w:rsidR="00E86FAD" w:rsidRPr="00054C47">
        <w:rPr>
          <w:sz w:val="24"/>
          <w:szCs w:val="24"/>
        </w:rPr>
        <w:t>, et</w:t>
      </w:r>
      <w:r w:rsidRPr="00054C47">
        <w:rPr>
          <w:sz w:val="24"/>
          <w:szCs w:val="24"/>
        </w:rPr>
        <w:t xml:space="preserve"> Siseministeerium kaardistab </w:t>
      </w:r>
      <w:r w:rsidR="00E86FAD" w:rsidRPr="00054C47">
        <w:rPr>
          <w:sz w:val="24"/>
          <w:szCs w:val="24"/>
        </w:rPr>
        <w:t>S</w:t>
      </w:r>
      <w:r w:rsidR="00D60092">
        <w:rPr>
          <w:sz w:val="24"/>
          <w:szCs w:val="24"/>
        </w:rPr>
        <w:t>otsiaalministeeriumi</w:t>
      </w:r>
      <w:r w:rsidRPr="00054C47">
        <w:rPr>
          <w:sz w:val="24"/>
          <w:szCs w:val="24"/>
        </w:rPr>
        <w:t xml:space="preserve">, Sotsiaalkindlustusameti ja </w:t>
      </w:r>
      <w:proofErr w:type="spellStart"/>
      <w:r w:rsidRPr="00054C47">
        <w:rPr>
          <w:sz w:val="24"/>
          <w:szCs w:val="24"/>
        </w:rPr>
        <w:t>KOV-ide</w:t>
      </w:r>
      <w:proofErr w:type="spellEnd"/>
      <w:r w:rsidRPr="00054C47">
        <w:rPr>
          <w:sz w:val="24"/>
          <w:szCs w:val="24"/>
        </w:rPr>
        <w:t xml:space="preserve"> abil:</w:t>
      </w:r>
    </w:p>
    <w:p w14:paraId="7DBAD92A" w14:textId="77777777" w:rsidR="00A4402F" w:rsidRPr="00054C47" w:rsidRDefault="00A4402F" w:rsidP="00A4402F">
      <w:pPr>
        <w:jc w:val="both"/>
        <w:rPr>
          <w:sz w:val="24"/>
          <w:szCs w:val="24"/>
        </w:rPr>
      </w:pPr>
      <w:r w:rsidRPr="00054C47">
        <w:rPr>
          <w:sz w:val="24"/>
          <w:szCs w:val="24"/>
        </w:rPr>
        <w:t>•</w:t>
      </w:r>
      <w:r w:rsidRPr="00054C47">
        <w:rPr>
          <w:sz w:val="24"/>
          <w:szCs w:val="24"/>
        </w:rPr>
        <w:tab/>
        <w:t>mis on olnud põhjuseks, kui lapse elukohta on olnud vaja registreerida teise vanema nõusolekuta,</w:t>
      </w:r>
    </w:p>
    <w:p w14:paraId="042A1F44" w14:textId="77777777" w:rsidR="00A4402F" w:rsidRPr="00054C47" w:rsidRDefault="00A4402F" w:rsidP="00A4402F">
      <w:pPr>
        <w:jc w:val="both"/>
        <w:rPr>
          <w:sz w:val="24"/>
          <w:szCs w:val="24"/>
        </w:rPr>
      </w:pPr>
      <w:r w:rsidRPr="00054C47">
        <w:rPr>
          <w:sz w:val="24"/>
          <w:szCs w:val="24"/>
        </w:rPr>
        <w:t>•</w:t>
      </w:r>
      <w:r w:rsidRPr="00054C47">
        <w:rPr>
          <w:sz w:val="24"/>
          <w:szCs w:val="24"/>
        </w:rPr>
        <w:tab/>
        <w:t>millisel moel on tänaseni menetletud selliseid avaldusi, kus sooviti registreerida lapse elukohta ilma teise vanema nõusolekuta,</w:t>
      </w:r>
    </w:p>
    <w:p w14:paraId="5EFE22AE" w14:textId="77777777" w:rsidR="00A4402F" w:rsidRPr="00054C47" w:rsidRDefault="00A4402F" w:rsidP="00A4402F">
      <w:pPr>
        <w:jc w:val="both"/>
        <w:rPr>
          <w:sz w:val="24"/>
          <w:szCs w:val="24"/>
        </w:rPr>
      </w:pPr>
      <w:r w:rsidRPr="00054C47">
        <w:rPr>
          <w:sz w:val="24"/>
          <w:szCs w:val="24"/>
        </w:rPr>
        <w:lastRenderedPageBreak/>
        <w:t>•</w:t>
      </w:r>
      <w:r w:rsidRPr="00054C47">
        <w:rPr>
          <w:sz w:val="24"/>
          <w:szCs w:val="24"/>
        </w:rPr>
        <w:tab/>
        <w:t>kui palju selliseid juhtumeid on olnud,</w:t>
      </w:r>
    </w:p>
    <w:p w14:paraId="56856924" w14:textId="77777777" w:rsidR="00A4402F" w:rsidRPr="00054C47" w:rsidRDefault="00A4402F" w:rsidP="00A4402F">
      <w:pPr>
        <w:jc w:val="both"/>
        <w:rPr>
          <w:sz w:val="24"/>
          <w:szCs w:val="24"/>
        </w:rPr>
      </w:pPr>
      <w:r w:rsidRPr="00054C47">
        <w:rPr>
          <w:sz w:val="24"/>
          <w:szCs w:val="24"/>
        </w:rPr>
        <w:t>•</w:t>
      </w:r>
      <w:r w:rsidRPr="00054C47">
        <w:rPr>
          <w:sz w:val="24"/>
          <w:szCs w:val="24"/>
        </w:rPr>
        <w:tab/>
        <w:t>mis oleks lastekaitseametnike hinnangul muudatusega kaasnev muutus nende töös,</w:t>
      </w:r>
    </w:p>
    <w:p w14:paraId="571F748D" w14:textId="77777777" w:rsidR="00A4402F" w:rsidRPr="00054C47" w:rsidRDefault="00A4402F" w:rsidP="00A4402F">
      <w:pPr>
        <w:jc w:val="both"/>
        <w:rPr>
          <w:sz w:val="24"/>
          <w:szCs w:val="24"/>
        </w:rPr>
      </w:pPr>
      <w:r w:rsidRPr="00054C47">
        <w:rPr>
          <w:sz w:val="24"/>
          <w:szCs w:val="24"/>
        </w:rPr>
        <w:t>•</w:t>
      </w:r>
      <w:r w:rsidRPr="00054C47">
        <w:rPr>
          <w:sz w:val="24"/>
          <w:szCs w:val="24"/>
        </w:rPr>
        <w:tab/>
        <w:t xml:space="preserve">kui suur on ametnike vaates RRS-i muutmise vajadus. </w:t>
      </w:r>
    </w:p>
    <w:p w14:paraId="6CC72355" w14:textId="77777777" w:rsidR="00A4402F" w:rsidRPr="00054C47" w:rsidRDefault="00A4402F" w:rsidP="00A4402F">
      <w:pPr>
        <w:jc w:val="both"/>
        <w:rPr>
          <w:sz w:val="24"/>
          <w:szCs w:val="24"/>
        </w:rPr>
      </w:pPr>
    </w:p>
    <w:p w14:paraId="2EA3531D" w14:textId="77777777" w:rsidR="00A4402F" w:rsidRPr="00054C47" w:rsidRDefault="00A4402F" w:rsidP="00A4402F">
      <w:pPr>
        <w:jc w:val="both"/>
        <w:rPr>
          <w:sz w:val="24"/>
          <w:szCs w:val="24"/>
        </w:rPr>
      </w:pPr>
      <w:r w:rsidRPr="00054C47">
        <w:rPr>
          <w:sz w:val="24"/>
          <w:szCs w:val="24"/>
        </w:rPr>
        <w:t xml:space="preserve">Siseministeerium lubas selle info pealt kokku panna hetkeolukorra kirjelduse ehk AS </w:t>
      </w:r>
      <w:proofErr w:type="spellStart"/>
      <w:r w:rsidRPr="00054C47">
        <w:rPr>
          <w:sz w:val="24"/>
          <w:szCs w:val="24"/>
        </w:rPr>
        <w:t>IS-i</w:t>
      </w:r>
      <w:proofErr w:type="spellEnd"/>
      <w:r w:rsidRPr="00054C47">
        <w:rPr>
          <w:sz w:val="24"/>
          <w:szCs w:val="24"/>
        </w:rPr>
        <w:t xml:space="preserve"> ja jagada seda koosolekul osalejatega, et saaks selle teemaga edasi minna.</w:t>
      </w:r>
    </w:p>
    <w:p w14:paraId="4AB85447" w14:textId="77777777" w:rsidR="00A4402F" w:rsidRPr="00054C47" w:rsidRDefault="00A4402F" w:rsidP="00A4402F">
      <w:pPr>
        <w:jc w:val="both"/>
        <w:rPr>
          <w:sz w:val="24"/>
          <w:szCs w:val="24"/>
        </w:rPr>
      </w:pPr>
    </w:p>
    <w:p w14:paraId="284E647C" w14:textId="40C45B44" w:rsidR="00A4402F" w:rsidRPr="00054C47" w:rsidRDefault="00A4402F" w:rsidP="00A4402F">
      <w:pPr>
        <w:jc w:val="both"/>
        <w:rPr>
          <w:sz w:val="24"/>
          <w:szCs w:val="24"/>
        </w:rPr>
      </w:pPr>
      <w:r w:rsidRPr="00054C47">
        <w:rPr>
          <w:sz w:val="24"/>
          <w:szCs w:val="24"/>
        </w:rPr>
        <w:t xml:space="preserve">Siseministeerium kogus informatsiooni selle teema kohta ning koostas vastuseid üldistades hetkeolukorra kaardistuse, mille edastas kohtumisel osalejatele 13. märtsil 2024. aastal. Hetkeolukorra kaardistuse näol oli tegemist üldistusega </w:t>
      </w:r>
      <w:proofErr w:type="spellStart"/>
      <w:r w:rsidRPr="00054C47">
        <w:rPr>
          <w:sz w:val="24"/>
          <w:szCs w:val="24"/>
        </w:rPr>
        <w:t>KOV-ide</w:t>
      </w:r>
      <w:proofErr w:type="spellEnd"/>
      <w:r w:rsidRPr="00054C47">
        <w:rPr>
          <w:sz w:val="24"/>
          <w:szCs w:val="24"/>
        </w:rPr>
        <w:t xml:space="preserve"> registripidajate, lastekaitseametnike kui ka perelepitajate vastuste pealt.</w:t>
      </w:r>
    </w:p>
    <w:p w14:paraId="1479399E" w14:textId="77777777" w:rsidR="00A4402F" w:rsidRPr="00054C47" w:rsidRDefault="00A4402F" w:rsidP="00A4402F">
      <w:pPr>
        <w:jc w:val="both"/>
        <w:rPr>
          <w:sz w:val="24"/>
          <w:szCs w:val="24"/>
        </w:rPr>
      </w:pPr>
    </w:p>
    <w:p w14:paraId="17359761" w14:textId="0D276D65" w:rsidR="007B3EB9" w:rsidRPr="00054C47" w:rsidRDefault="00A4402F" w:rsidP="007B3EB9">
      <w:pPr>
        <w:jc w:val="both"/>
        <w:rPr>
          <w:sz w:val="24"/>
          <w:szCs w:val="24"/>
        </w:rPr>
      </w:pPr>
      <w:r w:rsidRPr="00054C47">
        <w:rPr>
          <w:sz w:val="24"/>
          <w:szCs w:val="24"/>
        </w:rPr>
        <w:t xml:space="preserve">Selle hetkeolukorra kaardistuse pealt andsid 25. septembril 2023. </w:t>
      </w:r>
      <w:r w:rsidR="002612A9" w:rsidRPr="00054C47">
        <w:rPr>
          <w:sz w:val="24"/>
          <w:szCs w:val="24"/>
        </w:rPr>
        <w:t xml:space="preserve">aasta </w:t>
      </w:r>
      <w:r w:rsidRPr="00054C47">
        <w:rPr>
          <w:sz w:val="24"/>
          <w:szCs w:val="24"/>
        </w:rPr>
        <w:t>kohtumisel osalejad teada, et nad toetavad teemaga jätkamist. Seetõttu koostas Siseministeerium antud teema kohta eelnõusse sätted</w:t>
      </w:r>
      <w:r w:rsidR="00F63138" w:rsidRPr="00054C47">
        <w:rPr>
          <w:sz w:val="24"/>
          <w:szCs w:val="24"/>
        </w:rPr>
        <w:t xml:space="preserve">, mille kohaselt kui </w:t>
      </w:r>
      <w:r w:rsidR="007B3EB9" w:rsidRPr="00054C47">
        <w:rPr>
          <w:sz w:val="24"/>
          <w:szCs w:val="24"/>
        </w:rPr>
        <w:t xml:space="preserve">lastekaitsetöötaja on esitanud kirjaliku põhjendatud seisukoha, et lapse elukoha </w:t>
      </w:r>
      <w:proofErr w:type="spellStart"/>
      <w:r w:rsidR="007B3EB9" w:rsidRPr="00054C47">
        <w:rPr>
          <w:sz w:val="24"/>
          <w:szCs w:val="24"/>
        </w:rPr>
        <w:t>RR-i</w:t>
      </w:r>
      <w:proofErr w:type="spellEnd"/>
      <w:r w:rsidR="007B3EB9" w:rsidRPr="00054C47">
        <w:rPr>
          <w:sz w:val="24"/>
          <w:szCs w:val="24"/>
        </w:rPr>
        <w:t xml:space="preserve"> kandmine on lapse huvides, võib KOV kanda alaealise lapse elukoha </w:t>
      </w:r>
      <w:proofErr w:type="spellStart"/>
      <w:r w:rsidR="005D4A6E" w:rsidRPr="00054C47">
        <w:rPr>
          <w:sz w:val="24"/>
          <w:szCs w:val="24"/>
        </w:rPr>
        <w:t>RR-i</w:t>
      </w:r>
      <w:proofErr w:type="spellEnd"/>
      <w:r w:rsidR="005D4A6E" w:rsidRPr="00054C47">
        <w:rPr>
          <w:sz w:val="24"/>
          <w:szCs w:val="24"/>
        </w:rPr>
        <w:t xml:space="preserve"> </w:t>
      </w:r>
      <w:r w:rsidR="007B3EB9" w:rsidRPr="00054C47">
        <w:rPr>
          <w:sz w:val="24"/>
          <w:szCs w:val="24"/>
        </w:rPr>
        <w:t>ilma teise vanema nõusolekuta, kui:</w:t>
      </w:r>
    </w:p>
    <w:p w14:paraId="7DFD10BE" w14:textId="70D6F3B9" w:rsidR="007B3EB9" w:rsidRPr="00054C47" w:rsidRDefault="007B3EB9" w:rsidP="007B3EB9">
      <w:pPr>
        <w:jc w:val="both"/>
        <w:rPr>
          <w:sz w:val="24"/>
          <w:szCs w:val="24"/>
        </w:rPr>
      </w:pPr>
      <w:r w:rsidRPr="00054C47">
        <w:rPr>
          <w:sz w:val="24"/>
          <w:szCs w:val="24"/>
        </w:rPr>
        <w:t xml:space="preserve">1) </w:t>
      </w:r>
      <w:r w:rsidR="005D4A6E" w:rsidRPr="00054C47">
        <w:rPr>
          <w:sz w:val="24"/>
          <w:szCs w:val="24"/>
        </w:rPr>
        <w:t>KOV</w:t>
      </w:r>
      <w:r w:rsidRPr="00054C47">
        <w:rPr>
          <w:sz w:val="24"/>
          <w:szCs w:val="24"/>
        </w:rPr>
        <w:t xml:space="preserve"> ei saa alaealise lapse elukoha </w:t>
      </w:r>
      <w:proofErr w:type="spellStart"/>
      <w:r w:rsidR="005D4A6E" w:rsidRPr="00054C47">
        <w:rPr>
          <w:sz w:val="24"/>
          <w:szCs w:val="24"/>
        </w:rPr>
        <w:t>RR-i</w:t>
      </w:r>
      <w:proofErr w:type="spellEnd"/>
      <w:r w:rsidR="005D4A6E" w:rsidRPr="00054C47">
        <w:rPr>
          <w:sz w:val="24"/>
          <w:szCs w:val="24"/>
        </w:rPr>
        <w:t xml:space="preserve"> </w:t>
      </w:r>
      <w:r w:rsidRPr="00054C47">
        <w:rPr>
          <w:sz w:val="24"/>
          <w:szCs w:val="24"/>
        </w:rPr>
        <w:t xml:space="preserve">kandmisel lapse teise hooldusõigusliku vanemaga mõistliku aja jooksul kontakti või </w:t>
      </w:r>
    </w:p>
    <w:p w14:paraId="7078452D" w14:textId="624827CB" w:rsidR="007B3EB9" w:rsidRPr="00054C47" w:rsidRDefault="007B3EB9" w:rsidP="007B3EB9">
      <w:pPr>
        <w:jc w:val="both"/>
        <w:rPr>
          <w:sz w:val="24"/>
          <w:szCs w:val="24"/>
        </w:rPr>
      </w:pPr>
      <w:r w:rsidRPr="00054C47">
        <w:rPr>
          <w:sz w:val="24"/>
          <w:szCs w:val="24"/>
        </w:rPr>
        <w:t xml:space="preserve">2) teine hooldusõiguslik vanem ei anna lapse elukoha </w:t>
      </w:r>
      <w:proofErr w:type="spellStart"/>
      <w:r w:rsidR="005D4A6E" w:rsidRPr="00054C47">
        <w:rPr>
          <w:sz w:val="24"/>
          <w:szCs w:val="24"/>
        </w:rPr>
        <w:t>RR-i</w:t>
      </w:r>
      <w:proofErr w:type="spellEnd"/>
      <w:r w:rsidR="005D4A6E" w:rsidRPr="00054C47">
        <w:rPr>
          <w:sz w:val="24"/>
          <w:szCs w:val="24"/>
        </w:rPr>
        <w:t xml:space="preserve"> </w:t>
      </w:r>
      <w:r w:rsidRPr="00054C47">
        <w:rPr>
          <w:sz w:val="24"/>
          <w:szCs w:val="24"/>
        </w:rPr>
        <w:t xml:space="preserve">kandmiseks nõusolekut ning tal ei ole nõusoleku andmisest keeldumiseks mõistlikku põhjendust, kuid lapse elukoha </w:t>
      </w:r>
      <w:proofErr w:type="spellStart"/>
      <w:r w:rsidR="005D4A6E" w:rsidRPr="00054C47">
        <w:rPr>
          <w:sz w:val="24"/>
          <w:szCs w:val="24"/>
        </w:rPr>
        <w:t>RR-i</w:t>
      </w:r>
      <w:proofErr w:type="spellEnd"/>
      <w:r w:rsidR="005D4A6E" w:rsidRPr="00054C47">
        <w:rPr>
          <w:sz w:val="24"/>
          <w:szCs w:val="24"/>
        </w:rPr>
        <w:t xml:space="preserve"> </w:t>
      </w:r>
      <w:r w:rsidRPr="00054C47">
        <w:rPr>
          <w:sz w:val="24"/>
          <w:szCs w:val="24"/>
        </w:rPr>
        <w:t>kandmine on vastavuses kohtulahendiga või</w:t>
      </w:r>
    </w:p>
    <w:p w14:paraId="41B3FCBD" w14:textId="4FE0F383" w:rsidR="00F63138" w:rsidRPr="00054C47" w:rsidRDefault="007B3EB9" w:rsidP="00F63138">
      <w:pPr>
        <w:jc w:val="both"/>
        <w:rPr>
          <w:sz w:val="24"/>
          <w:szCs w:val="24"/>
        </w:rPr>
      </w:pPr>
      <w:r w:rsidRPr="00054C47">
        <w:rPr>
          <w:sz w:val="24"/>
          <w:szCs w:val="24"/>
        </w:rPr>
        <w:t xml:space="preserve">3) </w:t>
      </w:r>
      <w:r w:rsidR="005D4A6E" w:rsidRPr="00054C47">
        <w:rPr>
          <w:sz w:val="24"/>
          <w:szCs w:val="24"/>
        </w:rPr>
        <w:t>KOV</w:t>
      </w:r>
      <w:r w:rsidRPr="00054C47">
        <w:rPr>
          <w:sz w:val="24"/>
          <w:szCs w:val="24"/>
        </w:rPr>
        <w:t xml:space="preserve"> on veendunud, et lapse elukoht on peamiselt elukohateates esitatud </w:t>
      </w:r>
      <w:proofErr w:type="spellStart"/>
      <w:r w:rsidR="005D4A6E" w:rsidRPr="00054C47">
        <w:rPr>
          <w:sz w:val="24"/>
          <w:szCs w:val="24"/>
        </w:rPr>
        <w:t>KOV-is</w:t>
      </w:r>
      <w:proofErr w:type="spellEnd"/>
      <w:r w:rsidRPr="00054C47">
        <w:rPr>
          <w:sz w:val="24"/>
          <w:szCs w:val="24"/>
        </w:rPr>
        <w:t>.</w:t>
      </w:r>
    </w:p>
    <w:p w14:paraId="2EE1A053" w14:textId="77777777" w:rsidR="007B3EB9" w:rsidRPr="00054C47" w:rsidRDefault="007B3EB9" w:rsidP="00F63138">
      <w:pPr>
        <w:jc w:val="both"/>
        <w:rPr>
          <w:sz w:val="24"/>
          <w:szCs w:val="24"/>
        </w:rPr>
      </w:pPr>
    </w:p>
    <w:p w14:paraId="115B93C7" w14:textId="681977D8" w:rsidR="00F63138" w:rsidRPr="00054C47" w:rsidRDefault="00F63138" w:rsidP="00F63138">
      <w:pPr>
        <w:jc w:val="both"/>
        <w:rPr>
          <w:sz w:val="24"/>
          <w:szCs w:val="24"/>
        </w:rPr>
      </w:pPr>
      <w:r w:rsidRPr="00054C47">
        <w:rPr>
          <w:sz w:val="24"/>
          <w:szCs w:val="24"/>
        </w:rPr>
        <w:t xml:space="preserve">On oluline, et igas juhtumi puhul proovitaks igal juhul teist vanemat kätte saada ja temalt nõusolek lapse elukoha registreerimiseks saada ning kui see ei ole võimalik, siis lähtuda RRS-i §-dest </w:t>
      </w:r>
      <w:r w:rsidR="000E34C5" w:rsidRPr="00054C47">
        <w:rPr>
          <w:sz w:val="24"/>
          <w:szCs w:val="24"/>
        </w:rPr>
        <w:t>79 lõikes 6 ja 87 lõikest 5.</w:t>
      </w:r>
    </w:p>
    <w:p w14:paraId="4E7341F9" w14:textId="77777777" w:rsidR="00F63138" w:rsidRPr="00054C47" w:rsidRDefault="00F63138" w:rsidP="00F63138">
      <w:pPr>
        <w:jc w:val="both"/>
        <w:rPr>
          <w:sz w:val="24"/>
          <w:szCs w:val="24"/>
        </w:rPr>
      </w:pPr>
    </w:p>
    <w:p w14:paraId="54D2338B" w14:textId="346334BC" w:rsidR="00F63138" w:rsidRPr="00054C47" w:rsidRDefault="00F63138" w:rsidP="00F63138">
      <w:pPr>
        <w:jc w:val="both"/>
        <w:rPr>
          <w:sz w:val="24"/>
          <w:szCs w:val="24"/>
        </w:rPr>
      </w:pPr>
      <w:r w:rsidRPr="00054C47">
        <w:rPr>
          <w:sz w:val="24"/>
          <w:szCs w:val="24"/>
        </w:rPr>
        <w:t xml:space="preserve">Jagatud </w:t>
      </w:r>
      <w:proofErr w:type="spellStart"/>
      <w:r w:rsidRPr="00054C47">
        <w:rPr>
          <w:sz w:val="24"/>
          <w:szCs w:val="24"/>
        </w:rPr>
        <w:t>vanemluse</w:t>
      </w:r>
      <w:proofErr w:type="spellEnd"/>
      <w:r w:rsidRPr="00054C47">
        <w:rPr>
          <w:sz w:val="24"/>
          <w:szCs w:val="24"/>
        </w:rPr>
        <w:t xml:space="preserve"> juhtumid, kus laps elab 50% ajast emaga ning 50% ajast isaga, sii</w:t>
      </w:r>
      <w:r w:rsidR="002962CC" w:rsidRPr="00054C47">
        <w:rPr>
          <w:sz w:val="24"/>
          <w:szCs w:val="24"/>
        </w:rPr>
        <w:t>a</w:t>
      </w:r>
      <w:r w:rsidRPr="00054C47">
        <w:rPr>
          <w:sz w:val="24"/>
          <w:szCs w:val="24"/>
        </w:rPr>
        <w:t xml:space="preserve"> alla ei kuulu. Nende juhtumite puhul tuleb vanematel pöörduda kohtu poole ja taotleda otsustusõiguse üleandmist ühele vanemale (PKS-i § 119) – see alus on mõeldud olukordadeks, kus mingis olulises asjas vanemad ei saa kokkuleppele ning kohus võib anda otsustusõiguse üle ühele vanemale.</w:t>
      </w:r>
    </w:p>
    <w:p w14:paraId="05F25B97" w14:textId="77777777" w:rsidR="00F63138" w:rsidRPr="00054C47" w:rsidRDefault="00F63138" w:rsidP="00F63138">
      <w:pPr>
        <w:jc w:val="both"/>
        <w:rPr>
          <w:sz w:val="24"/>
          <w:szCs w:val="24"/>
        </w:rPr>
      </w:pPr>
    </w:p>
    <w:p w14:paraId="1D4A9D4F" w14:textId="38C3AD44" w:rsidR="00F63138" w:rsidRPr="00054C47" w:rsidRDefault="00F63138" w:rsidP="00F63138">
      <w:pPr>
        <w:jc w:val="both"/>
        <w:rPr>
          <w:sz w:val="24"/>
          <w:szCs w:val="24"/>
        </w:rPr>
      </w:pPr>
      <w:proofErr w:type="spellStart"/>
      <w:r w:rsidRPr="00054C47">
        <w:rPr>
          <w:sz w:val="24"/>
          <w:szCs w:val="24"/>
        </w:rPr>
        <w:t>KOV-i</w:t>
      </w:r>
      <w:proofErr w:type="spellEnd"/>
      <w:r w:rsidRPr="00054C47">
        <w:rPr>
          <w:sz w:val="24"/>
          <w:szCs w:val="24"/>
        </w:rPr>
        <w:t xml:space="preserve"> ülesanne on tuvastada lapse elukoha aadress, mitte hinnata, kas laps veedab rohkem aega ühe või teise vanema juures või kumma vanema juures oleks parem tal elukohta omada.</w:t>
      </w:r>
    </w:p>
    <w:p w14:paraId="770AD7AD" w14:textId="77777777" w:rsidR="00F63138" w:rsidRPr="00054C47" w:rsidRDefault="00F63138" w:rsidP="00F63138">
      <w:pPr>
        <w:jc w:val="both"/>
        <w:rPr>
          <w:sz w:val="24"/>
          <w:szCs w:val="24"/>
        </w:rPr>
      </w:pPr>
    </w:p>
    <w:p w14:paraId="20AD0BC0" w14:textId="7F8CD1DD" w:rsidR="00F63138" w:rsidRPr="00054C47" w:rsidRDefault="00BC76CD" w:rsidP="00F63138">
      <w:pPr>
        <w:jc w:val="both"/>
        <w:rPr>
          <w:sz w:val="24"/>
          <w:szCs w:val="24"/>
        </w:rPr>
      </w:pPr>
      <w:r w:rsidRPr="00054C47">
        <w:rPr>
          <w:sz w:val="24"/>
          <w:szCs w:val="24"/>
        </w:rPr>
        <w:t xml:space="preserve">Õiguskantsleri Kantselei ettepanekul on sättesse lisatud ka põhimõte, mille kohaselt antakse </w:t>
      </w:r>
      <w:proofErr w:type="spellStart"/>
      <w:r w:rsidRPr="00054C47">
        <w:rPr>
          <w:sz w:val="24"/>
          <w:szCs w:val="24"/>
        </w:rPr>
        <w:t>KOV-ile</w:t>
      </w:r>
      <w:proofErr w:type="spellEnd"/>
      <w:r w:rsidRPr="00054C47">
        <w:rPr>
          <w:sz w:val="24"/>
          <w:szCs w:val="24"/>
        </w:rPr>
        <w:t xml:space="preserve"> võimalus lähtuda sellisest kohtu</w:t>
      </w:r>
      <w:r w:rsidR="005D4A6E" w:rsidRPr="00054C47">
        <w:rPr>
          <w:sz w:val="24"/>
          <w:szCs w:val="24"/>
        </w:rPr>
        <w:t>lahendist</w:t>
      </w:r>
      <w:r w:rsidRPr="00054C47">
        <w:rPr>
          <w:sz w:val="24"/>
          <w:szCs w:val="24"/>
        </w:rPr>
        <w:t xml:space="preserve"> (lisaks kohtu</w:t>
      </w:r>
      <w:r w:rsidR="005D4A6E" w:rsidRPr="00054C47">
        <w:rPr>
          <w:sz w:val="24"/>
          <w:szCs w:val="24"/>
        </w:rPr>
        <w:t>lahendile</w:t>
      </w:r>
      <w:r w:rsidRPr="00054C47">
        <w:rPr>
          <w:sz w:val="24"/>
          <w:szCs w:val="24"/>
        </w:rPr>
        <w:t>, mis annab ühele vanemale ainuhooldusõiguse või otsustusõiguse selles küsimuses), millest selgub lapse elukoha aadress. Näiteks suhtluskorra määrusest või kohtulikult kinnitatud vanemate vahelisest kompromissist, kust selgelt ilmneb, et laps elab vaid ühel aadressil.</w:t>
      </w:r>
    </w:p>
    <w:p w14:paraId="4631BF77" w14:textId="77777777" w:rsidR="00BC76CD" w:rsidRPr="00054C47" w:rsidRDefault="00BC76CD" w:rsidP="00F63138">
      <w:pPr>
        <w:jc w:val="both"/>
        <w:rPr>
          <w:sz w:val="24"/>
          <w:szCs w:val="24"/>
        </w:rPr>
      </w:pPr>
    </w:p>
    <w:p w14:paraId="5BE733D8" w14:textId="65A34403" w:rsidR="00D818FE" w:rsidRPr="00054C47" w:rsidRDefault="00D818FE" w:rsidP="00E36D28">
      <w:pPr>
        <w:jc w:val="both"/>
        <w:rPr>
          <w:sz w:val="24"/>
          <w:szCs w:val="24"/>
        </w:rPr>
      </w:pPr>
      <w:r w:rsidRPr="00054C47">
        <w:rPr>
          <w:b/>
          <w:bCs/>
          <w:sz w:val="24"/>
          <w:szCs w:val="24"/>
        </w:rPr>
        <w:t>Eelnõu § 2 punktiga 2</w:t>
      </w:r>
      <w:r w:rsidR="00F8497B">
        <w:rPr>
          <w:b/>
          <w:bCs/>
          <w:sz w:val="24"/>
          <w:szCs w:val="24"/>
        </w:rPr>
        <w:t>3</w:t>
      </w:r>
      <w:r w:rsidRPr="00054C47">
        <w:rPr>
          <w:sz w:val="24"/>
          <w:szCs w:val="24"/>
        </w:rPr>
        <w:t xml:space="preserve"> muudetakse RRS-i § 91 lõike 1 teine lause. Kehtiva RRS-i § 91 lõike 1 teise lause kohaselt kui isik asub RRS-i § 96 lõikes 1 nimetatud asutuses, on isikul või tema seaduslikul esindajal õigus taotleda isiku elukoha aadressi säilitamist </w:t>
      </w:r>
      <w:proofErr w:type="spellStart"/>
      <w:r w:rsidR="00CA371A" w:rsidRPr="00054C47">
        <w:rPr>
          <w:sz w:val="24"/>
          <w:szCs w:val="24"/>
        </w:rPr>
        <w:t>RR-i</w:t>
      </w:r>
      <w:proofErr w:type="spellEnd"/>
      <w:r w:rsidR="00E86FAD" w:rsidRPr="00054C47">
        <w:rPr>
          <w:sz w:val="24"/>
          <w:szCs w:val="24"/>
        </w:rPr>
        <w:t xml:space="preserve"> </w:t>
      </w:r>
      <w:r w:rsidRPr="00054C47">
        <w:rPr>
          <w:sz w:val="24"/>
          <w:szCs w:val="24"/>
        </w:rPr>
        <w:t>aktuaalsete andmete hulgas linna ja linnaosa või valla täpsusega.</w:t>
      </w:r>
    </w:p>
    <w:p w14:paraId="3255E6DD" w14:textId="77777777" w:rsidR="00D818FE" w:rsidRPr="00054C47" w:rsidRDefault="00D818FE" w:rsidP="00E36D28">
      <w:pPr>
        <w:jc w:val="both"/>
        <w:rPr>
          <w:sz w:val="24"/>
          <w:szCs w:val="24"/>
        </w:rPr>
      </w:pPr>
    </w:p>
    <w:p w14:paraId="7DC8287E" w14:textId="39B9E00B" w:rsidR="00AA09AA" w:rsidRPr="00054C47" w:rsidRDefault="00D818FE" w:rsidP="00E36D28">
      <w:pPr>
        <w:jc w:val="both"/>
        <w:rPr>
          <w:sz w:val="24"/>
          <w:szCs w:val="24"/>
        </w:rPr>
      </w:pPr>
      <w:r w:rsidRPr="00054C47">
        <w:rPr>
          <w:sz w:val="24"/>
          <w:szCs w:val="24"/>
        </w:rPr>
        <w:t xml:space="preserve">Kuna inimeselt võib olla keeruline nõusolekut saada näiteks kui ta viibib hooldekodus või vanglas, siis on mõistlik, kui ametnik ei peaks sellistel juhtudel hakkama eraldi nõusolekut </w:t>
      </w:r>
      <w:r w:rsidRPr="00054C47">
        <w:rPr>
          <w:sz w:val="24"/>
          <w:szCs w:val="24"/>
        </w:rPr>
        <w:lastRenderedPageBreak/>
        <w:t xml:space="preserve">inimeselt küsima, vaid KOV saaks jätta isikule elukohaks </w:t>
      </w:r>
      <w:proofErr w:type="spellStart"/>
      <w:r w:rsidRPr="00054C47">
        <w:rPr>
          <w:sz w:val="24"/>
          <w:szCs w:val="24"/>
        </w:rPr>
        <w:t>KOV-i</w:t>
      </w:r>
      <w:proofErr w:type="spellEnd"/>
      <w:r w:rsidRPr="00054C47">
        <w:rPr>
          <w:sz w:val="24"/>
          <w:szCs w:val="24"/>
        </w:rPr>
        <w:t xml:space="preserve"> täpsusega aadressi. Seetõttu muudetakse RRS-i § 91 lõike 1 teise lause sõnastus, mille kohaselt </w:t>
      </w:r>
      <w:r w:rsidR="00670CF0" w:rsidRPr="00054C47">
        <w:rPr>
          <w:sz w:val="24"/>
          <w:szCs w:val="24"/>
        </w:rPr>
        <w:t xml:space="preserve">kui isiku viibimiskohana on </w:t>
      </w:r>
      <w:proofErr w:type="spellStart"/>
      <w:r w:rsidR="00670CF0" w:rsidRPr="00054C47">
        <w:rPr>
          <w:sz w:val="24"/>
          <w:szCs w:val="24"/>
        </w:rPr>
        <w:t>RR-i</w:t>
      </w:r>
      <w:proofErr w:type="spellEnd"/>
      <w:r w:rsidR="00670CF0" w:rsidRPr="00054C47">
        <w:rPr>
          <w:sz w:val="24"/>
          <w:szCs w:val="24"/>
        </w:rPr>
        <w:t xml:space="preserve"> kantud RRS-i § 96 lõikes 1 nimetatud viibimiskoha andmed, säilitab kohaliku omavalitsuse üksus elukoha aadressi </w:t>
      </w:r>
      <w:proofErr w:type="spellStart"/>
      <w:r w:rsidR="00670CF0" w:rsidRPr="00054C47">
        <w:rPr>
          <w:sz w:val="24"/>
          <w:szCs w:val="24"/>
        </w:rPr>
        <w:t>RR-i</w:t>
      </w:r>
      <w:proofErr w:type="spellEnd"/>
      <w:r w:rsidR="00670CF0" w:rsidRPr="00054C47">
        <w:rPr>
          <w:sz w:val="24"/>
          <w:szCs w:val="24"/>
        </w:rPr>
        <w:t xml:space="preserve"> aktuaalsete andmete hulgas linna ja linnaosa või valla täpsusega.</w:t>
      </w:r>
    </w:p>
    <w:p w14:paraId="251AB39E" w14:textId="77777777" w:rsidR="00670CF0" w:rsidRPr="00054C47" w:rsidRDefault="00670CF0" w:rsidP="00E36D28">
      <w:pPr>
        <w:jc w:val="both"/>
        <w:rPr>
          <w:sz w:val="24"/>
          <w:szCs w:val="24"/>
        </w:rPr>
      </w:pPr>
    </w:p>
    <w:p w14:paraId="0E5E2CEA" w14:textId="1D65A057" w:rsidR="00670CF0" w:rsidRPr="00054C47" w:rsidRDefault="00670CF0" w:rsidP="00E36D28">
      <w:pPr>
        <w:jc w:val="both"/>
        <w:rPr>
          <w:sz w:val="24"/>
          <w:szCs w:val="24"/>
        </w:rPr>
      </w:pPr>
      <w:r w:rsidRPr="00054C47">
        <w:rPr>
          <w:sz w:val="24"/>
          <w:szCs w:val="24"/>
        </w:rPr>
        <w:t xml:space="preserve">Samas, kui isik on vahepeal esitanud juba oma uued elukoha andmed, siis selle sätte alusel isiku elukoha </w:t>
      </w:r>
      <w:r w:rsidR="007B3EB9" w:rsidRPr="00054C47">
        <w:rPr>
          <w:sz w:val="24"/>
          <w:szCs w:val="24"/>
        </w:rPr>
        <w:t>andmeid</w:t>
      </w:r>
      <w:r w:rsidRPr="00054C47">
        <w:rPr>
          <w:sz w:val="24"/>
          <w:szCs w:val="24"/>
        </w:rPr>
        <w:t xml:space="preserve"> ei muudeta ehk ei säilitata aadressi </w:t>
      </w:r>
      <w:proofErr w:type="spellStart"/>
      <w:r w:rsidRPr="00054C47">
        <w:rPr>
          <w:sz w:val="24"/>
          <w:szCs w:val="24"/>
        </w:rPr>
        <w:t>RR-i</w:t>
      </w:r>
      <w:proofErr w:type="spellEnd"/>
      <w:r w:rsidRPr="00054C47">
        <w:rPr>
          <w:sz w:val="24"/>
          <w:szCs w:val="24"/>
        </w:rPr>
        <w:t xml:space="preserve"> aktuaalsete andmete hulgas linna ja linnaosa või valla täpsusega.</w:t>
      </w:r>
    </w:p>
    <w:p w14:paraId="7222F137" w14:textId="77777777" w:rsidR="00670CF0" w:rsidRPr="00054C47" w:rsidRDefault="00670CF0" w:rsidP="00E36D28">
      <w:pPr>
        <w:jc w:val="both"/>
        <w:rPr>
          <w:sz w:val="24"/>
          <w:szCs w:val="24"/>
        </w:rPr>
      </w:pPr>
    </w:p>
    <w:p w14:paraId="019649CF" w14:textId="43750340" w:rsidR="00D66E05" w:rsidRPr="00054C47" w:rsidRDefault="00D66E05" w:rsidP="00E36D28">
      <w:pPr>
        <w:jc w:val="both"/>
        <w:rPr>
          <w:sz w:val="24"/>
          <w:szCs w:val="24"/>
        </w:rPr>
      </w:pPr>
      <w:r w:rsidRPr="00054C47">
        <w:rPr>
          <w:b/>
          <w:bCs/>
          <w:sz w:val="24"/>
          <w:szCs w:val="24"/>
        </w:rPr>
        <w:t>Eelnõu § 2 punktiga 2</w:t>
      </w:r>
      <w:r w:rsidR="00990F71">
        <w:rPr>
          <w:b/>
          <w:bCs/>
          <w:sz w:val="24"/>
          <w:szCs w:val="24"/>
        </w:rPr>
        <w:t>5</w:t>
      </w:r>
      <w:r w:rsidRPr="00054C47">
        <w:rPr>
          <w:sz w:val="24"/>
          <w:szCs w:val="24"/>
        </w:rPr>
        <w:t xml:space="preserve"> muudetakse RRS-i § 94 lõiget 2. Kehtiva RRS-i § 94 lõike 2 kohaselt kui isiku elukoha aadressina on </w:t>
      </w:r>
      <w:proofErr w:type="spellStart"/>
      <w:r w:rsidRPr="00054C47">
        <w:rPr>
          <w:sz w:val="24"/>
          <w:szCs w:val="24"/>
        </w:rPr>
        <w:t>RR-i</w:t>
      </w:r>
      <w:proofErr w:type="spellEnd"/>
      <w:r w:rsidRPr="00054C47">
        <w:rPr>
          <w:sz w:val="24"/>
          <w:szCs w:val="24"/>
        </w:rPr>
        <w:t xml:space="preserve"> kantud aadress, kus puudub aadressiobjekt, või kui aadressiandmete süsteemi infosüsteemis toimunud aadressiandmete muudatuste alusel ei ole võimalik tuvastada isiku </w:t>
      </w:r>
      <w:proofErr w:type="spellStart"/>
      <w:r w:rsidRPr="00054C47">
        <w:rPr>
          <w:sz w:val="24"/>
          <w:szCs w:val="24"/>
        </w:rPr>
        <w:t>RR-i</w:t>
      </w:r>
      <w:proofErr w:type="spellEnd"/>
      <w:r w:rsidRPr="00054C47">
        <w:rPr>
          <w:sz w:val="24"/>
          <w:szCs w:val="24"/>
        </w:rPr>
        <w:t xml:space="preserve"> kantud elukoha uut aadressi, lõpetab KOV tema elukoha andmete kehtivuse </w:t>
      </w:r>
      <w:proofErr w:type="spellStart"/>
      <w:r w:rsidRPr="00054C47">
        <w:rPr>
          <w:sz w:val="24"/>
          <w:szCs w:val="24"/>
        </w:rPr>
        <w:t>RR-is</w:t>
      </w:r>
      <w:proofErr w:type="spellEnd"/>
      <w:r w:rsidRPr="00054C47">
        <w:rPr>
          <w:sz w:val="24"/>
          <w:szCs w:val="24"/>
        </w:rPr>
        <w:t>.</w:t>
      </w:r>
    </w:p>
    <w:p w14:paraId="4F76A3FC" w14:textId="77777777" w:rsidR="00D66E05" w:rsidRPr="00054C47" w:rsidRDefault="00D66E05" w:rsidP="00E36D28">
      <w:pPr>
        <w:jc w:val="both"/>
        <w:rPr>
          <w:sz w:val="24"/>
          <w:szCs w:val="24"/>
        </w:rPr>
      </w:pPr>
    </w:p>
    <w:p w14:paraId="51102651" w14:textId="77777777" w:rsidR="00D66E05" w:rsidRPr="00054C47" w:rsidRDefault="00D66E05" w:rsidP="00D66E05">
      <w:pPr>
        <w:jc w:val="both"/>
        <w:rPr>
          <w:sz w:val="24"/>
          <w:szCs w:val="24"/>
        </w:rPr>
      </w:pPr>
      <w:r w:rsidRPr="00054C47">
        <w:rPr>
          <w:sz w:val="24"/>
          <w:szCs w:val="24"/>
        </w:rPr>
        <w:t xml:space="preserve">Probleem on, et </w:t>
      </w:r>
      <w:proofErr w:type="spellStart"/>
      <w:r w:rsidRPr="00054C47">
        <w:rPr>
          <w:sz w:val="24"/>
          <w:szCs w:val="24"/>
        </w:rPr>
        <w:t>RR-i</w:t>
      </w:r>
      <w:proofErr w:type="spellEnd"/>
      <w:r w:rsidRPr="00054C47">
        <w:rPr>
          <w:sz w:val="24"/>
          <w:szCs w:val="24"/>
        </w:rPr>
        <w:t xml:space="preserve"> ei tohiks lubada kanda elukoha aadressi, mis puudub </w:t>
      </w:r>
      <w:proofErr w:type="spellStart"/>
      <w:r w:rsidRPr="00054C47">
        <w:rPr>
          <w:sz w:val="24"/>
          <w:szCs w:val="24"/>
        </w:rPr>
        <w:t>ADS-i</w:t>
      </w:r>
      <w:proofErr w:type="spellEnd"/>
      <w:r w:rsidRPr="00054C47">
        <w:rPr>
          <w:sz w:val="24"/>
          <w:szCs w:val="24"/>
        </w:rPr>
        <w:t xml:space="preserve"> info</w:t>
      </w:r>
      <w:r w:rsidRPr="00054C47">
        <w:rPr>
          <w:sz w:val="24"/>
          <w:szCs w:val="24"/>
        </w:rPr>
        <w:softHyphen/>
        <w:t xml:space="preserve">süsteemis, sest sel juhul on isiku elukoha aadress </w:t>
      </w:r>
      <w:proofErr w:type="spellStart"/>
      <w:r w:rsidRPr="00054C47">
        <w:rPr>
          <w:sz w:val="24"/>
          <w:szCs w:val="24"/>
        </w:rPr>
        <w:t>RR-is</w:t>
      </w:r>
      <w:proofErr w:type="spellEnd"/>
      <w:r w:rsidRPr="00054C47">
        <w:rPr>
          <w:sz w:val="24"/>
          <w:szCs w:val="24"/>
        </w:rPr>
        <w:t xml:space="preserve"> vale. Hetkel on see teatud juhtudel RRS-i § 94 lõike 2 kohaselt võimalik, sest sõna „aadressiobjekt“ hõlmab ka hoonestamata katastriüksust, kus ei ole võimalik püsivalt elada.</w:t>
      </w:r>
    </w:p>
    <w:p w14:paraId="15558224" w14:textId="77777777" w:rsidR="00D66E05" w:rsidRPr="00054C47" w:rsidRDefault="00D66E05" w:rsidP="00E36D28">
      <w:pPr>
        <w:jc w:val="both"/>
        <w:rPr>
          <w:sz w:val="24"/>
          <w:szCs w:val="24"/>
        </w:rPr>
      </w:pPr>
    </w:p>
    <w:p w14:paraId="641C2D01" w14:textId="77777777" w:rsidR="00D66E05" w:rsidRPr="00054C47" w:rsidRDefault="00D66E05" w:rsidP="00D66E05">
      <w:pPr>
        <w:jc w:val="both"/>
        <w:rPr>
          <w:sz w:val="24"/>
          <w:szCs w:val="24"/>
        </w:rPr>
      </w:pPr>
      <w:r w:rsidRPr="00054C47">
        <w:rPr>
          <w:sz w:val="24"/>
          <w:szCs w:val="24"/>
        </w:rPr>
        <w:t>Lisaks RRS-i § 94 muutmisele on kaalutud avalikkuse teavitamist, et inimesed ei registreeriks oma elukohti sinna, kus nad tegelikult ei ela ja kus ei ole võimalik elada, näiteks kus ei ole eluruumi. Siseministeeriumi hinnangul ei aita aga see piisavalt kaasa seatud eesmärgi saavutamisele, sest inimesed võivad teadmatusest või pahatahtlikkusest ikka esitada elukohateates aadressi, kus pole näiteks hoonetki, kus saaks elada. Samas ei jää avalikkuse teavitamine kõrvale, vaid seda tehakse edasi paralleelselt regulatiivse lahendusega.</w:t>
      </w:r>
    </w:p>
    <w:p w14:paraId="143C3078" w14:textId="77777777" w:rsidR="00D66E05" w:rsidRPr="00054C47" w:rsidRDefault="00D66E05" w:rsidP="00E36D28">
      <w:pPr>
        <w:jc w:val="both"/>
        <w:rPr>
          <w:sz w:val="24"/>
          <w:szCs w:val="24"/>
        </w:rPr>
      </w:pPr>
    </w:p>
    <w:p w14:paraId="55115481" w14:textId="6599A050" w:rsidR="00D66E05" w:rsidRPr="00054C47" w:rsidRDefault="00D66E05" w:rsidP="00E36D28">
      <w:pPr>
        <w:jc w:val="both"/>
        <w:rPr>
          <w:sz w:val="24"/>
          <w:szCs w:val="24"/>
        </w:rPr>
      </w:pPr>
      <w:r w:rsidRPr="00054C47">
        <w:rPr>
          <w:sz w:val="24"/>
          <w:szCs w:val="24"/>
        </w:rPr>
        <w:t>Seetõttu asendatakse RRS-i § 94 lõikes 2 sõnad „kus puudub aadressiobjekt“ sõnadega „</w:t>
      </w:r>
      <w:r w:rsidR="00CD6864" w:rsidRPr="00054C47">
        <w:rPr>
          <w:sz w:val="24"/>
          <w:szCs w:val="24"/>
        </w:rPr>
        <w:t xml:space="preserve">mis ei ole </w:t>
      </w:r>
      <w:proofErr w:type="spellStart"/>
      <w:r w:rsidR="00CD6864" w:rsidRPr="00054C47">
        <w:rPr>
          <w:sz w:val="24"/>
          <w:szCs w:val="24"/>
        </w:rPr>
        <w:t>ADS-i</w:t>
      </w:r>
      <w:proofErr w:type="spellEnd"/>
      <w:r w:rsidR="00CD6864" w:rsidRPr="00054C47">
        <w:rPr>
          <w:sz w:val="24"/>
          <w:szCs w:val="24"/>
        </w:rPr>
        <w:t xml:space="preserve"> infosüsteemi</w:t>
      </w:r>
      <w:r w:rsidR="002612A9" w:rsidRPr="00054C47">
        <w:rPr>
          <w:sz w:val="24"/>
          <w:szCs w:val="24"/>
        </w:rPr>
        <w:t>s</w:t>
      </w:r>
      <w:r w:rsidRPr="00054C47">
        <w:rPr>
          <w:sz w:val="24"/>
          <w:szCs w:val="24"/>
        </w:rPr>
        <w:t>“</w:t>
      </w:r>
      <w:r w:rsidR="00AD535A" w:rsidRPr="00054C47">
        <w:rPr>
          <w:sz w:val="24"/>
          <w:szCs w:val="24"/>
        </w:rPr>
        <w:t>.</w:t>
      </w:r>
    </w:p>
    <w:p w14:paraId="015F987D" w14:textId="77777777" w:rsidR="00AD535A" w:rsidRPr="00054C47" w:rsidRDefault="00AD535A" w:rsidP="00E36D28">
      <w:pPr>
        <w:jc w:val="both"/>
        <w:rPr>
          <w:sz w:val="24"/>
          <w:szCs w:val="24"/>
        </w:rPr>
      </w:pPr>
    </w:p>
    <w:p w14:paraId="18137FC5" w14:textId="7873E770" w:rsidR="00585BDB" w:rsidRPr="00054C47" w:rsidRDefault="00B82DF9" w:rsidP="00585BDB">
      <w:pPr>
        <w:jc w:val="both"/>
        <w:rPr>
          <w:b/>
          <w:bCs/>
          <w:sz w:val="24"/>
          <w:szCs w:val="24"/>
        </w:rPr>
      </w:pPr>
      <w:r w:rsidRPr="00054C47">
        <w:rPr>
          <w:b/>
          <w:bCs/>
          <w:sz w:val="24"/>
          <w:szCs w:val="24"/>
        </w:rPr>
        <w:t xml:space="preserve">Eelnõu § 2 </w:t>
      </w:r>
      <w:r w:rsidR="00585BDB" w:rsidRPr="00054C47">
        <w:rPr>
          <w:b/>
          <w:bCs/>
          <w:sz w:val="24"/>
          <w:szCs w:val="24"/>
        </w:rPr>
        <w:t>punktides 2</w:t>
      </w:r>
      <w:r w:rsidR="00990F71">
        <w:rPr>
          <w:b/>
          <w:bCs/>
          <w:sz w:val="24"/>
          <w:szCs w:val="24"/>
        </w:rPr>
        <w:t>6</w:t>
      </w:r>
      <w:r w:rsidR="00585BDB" w:rsidRPr="00054C47">
        <w:rPr>
          <w:b/>
          <w:bCs/>
          <w:sz w:val="24"/>
          <w:szCs w:val="24"/>
        </w:rPr>
        <w:t>, 2</w:t>
      </w:r>
      <w:r w:rsidR="00990F71">
        <w:rPr>
          <w:b/>
          <w:bCs/>
          <w:sz w:val="24"/>
          <w:szCs w:val="24"/>
        </w:rPr>
        <w:t>9</w:t>
      </w:r>
      <w:r w:rsidR="00585BDB" w:rsidRPr="00054C47">
        <w:rPr>
          <w:b/>
          <w:bCs/>
          <w:sz w:val="24"/>
          <w:szCs w:val="24"/>
        </w:rPr>
        <w:t xml:space="preserve"> ja </w:t>
      </w:r>
      <w:r w:rsidR="00990F71">
        <w:rPr>
          <w:b/>
          <w:bCs/>
          <w:sz w:val="24"/>
          <w:szCs w:val="24"/>
        </w:rPr>
        <w:t>31</w:t>
      </w:r>
      <w:r w:rsidR="00585BDB" w:rsidRPr="00054C47">
        <w:rPr>
          <w:sz w:val="24"/>
          <w:szCs w:val="24"/>
        </w:rPr>
        <w:t xml:space="preserve"> olevad muudatused on seotud alla 15-aastaste isikute kontaktandmete (e-post ja telefon) kogumise lõpetamisega </w:t>
      </w:r>
      <w:proofErr w:type="spellStart"/>
      <w:r w:rsidR="00A967FD">
        <w:rPr>
          <w:sz w:val="24"/>
          <w:szCs w:val="24"/>
        </w:rPr>
        <w:t>RR-i</w:t>
      </w:r>
      <w:proofErr w:type="spellEnd"/>
      <w:r w:rsidR="00A967FD" w:rsidRPr="00054C47">
        <w:rPr>
          <w:sz w:val="24"/>
          <w:szCs w:val="24"/>
        </w:rPr>
        <w:t xml:space="preserve"> </w:t>
      </w:r>
      <w:r w:rsidR="00585BDB" w:rsidRPr="00054C47">
        <w:rPr>
          <w:sz w:val="24"/>
          <w:szCs w:val="24"/>
        </w:rPr>
        <w:t>ning samuti ka 15-aastaste haldusteovõime laiendamisega teatud menetlustes.</w:t>
      </w:r>
    </w:p>
    <w:p w14:paraId="3F195DFE" w14:textId="77777777" w:rsidR="00585BDB" w:rsidRPr="00054C47" w:rsidRDefault="00585BDB" w:rsidP="00585BDB">
      <w:pPr>
        <w:jc w:val="both"/>
        <w:rPr>
          <w:sz w:val="24"/>
          <w:szCs w:val="24"/>
        </w:rPr>
      </w:pPr>
    </w:p>
    <w:p w14:paraId="4B37A04E" w14:textId="60DFCA51" w:rsidR="00585BDB" w:rsidRPr="00054C47" w:rsidRDefault="00585BDB" w:rsidP="00585BDB">
      <w:pPr>
        <w:shd w:val="clear" w:color="auto" w:fill="FFFFFF"/>
        <w:jc w:val="both"/>
        <w:rPr>
          <w:sz w:val="24"/>
          <w:szCs w:val="24"/>
        </w:rPr>
      </w:pPr>
      <w:r w:rsidRPr="00054C47">
        <w:rPr>
          <w:sz w:val="24"/>
          <w:szCs w:val="24"/>
        </w:rPr>
        <w:t xml:space="preserve">Kuivõrd alaealiste lastega seotud küsimustes võetakse ühendust nende esindajatega ja selleks kasutatakse esindajate kontakte, ei ole vajalik laste kontaktandmete (mis on üldjuhul nende esindajate – vanemate või eestkostjate - omad) kogumine nende andmetena </w:t>
      </w:r>
      <w:proofErr w:type="spellStart"/>
      <w:r w:rsidR="00A967FD">
        <w:rPr>
          <w:sz w:val="24"/>
          <w:szCs w:val="24"/>
        </w:rPr>
        <w:t>RR-i</w:t>
      </w:r>
      <w:proofErr w:type="spellEnd"/>
      <w:r w:rsidRPr="00054C47">
        <w:rPr>
          <w:sz w:val="24"/>
          <w:szCs w:val="24"/>
        </w:rPr>
        <w:t>. Küll hakatakse koguma 15-aastaste kontaktandmeid, mille</w:t>
      </w:r>
      <w:r w:rsidR="00CA0A09" w:rsidRPr="00054C47">
        <w:rPr>
          <w:sz w:val="24"/>
          <w:szCs w:val="24"/>
        </w:rPr>
        <w:t xml:space="preserve"> saab</w:t>
      </w:r>
      <w:r w:rsidRPr="00054C47">
        <w:rPr>
          <w:sz w:val="24"/>
          <w:szCs w:val="24"/>
        </w:rPr>
        <w:t xml:space="preserve"> esita</w:t>
      </w:r>
      <w:r w:rsidR="00CA0A09" w:rsidRPr="00054C47">
        <w:rPr>
          <w:sz w:val="24"/>
          <w:szCs w:val="24"/>
        </w:rPr>
        <w:t>da</w:t>
      </w:r>
      <w:r w:rsidRPr="00054C47">
        <w:rPr>
          <w:sz w:val="24"/>
          <w:szCs w:val="24"/>
        </w:rPr>
        <w:t xml:space="preserve"> vähemalt 15-aastane isik ise (vt ka selgitusi eelnõu § 2 punkti </w:t>
      </w:r>
      <w:r w:rsidR="002612A9" w:rsidRPr="00054C47">
        <w:rPr>
          <w:sz w:val="24"/>
          <w:szCs w:val="24"/>
        </w:rPr>
        <w:t>3</w:t>
      </w:r>
      <w:r w:rsidRPr="00054C47">
        <w:rPr>
          <w:sz w:val="24"/>
          <w:szCs w:val="24"/>
        </w:rPr>
        <w:t xml:space="preserve"> kohta). Olenevalt sellest, kas ülesande täitmiseks on vaja kontakti võtta vähemalt 15-aastase alaealise endaga või tema esindajaga, on võimalik kasutada </w:t>
      </w:r>
      <w:proofErr w:type="spellStart"/>
      <w:r w:rsidR="00A967FD">
        <w:rPr>
          <w:sz w:val="24"/>
          <w:szCs w:val="24"/>
        </w:rPr>
        <w:t>RR-ist</w:t>
      </w:r>
      <w:proofErr w:type="spellEnd"/>
      <w:r w:rsidR="00A967FD" w:rsidRPr="00054C47">
        <w:rPr>
          <w:sz w:val="24"/>
          <w:szCs w:val="24"/>
        </w:rPr>
        <w:t xml:space="preserve"> </w:t>
      </w:r>
      <w:r w:rsidRPr="00054C47">
        <w:rPr>
          <w:sz w:val="24"/>
          <w:szCs w:val="24"/>
        </w:rPr>
        <w:t>kas vähemalt 15-aastase isiku enda või tema esindaja kontaktandmeid</w:t>
      </w:r>
      <w:r w:rsidR="003E7B1F">
        <w:rPr>
          <w:sz w:val="24"/>
          <w:szCs w:val="24"/>
        </w:rPr>
        <w:t>.</w:t>
      </w:r>
    </w:p>
    <w:p w14:paraId="300DB1AB" w14:textId="77777777" w:rsidR="00585BDB" w:rsidRPr="00054C47" w:rsidRDefault="00585BDB" w:rsidP="00585BDB">
      <w:pPr>
        <w:shd w:val="clear" w:color="auto" w:fill="FFFFFF"/>
        <w:jc w:val="both"/>
        <w:rPr>
          <w:sz w:val="24"/>
          <w:szCs w:val="24"/>
        </w:rPr>
      </w:pPr>
    </w:p>
    <w:p w14:paraId="1865C517" w14:textId="1182B372" w:rsidR="00585BDB" w:rsidRPr="00054C47" w:rsidRDefault="00585BDB" w:rsidP="00585BDB">
      <w:pPr>
        <w:shd w:val="clear" w:color="auto" w:fill="FFFFFF"/>
        <w:jc w:val="both"/>
        <w:rPr>
          <w:sz w:val="24"/>
          <w:szCs w:val="24"/>
        </w:rPr>
      </w:pPr>
      <w:r w:rsidRPr="00054C47">
        <w:rPr>
          <w:sz w:val="24"/>
          <w:szCs w:val="24"/>
        </w:rPr>
        <w:t>Eelnõu § 2 punktiga 2</w:t>
      </w:r>
      <w:r w:rsidR="00990F71">
        <w:rPr>
          <w:sz w:val="24"/>
          <w:szCs w:val="24"/>
        </w:rPr>
        <w:t>6</w:t>
      </w:r>
      <w:r w:rsidRPr="00054C47">
        <w:rPr>
          <w:sz w:val="24"/>
          <w:szCs w:val="24"/>
        </w:rPr>
        <w:t xml:space="preserve"> muudetakse RRS §-s 98 sätestatud isiku kohustust tagada kontaktandmete õigsus selliselt, et </w:t>
      </w:r>
      <w:proofErr w:type="spellStart"/>
      <w:r w:rsidR="00A967FD">
        <w:rPr>
          <w:sz w:val="24"/>
          <w:szCs w:val="24"/>
        </w:rPr>
        <w:t>RR-i</w:t>
      </w:r>
      <w:proofErr w:type="spellEnd"/>
      <w:r w:rsidR="00A967FD" w:rsidRPr="00054C47">
        <w:rPr>
          <w:sz w:val="24"/>
          <w:szCs w:val="24"/>
        </w:rPr>
        <w:t xml:space="preserve"> </w:t>
      </w:r>
      <w:r w:rsidRPr="00054C47">
        <w:rPr>
          <w:sz w:val="24"/>
          <w:szCs w:val="24"/>
        </w:rPr>
        <w:t xml:space="preserve">subjektiks olev isik on kohustatud tagama oma kontaktandmete olemasolu ja õigsuse </w:t>
      </w:r>
      <w:proofErr w:type="spellStart"/>
      <w:r w:rsidR="00A967FD">
        <w:rPr>
          <w:sz w:val="24"/>
          <w:szCs w:val="24"/>
        </w:rPr>
        <w:t>RR-is</w:t>
      </w:r>
      <w:proofErr w:type="spellEnd"/>
      <w:r w:rsidRPr="00054C47">
        <w:rPr>
          <w:sz w:val="24"/>
          <w:szCs w:val="24"/>
        </w:rPr>
        <w:t xml:space="preserve"> RRS-</w:t>
      </w:r>
      <w:proofErr w:type="spellStart"/>
      <w:r w:rsidRPr="00054C47">
        <w:rPr>
          <w:sz w:val="24"/>
          <w:szCs w:val="24"/>
        </w:rPr>
        <w:t>is</w:t>
      </w:r>
      <w:proofErr w:type="spellEnd"/>
      <w:r w:rsidRPr="00054C47">
        <w:rPr>
          <w:sz w:val="24"/>
          <w:szCs w:val="24"/>
        </w:rPr>
        <w:t xml:space="preserve"> sätestatu kohaselt, kui ta on vähemalt 15-aastane. Muudatuse kohaselt enam alla 15-aastaste isikute kontaktandmeid muudatuse jõustumisel </w:t>
      </w:r>
      <w:proofErr w:type="spellStart"/>
      <w:r w:rsidR="00A967FD">
        <w:rPr>
          <w:sz w:val="24"/>
          <w:szCs w:val="24"/>
        </w:rPr>
        <w:t>RR-i</w:t>
      </w:r>
      <w:proofErr w:type="spellEnd"/>
      <w:r w:rsidR="00A967FD" w:rsidRPr="00054C47">
        <w:rPr>
          <w:sz w:val="24"/>
          <w:szCs w:val="24"/>
        </w:rPr>
        <w:t xml:space="preserve"> </w:t>
      </w:r>
      <w:r w:rsidRPr="00054C47">
        <w:rPr>
          <w:sz w:val="24"/>
          <w:szCs w:val="24"/>
        </w:rPr>
        <w:t>ei koguta. Samas sätestatakse kohustus juba 15-</w:t>
      </w:r>
      <w:r w:rsidR="00013ABC" w:rsidRPr="00054C47">
        <w:rPr>
          <w:sz w:val="24"/>
          <w:szCs w:val="24"/>
        </w:rPr>
        <w:t> </w:t>
      </w:r>
      <w:r w:rsidRPr="00054C47">
        <w:rPr>
          <w:sz w:val="24"/>
          <w:szCs w:val="24"/>
        </w:rPr>
        <w:t xml:space="preserve">aastasele hoolitseda enda kontaktandmete õigsuse eest. Viimane on seotud eelnõu § 2 punktis </w:t>
      </w:r>
      <w:r w:rsidR="002612A9" w:rsidRPr="00054C47">
        <w:rPr>
          <w:sz w:val="24"/>
          <w:szCs w:val="24"/>
        </w:rPr>
        <w:t>3</w:t>
      </w:r>
      <w:r w:rsidRPr="00054C47">
        <w:rPr>
          <w:sz w:val="24"/>
          <w:szCs w:val="24"/>
        </w:rPr>
        <w:t xml:space="preserve"> toodud muudatusega, millega laiendatakse alaealise haldusmenetlusteovõimet.</w:t>
      </w:r>
    </w:p>
    <w:p w14:paraId="1346C046" w14:textId="77777777" w:rsidR="00585BDB" w:rsidRPr="00054C47" w:rsidRDefault="00585BDB" w:rsidP="00585BDB">
      <w:pPr>
        <w:shd w:val="clear" w:color="auto" w:fill="FFFFFF"/>
        <w:jc w:val="both"/>
        <w:rPr>
          <w:sz w:val="24"/>
          <w:szCs w:val="24"/>
        </w:rPr>
      </w:pPr>
    </w:p>
    <w:p w14:paraId="1C4B0AC2" w14:textId="29BB836B" w:rsidR="00585BDB" w:rsidRPr="00054C47" w:rsidRDefault="00585BDB" w:rsidP="00585BDB">
      <w:pPr>
        <w:shd w:val="clear" w:color="auto" w:fill="FFFFFF"/>
        <w:jc w:val="both"/>
        <w:rPr>
          <w:sz w:val="24"/>
          <w:szCs w:val="24"/>
        </w:rPr>
      </w:pPr>
      <w:r w:rsidRPr="00054C47">
        <w:rPr>
          <w:sz w:val="24"/>
          <w:szCs w:val="24"/>
        </w:rPr>
        <w:t>Eelnõu § 2 punktiga 2</w:t>
      </w:r>
      <w:r w:rsidR="00990F71">
        <w:rPr>
          <w:sz w:val="24"/>
          <w:szCs w:val="24"/>
        </w:rPr>
        <w:t>9</w:t>
      </w:r>
      <w:r w:rsidRPr="00054C47">
        <w:rPr>
          <w:sz w:val="24"/>
          <w:szCs w:val="24"/>
        </w:rPr>
        <w:t xml:space="preserve"> täiendatakse RRS § 100 lõikega 1</w:t>
      </w:r>
      <w:r w:rsidRPr="00054C47">
        <w:rPr>
          <w:sz w:val="24"/>
          <w:szCs w:val="24"/>
          <w:vertAlign w:val="superscript"/>
        </w:rPr>
        <w:t>1</w:t>
      </w:r>
      <w:r w:rsidRPr="00054C47">
        <w:rPr>
          <w:sz w:val="24"/>
          <w:szCs w:val="24"/>
        </w:rPr>
        <w:t xml:space="preserve">, täpsustades, et avalikku ülesannet täitev asutus või isik kannab muudatuse jõustumisel </w:t>
      </w:r>
      <w:proofErr w:type="spellStart"/>
      <w:r w:rsidR="00A967FD">
        <w:rPr>
          <w:sz w:val="24"/>
          <w:szCs w:val="24"/>
        </w:rPr>
        <w:t>RR-i</w:t>
      </w:r>
      <w:proofErr w:type="spellEnd"/>
      <w:r w:rsidR="00A967FD" w:rsidRPr="00054C47">
        <w:rPr>
          <w:sz w:val="24"/>
          <w:szCs w:val="24"/>
        </w:rPr>
        <w:t xml:space="preserve"> </w:t>
      </w:r>
      <w:r w:rsidRPr="00054C47">
        <w:rPr>
          <w:sz w:val="24"/>
          <w:szCs w:val="24"/>
        </w:rPr>
        <w:t>vaid vähemalt 15-</w:t>
      </w:r>
      <w:r w:rsidR="00013ABC" w:rsidRPr="00054C47">
        <w:rPr>
          <w:sz w:val="24"/>
          <w:szCs w:val="24"/>
        </w:rPr>
        <w:t> </w:t>
      </w:r>
      <w:r w:rsidRPr="00054C47">
        <w:rPr>
          <w:sz w:val="24"/>
          <w:szCs w:val="24"/>
        </w:rPr>
        <w:t xml:space="preserve">aastase isiku kontaktandmed, mis on nende läbiviidava menetluse käigus neile esitatud. Nooremate kui 15-aastaste isikute kontaktandmeid muudatuse jõustumisel edaspidi enam </w:t>
      </w:r>
      <w:proofErr w:type="spellStart"/>
      <w:r w:rsidR="00A967FD">
        <w:rPr>
          <w:sz w:val="24"/>
          <w:szCs w:val="24"/>
        </w:rPr>
        <w:t>RR-i</w:t>
      </w:r>
      <w:proofErr w:type="spellEnd"/>
      <w:r w:rsidR="00A967FD" w:rsidRPr="00054C47">
        <w:rPr>
          <w:sz w:val="24"/>
          <w:szCs w:val="24"/>
        </w:rPr>
        <w:t xml:space="preserve"> </w:t>
      </w:r>
      <w:r w:rsidRPr="00054C47">
        <w:rPr>
          <w:sz w:val="24"/>
          <w:szCs w:val="24"/>
        </w:rPr>
        <w:t>ei kanta.</w:t>
      </w:r>
    </w:p>
    <w:p w14:paraId="05E87957" w14:textId="77777777" w:rsidR="00585BDB" w:rsidRPr="00054C47" w:rsidRDefault="00585BDB" w:rsidP="00585BDB">
      <w:pPr>
        <w:shd w:val="clear" w:color="auto" w:fill="FFFFFF"/>
        <w:jc w:val="both"/>
        <w:rPr>
          <w:sz w:val="24"/>
          <w:szCs w:val="24"/>
        </w:rPr>
      </w:pPr>
    </w:p>
    <w:p w14:paraId="4283AF4F" w14:textId="0CAB3504" w:rsidR="00585BDB" w:rsidRPr="00054C47" w:rsidRDefault="00585BDB" w:rsidP="00585BDB">
      <w:pPr>
        <w:jc w:val="both"/>
        <w:rPr>
          <w:sz w:val="24"/>
          <w:szCs w:val="24"/>
        </w:rPr>
      </w:pPr>
      <w:r w:rsidRPr="00054C47">
        <w:rPr>
          <w:sz w:val="24"/>
          <w:szCs w:val="24"/>
        </w:rPr>
        <w:t xml:space="preserve">Kuivõrd edaspidi kantakse </w:t>
      </w:r>
      <w:proofErr w:type="spellStart"/>
      <w:r w:rsidR="00A967FD">
        <w:rPr>
          <w:sz w:val="24"/>
          <w:szCs w:val="24"/>
        </w:rPr>
        <w:t>RR-i</w:t>
      </w:r>
      <w:proofErr w:type="spellEnd"/>
      <w:r w:rsidR="00A967FD" w:rsidRPr="00054C47">
        <w:rPr>
          <w:sz w:val="24"/>
          <w:szCs w:val="24"/>
        </w:rPr>
        <w:t xml:space="preserve"> </w:t>
      </w:r>
      <w:r w:rsidRPr="00054C47">
        <w:rPr>
          <w:sz w:val="24"/>
          <w:szCs w:val="24"/>
        </w:rPr>
        <w:t xml:space="preserve">vaid vähemalt 15-aastaste kontaktandmeid, siis lisatakse eelnõu § 2 punktiga </w:t>
      </w:r>
      <w:r w:rsidR="00457BCE">
        <w:rPr>
          <w:sz w:val="24"/>
          <w:szCs w:val="24"/>
        </w:rPr>
        <w:t>3</w:t>
      </w:r>
      <w:r w:rsidR="00D26B3D">
        <w:rPr>
          <w:sz w:val="24"/>
          <w:szCs w:val="24"/>
        </w:rPr>
        <w:t>1</w:t>
      </w:r>
      <w:r w:rsidR="00457BCE">
        <w:rPr>
          <w:sz w:val="24"/>
          <w:szCs w:val="24"/>
        </w:rPr>
        <w:t xml:space="preserve"> </w:t>
      </w:r>
      <w:r w:rsidRPr="00054C47">
        <w:rPr>
          <w:sz w:val="24"/>
          <w:szCs w:val="24"/>
        </w:rPr>
        <w:t xml:space="preserve">RRS-i rakendussäte, mille kohaselt seni </w:t>
      </w:r>
      <w:proofErr w:type="spellStart"/>
      <w:r w:rsidR="00A967FD">
        <w:rPr>
          <w:sz w:val="24"/>
          <w:szCs w:val="24"/>
        </w:rPr>
        <w:t>RR-i</w:t>
      </w:r>
      <w:proofErr w:type="spellEnd"/>
      <w:r w:rsidR="00A967FD" w:rsidRPr="00054C47">
        <w:rPr>
          <w:sz w:val="24"/>
          <w:szCs w:val="24"/>
        </w:rPr>
        <w:t xml:space="preserve"> </w:t>
      </w:r>
      <w:r w:rsidRPr="00054C47">
        <w:rPr>
          <w:sz w:val="24"/>
          <w:szCs w:val="24"/>
        </w:rPr>
        <w:t>kantud nooremate kui 15-aastaste kontaktandmete kehtivus lõpetatakse</w:t>
      </w:r>
      <w:r w:rsidR="00056A11">
        <w:rPr>
          <w:sz w:val="24"/>
          <w:szCs w:val="24"/>
        </w:rPr>
        <w:t xml:space="preserve"> selle paragrahvi jõustumisel</w:t>
      </w:r>
      <w:r w:rsidRPr="00054C47">
        <w:rPr>
          <w:sz w:val="24"/>
          <w:szCs w:val="24"/>
        </w:rPr>
        <w:t xml:space="preserve">. Kuivõrd alaealastel on </w:t>
      </w:r>
      <w:proofErr w:type="spellStart"/>
      <w:r w:rsidR="00A967FD">
        <w:rPr>
          <w:sz w:val="24"/>
          <w:szCs w:val="24"/>
        </w:rPr>
        <w:t>RR-i</w:t>
      </w:r>
      <w:proofErr w:type="spellEnd"/>
      <w:r w:rsidR="00A967FD" w:rsidRPr="00054C47">
        <w:rPr>
          <w:sz w:val="24"/>
          <w:szCs w:val="24"/>
        </w:rPr>
        <w:t xml:space="preserve"> </w:t>
      </w:r>
      <w:r w:rsidRPr="00054C47">
        <w:rPr>
          <w:sz w:val="24"/>
          <w:szCs w:val="24"/>
        </w:rPr>
        <w:t xml:space="preserve">kantud suhted nende vanemate ja eestkostjatega ning samuti hooldusõiguste kohta, on võimalik </w:t>
      </w:r>
      <w:proofErr w:type="spellStart"/>
      <w:r w:rsidR="00A967FD">
        <w:rPr>
          <w:sz w:val="24"/>
          <w:szCs w:val="24"/>
        </w:rPr>
        <w:t>RR-ist</w:t>
      </w:r>
      <w:proofErr w:type="spellEnd"/>
      <w:r w:rsidR="00A967FD" w:rsidRPr="00054C47">
        <w:rPr>
          <w:sz w:val="24"/>
          <w:szCs w:val="24"/>
        </w:rPr>
        <w:t xml:space="preserve"> </w:t>
      </w:r>
      <w:r w:rsidRPr="00054C47">
        <w:rPr>
          <w:sz w:val="24"/>
          <w:szCs w:val="24"/>
        </w:rPr>
        <w:t xml:space="preserve">saada alaealise esindaja kontaktandmed. Juhul kui on vajalik võtta ühendust vähemalt 15-aastase isiku endaga, on </w:t>
      </w:r>
      <w:proofErr w:type="spellStart"/>
      <w:r w:rsidR="00A967FD">
        <w:rPr>
          <w:sz w:val="24"/>
          <w:szCs w:val="24"/>
        </w:rPr>
        <w:t>RR-ist</w:t>
      </w:r>
      <w:proofErr w:type="spellEnd"/>
      <w:r w:rsidR="00A967FD" w:rsidRPr="00054C47">
        <w:rPr>
          <w:sz w:val="24"/>
          <w:szCs w:val="24"/>
        </w:rPr>
        <w:t xml:space="preserve"> </w:t>
      </w:r>
      <w:r w:rsidRPr="00054C47">
        <w:rPr>
          <w:sz w:val="24"/>
          <w:szCs w:val="24"/>
        </w:rPr>
        <w:t>saadavad tema enda esitatud kontaktandmed.</w:t>
      </w:r>
    </w:p>
    <w:p w14:paraId="50E94616" w14:textId="77777777" w:rsidR="00585BDB" w:rsidRDefault="00585BDB" w:rsidP="00585BDB">
      <w:pPr>
        <w:jc w:val="both"/>
        <w:rPr>
          <w:sz w:val="24"/>
          <w:szCs w:val="24"/>
        </w:rPr>
      </w:pPr>
    </w:p>
    <w:p w14:paraId="612D0932" w14:textId="4D0428A9" w:rsidR="00990F71" w:rsidRPr="00054C47" w:rsidRDefault="00990F71" w:rsidP="00990F71">
      <w:pPr>
        <w:jc w:val="both"/>
        <w:rPr>
          <w:sz w:val="24"/>
          <w:szCs w:val="24"/>
        </w:rPr>
      </w:pPr>
      <w:r w:rsidRPr="00054C47">
        <w:rPr>
          <w:b/>
          <w:bCs/>
          <w:sz w:val="24"/>
          <w:szCs w:val="24"/>
        </w:rPr>
        <w:t xml:space="preserve">Eelnõu § 2 </w:t>
      </w:r>
      <w:r w:rsidRPr="00990F71">
        <w:rPr>
          <w:b/>
          <w:bCs/>
          <w:sz w:val="24"/>
          <w:szCs w:val="24"/>
        </w:rPr>
        <w:t>punktidega 27</w:t>
      </w:r>
      <w:r w:rsidRPr="009232E9">
        <w:rPr>
          <w:b/>
          <w:bCs/>
          <w:sz w:val="24"/>
          <w:szCs w:val="24"/>
        </w:rPr>
        <w:t xml:space="preserve"> ja 30</w:t>
      </w:r>
      <w:r>
        <w:rPr>
          <w:sz w:val="24"/>
          <w:szCs w:val="24"/>
        </w:rPr>
        <w:t xml:space="preserve"> muudetakse RRS-i § 99</w:t>
      </w:r>
      <w:r w:rsidRPr="008A6592">
        <w:rPr>
          <w:sz w:val="24"/>
          <w:szCs w:val="24"/>
          <w:vertAlign w:val="superscript"/>
        </w:rPr>
        <w:t>1</w:t>
      </w:r>
      <w:r>
        <w:rPr>
          <w:sz w:val="24"/>
          <w:szCs w:val="24"/>
        </w:rPr>
        <w:t xml:space="preserve"> lõiget 2 ja </w:t>
      </w:r>
      <w:r w:rsidRPr="00054C47">
        <w:rPr>
          <w:sz w:val="24"/>
          <w:szCs w:val="24"/>
        </w:rPr>
        <w:t xml:space="preserve">tunnistatakse kehtetuks RRS-i §101. Kehtiva RRS-i § 101 kohaselt isiku kontaktandmete ja lisa-aadressi </w:t>
      </w:r>
      <w:proofErr w:type="spellStart"/>
      <w:r w:rsidRPr="00054C47">
        <w:rPr>
          <w:sz w:val="24"/>
          <w:szCs w:val="24"/>
        </w:rPr>
        <w:t>RR-i</w:t>
      </w:r>
      <w:proofErr w:type="spellEnd"/>
      <w:r w:rsidRPr="00054C47">
        <w:rPr>
          <w:sz w:val="24"/>
          <w:szCs w:val="24"/>
        </w:rPr>
        <w:t xml:space="preserve"> kandmisest keeldutakse, kui kontaktandmete või lisa-aadressina esitatud aadress on varem kantud </w:t>
      </w:r>
      <w:proofErr w:type="spellStart"/>
      <w:r w:rsidRPr="00054C47">
        <w:rPr>
          <w:sz w:val="24"/>
          <w:szCs w:val="24"/>
        </w:rPr>
        <w:t>RR-i</w:t>
      </w:r>
      <w:proofErr w:type="spellEnd"/>
      <w:r w:rsidRPr="00054C47">
        <w:rPr>
          <w:sz w:val="24"/>
          <w:szCs w:val="24"/>
        </w:rPr>
        <w:t xml:space="preserve"> isiku elukoha või viibimiskoha aadressi, kontaktandmete või lisa-aadressina.</w:t>
      </w:r>
    </w:p>
    <w:p w14:paraId="17C69F41" w14:textId="77777777" w:rsidR="00990F71" w:rsidRPr="00054C47" w:rsidRDefault="00990F71" w:rsidP="00990F71">
      <w:pPr>
        <w:jc w:val="both"/>
        <w:rPr>
          <w:sz w:val="24"/>
          <w:szCs w:val="24"/>
        </w:rPr>
      </w:pPr>
    </w:p>
    <w:p w14:paraId="39D83D28" w14:textId="77777777" w:rsidR="00990F71" w:rsidRPr="00054C47" w:rsidRDefault="00990F71" w:rsidP="00990F71">
      <w:pPr>
        <w:jc w:val="both"/>
        <w:rPr>
          <w:sz w:val="24"/>
          <w:szCs w:val="24"/>
        </w:rPr>
      </w:pPr>
      <w:r w:rsidRPr="00054C47">
        <w:rPr>
          <w:sz w:val="24"/>
          <w:szCs w:val="24"/>
        </w:rPr>
        <w:t xml:space="preserve">Probleem on, et RRS-i kohaselt keeldutakse kontaktandmete ja lisa-aadressi kandmisest </w:t>
      </w:r>
      <w:proofErr w:type="spellStart"/>
      <w:r w:rsidRPr="00054C47">
        <w:rPr>
          <w:sz w:val="24"/>
          <w:szCs w:val="24"/>
        </w:rPr>
        <w:t>RR-i</w:t>
      </w:r>
      <w:proofErr w:type="spellEnd"/>
      <w:r w:rsidRPr="00054C47">
        <w:rPr>
          <w:sz w:val="24"/>
          <w:szCs w:val="24"/>
        </w:rPr>
        <w:t xml:space="preserve">, kui samad andmed on juba </w:t>
      </w:r>
      <w:proofErr w:type="spellStart"/>
      <w:r w:rsidRPr="00054C47">
        <w:rPr>
          <w:sz w:val="24"/>
          <w:szCs w:val="24"/>
        </w:rPr>
        <w:t>RR-is</w:t>
      </w:r>
      <w:proofErr w:type="spellEnd"/>
      <w:r w:rsidRPr="00054C47">
        <w:rPr>
          <w:sz w:val="24"/>
          <w:szCs w:val="24"/>
        </w:rPr>
        <w:t xml:space="preserve"> olemas. Seega ei saa isik kinnitada, et varem esitatud andmed on ka hetkel kehtivad ja ajakohased. </w:t>
      </w:r>
      <w:proofErr w:type="spellStart"/>
      <w:r w:rsidRPr="00054C47">
        <w:rPr>
          <w:sz w:val="24"/>
          <w:szCs w:val="24"/>
        </w:rPr>
        <w:t>RR-i</w:t>
      </w:r>
      <w:proofErr w:type="spellEnd"/>
      <w:r w:rsidRPr="00054C47">
        <w:rPr>
          <w:sz w:val="24"/>
          <w:szCs w:val="24"/>
        </w:rPr>
        <w:t xml:space="preserve"> andmesaajad vajavad põhjendatult ajakohaseid ja korrektseid kontaktandmeid. Seega on oluline, et </w:t>
      </w:r>
      <w:proofErr w:type="spellStart"/>
      <w:r w:rsidRPr="00054C47">
        <w:rPr>
          <w:sz w:val="24"/>
          <w:szCs w:val="24"/>
        </w:rPr>
        <w:t>RR-is</w:t>
      </w:r>
      <w:proofErr w:type="spellEnd"/>
      <w:r w:rsidRPr="00054C47">
        <w:rPr>
          <w:sz w:val="24"/>
          <w:szCs w:val="24"/>
        </w:rPr>
        <w:t xml:space="preserve"> oleks info ka selle kohta, et andmed on juba varem </w:t>
      </w:r>
      <w:proofErr w:type="spellStart"/>
      <w:r w:rsidRPr="00054C47">
        <w:rPr>
          <w:sz w:val="24"/>
          <w:szCs w:val="24"/>
        </w:rPr>
        <w:t>RR-i</w:t>
      </w:r>
      <w:proofErr w:type="spellEnd"/>
      <w:r w:rsidRPr="00054C47">
        <w:rPr>
          <w:sz w:val="24"/>
          <w:szCs w:val="24"/>
        </w:rPr>
        <w:t xml:space="preserve"> kantud, kuid isik on ka hiljem need uuesti esitanud, st kinnitanud nende kehtivust ja õigsust.</w:t>
      </w:r>
    </w:p>
    <w:p w14:paraId="37AEF861" w14:textId="77777777" w:rsidR="00990F71" w:rsidRPr="00054C47" w:rsidRDefault="00990F71" w:rsidP="00990F71">
      <w:pPr>
        <w:jc w:val="both"/>
        <w:rPr>
          <w:sz w:val="24"/>
          <w:szCs w:val="24"/>
        </w:rPr>
      </w:pPr>
    </w:p>
    <w:p w14:paraId="4E7B7AB4" w14:textId="77777777" w:rsidR="00990F71" w:rsidRPr="00054C47" w:rsidRDefault="00990F71" w:rsidP="00990F71">
      <w:pPr>
        <w:jc w:val="both"/>
        <w:rPr>
          <w:sz w:val="24"/>
          <w:szCs w:val="24"/>
        </w:rPr>
      </w:pPr>
      <w:r w:rsidRPr="00054C47">
        <w:rPr>
          <w:sz w:val="24"/>
          <w:szCs w:val="24"/>
        </w:rPr>
        <w:t xml:space="preserve">Kehtivat õigust muutmata ei ole teada, et inimene esitas uuesti samad kontaktandmed või lisa-aadressi ehk uuendas neid. Kui oleks võimalik näha, et andmeid on uuendatud ehk samu kontaktandmeid või lisa-aadressi oleks võimalik uuesti esitada, oleks </w:t>
      </w:r>
      <w:proofErr w:type="spellStart"/>
      <w:r w:rsidRPr="00054C47">
        <w:rPr>
          <w:sz w:val="24"/>
          <w:szCs w:val="24"/>
        </w:rPr>
        <w:t>RR-i</w:t>
      </w:r>
      <w:proofErr w:type="spellEnd"/>
      <w:r w:rsidRPr="00054C47">
        <w:rPr>
          <w:sz w:val="24"/>
          <w:szCs w:val="24"/>
        </w:rPr>
        <w:t xml:space="preserve"> andmesaajatel suurem kindlus, et </w:t>
      </w:r>
      <w:proofErr w:type="spellStart"/>
      <w:r w:rsidRPr="00054C47">
        <w:rPr>
          <w:sz w:val="24"/>
          <w:szCs w:val="24"/>
        </w:rPr>
        <w:t>RR-is</w:t>
      </w:r>
      <w:proofErr w:type="spellEnd"/>
      <w:r w:rsidRPr="00054C47">
        <w:rPr>
          <w:sz w:val="24"/>
          <w:szCs w:val="24"/>
        </w:rPr>
        <w:t xml:space="preserve"> olevad kontaktandmed ja lisa-aadress on ajakohased ja korrektsed ning neile saab inimesega kontakti võtmisel tugineda.</w:t>
      </w:r>
    </w:p>
    <w:p w14:paraId="721F2095" w14:textId="77777777" w:rsidR="00990F71" w:rsidRPr="00054C47" w:rsidRDefault="00990F71" w:rsidP="00990F71">
      <w:pPr>
        <w:jc w:val="both"/>
        <w:rPr>
          <w:sz w:val="24"/>
          <w:szCs w:val="24"/>
        </w:rPr>
      </w:pPr>
    </w:p>
    <w:p w14:paraId="2F31E220" w14:textId="758D1F7C" w:rsidR="00990F71" w:rsidRPr="00054C47" w:rsidRDefault="00990F71" w:rsidP="00990F71">
      <w:pPr>
        <w:jc w:val="both"/>
        <w:rPr>
          <w:sz w:val="24"/>
          <w:szCs w:val="24"/>
        </w:rPr>
      </w:pPr>
      <w:r w:rsidRPr="00054C47">
        <w:rPr>
          <w:sz w:val="24"/>
          <w:szCs w:val="24"/>
        </w:rPr>
        <w:t>Seetõttu tunnistatakse RRS-i § 101 kehtetuks.</w:t>
      </w:r>
      <w:r>
        <w:rPr>
          <w:sz w:val="24"/>
          <w:szCs w:val="24"/>
        </w:rPr>
        <w:t xml:space="preserve"> Kuna RRS-i § 101 tunnistatakse kehtetuks, siis tuleb muuta ka RRS-i 99</w:t>
      </w:r>
      <w:r w:rsidRPr="008A6592">
        <w:rPr>
          <w:sz w:val="24"/>
          <w:szCs w:val="24"/>
          <w:vertAlign w:val="superscript"/>
        </w:rPr>
        <w:t>1</w:t>
      </w:r>
      <w:r>
        <w:rPr>
          <w:sz w:val="24"/>
          <w:szCs w:val="24"/>
        </w:rPr>
        <w:t xml:space="preserve"> lõiget 2, sest seal sättes on viide RRS-i §-le 101.</w:t>
      </w:r>
    </w:p>
    <w:p w14:paraId="6D89B934" w14:textId="77777777" w:rsidR="00990F71" w:rsidRPr="00054C47" w:rsidRDefault="00990F71" w:rsidP="00585BDB">
      <w:pPr>
        <w:jc w:val="both"/>
        <w:rPr>
          <w:sz w:val="24"/>
          <w:szCs w:val="24"/>
        </w:rPr>
      </w:pPr>
    </w:p>
    <w:p w14:paraId="1C55585A" w14:textId="3398C2DF" w:rsidR="00B82DF9" w:rsidRPr="00054C47" w:rsidRDefault="00585BDB" w:rsidP="009232E9">
      <w:pPr>
        <w:keepNext/>
        <w:keepLines/>
        <w:jc w:val="both"/>
        <w:rPr>
          <w:sz w:val="24"/>
          <w:szCs w:val="24"/>
        </w:rPr>
      </w:pPr>
      <w:r w:rsidRPr="00054C47">
        <w:rPr>
          <w:b/>
          <w:bCs/>
          <w:sz w:val="24"/>
          <w:szCs w:val="24"/>
        </w:rPr>
        <w:t>Eelnõu § 2 punktiga 2</w:t>
      </w:r>
      <w:r w:rsidR="00990F71">
        <w:rPr>
          <w:b/>
          <w:bCs/>
          <w:sz w:val="24"/>
          <w:szCs w:val="24"/>
        </w:rPr>
        <w:t>8</w:t>
      </w:r>
      <w:r w:rsidRPr="00054C47">
        <w:rPr>
          <w:b/>
          <w:bCs/>
          <w:sz w:val="24"/>
          <w:szCs w:val="24"/>
        </w:rPr>
        <w:t xml:space="preserve"> </w:t>
      </w:r>
      <w:r w:rsidR="00633C59" w:rsidRPr="00054C47">
        <w:rPr>
          <w:sz w:val="24"/>
          <w:szCs w:val="24"/>
        </w:rPr>
        <w:t>muudetakse</w:t>
      </w:r>
      <w:r w:rsidR="00B82DF9" w:rsidRPr="00054C47">
        <w:rPr>
          <w:sz w:val="24"/>
          <w:szCs w:val="24"/>
        </w:rPr>
        <w:t xml:space="preserve"> RRS-i § 100. Kehtiva RRS-i § 100 lõike 1 kohaselt kui </w:t>
      </w:r>
      <w:proofErr w:type="spellStart"/>
      <w:r w:rsidR="00B82DF9" w:rsidRPr="00054C47">
        <w:rPr>
          <w:sz w:val="24"/>
          <w:szCs w:val="24"/>
        </w:rPr>
        <w:t>RR-i</w:t>
      </w:r>
      <w:proofErr w:type="spellEnd"/>
      <w:r w:rsidR="00B82DF9" w:rsidRPr="00054C47">
        <w:rPr>
          <w:sz w:val="24"/>
          <w:szCs w:val="24"/>
        </w:rPr>
        <w:t xml:space="preserve"> subjektiks olev isik pöördub menetluse käigus avalikku ülesannet täitva asutuse või isiku poole ning esitab lisa-aadressi ja kontaktandmed, mis erinevad </w:t>
      </w:r>
      <w:proofErr w:type="spellStart"/>
      <w:r w:rsidR="00B82DF9" w:rsidRPr="00054C47">
        <w:rPr>
          <w:sz w:val="24"/>
          <w:szCs w:val="24"/>
        </w:rPr>
        <w:t>RR-i</w:t>
      </w:r>
      <w:proofErr w:type="spellEnd"/>
      <w:r w:rsidR="00B82DF9" w:rsidRPr="00054C47">
        <w:rPr>
          <w:sz w:val="24"/>
          <w:szCs w:val="24"/>
        </w:rPr>
        <w:t xml:space="preserve"> kantud andmetest, kannab avalikku ülesannet täitev asutus või isik need </w:t>
      </w:r>
      <w:proofErr w:type="spellStart"/>
      <w:r w:rsidR="00B82DF9" w:rsidRPr="00054C47">
        <w:rPr>
          <w:sz w:val="24"/>
          <w:szCs w:val="24"/>
        </w:rPr>
        <w:t>RR-i</w:t>
      </w:r>
      <w:proofErr w:type="spellEnd"/>
      <w:r w:rsidR="00B82DF9" w:rsidRPr="00054C47">
        <w:rPr>
          <w:sz w:val="24"/>
          <w:szCs w:val="24"/>
        </w:rPr>
        <w:t xml:space="preserve">. Seega praegu tuleb RRS-i § 100 kohaselt kanda lisa-aadress ja kontaktandmed </w:t>
      </w:r>
      <w:proofErr w:type="spellStart"/>
      <w:r w:rsidR="00B82DF9" w:rsidRPr="00054C47">
        <w:rPr>
          <w:sz w:val="24"/>
          <w:szCs w:val="24"/>
        </w:rPr>
        <w:t>RR-i</w:t>
      </w:r>
      <w:proofErr w:type="spellEnd"/>
      <w:r w:rsidR="00B82DF9" w:rsidRPr="00054C47">
        <w:rPr>
          <w:sz w:val="24"/>
          <w:szCs w:val="24"/>
        </w:rPr>
        <w:t xml:space="preserve"> vaid </w:t>
      </w:r>
      <w:proofErr w:type="spellStart"/>
      <w:r w:rsidR="00B82DF9" w:rsidRPr="00054C47">
        <w:rPr>
          <w:sz w:val="24"/>
          <w:szCs w:val="24"/>
        </w:rPr>
        <w:t>RR-i</w:t>
      </w:r>
      <w:proofErr w:type="spellEnd"/>
      <w:r w:rsidR="00B82DF9" w:rsidRPr="00054C47">
        <w:rPr>
          <w:sz w:val="24"/>
          <w:szCs w:val="24"/>
        </w:rPr>
        <w:t xml:space="preserve"> subjektil, kuid praktikas edastatakse </w:t>
      </w:r>
      <w:proofErr w:type="spellStart"/>
      <w:r w:rsidR="00B82DF9" w:rsidRPr="00054C47">
        <w:rPr>
          <w:sz w:val="24"/>
          <w:szCs w:val="24"/>
        </w:rPr>
        <w:t>RR-i</w:t>
      </w:r>
      <w:proofErr w:type="spellEnd"/>
      <w:r w:rsidR="00B82DF9" w:rsidRPr="00054C47">
        <w:rPr>
          <w:sz w:val="24"/>
          <w:szCs w:val="24"/>
        </w:rPr>
        <w:t xml:space="preserve"> ka e-residentide ja lühiajaliste töötajate (edaspidi </w:t>
      </w:r>
      <w:r w:rsidR="00B82DF9" w:rsidRPr="00054C47">
        <w:rPr>
          <w:i/>
          <w:iCs/>
          <w:sz w:val="24"/>
          <w:szCs w:val="24"/>
        </w:rPr>
        <w:t>LTR</w:t>
      </w:r>
      <w:r w:rsidR="00B82DF9" w:rsidRPr="00054C47">
        <w:rPr>
          <w:sz w:val="24"/>
          <w:szCs w:val="24"/>
        </w:rPr>
        <w:t xml:space="preserve">) lisa-aadresse ja kontaktandmeid. Nemad ei ole </w:t>
      </w:r>
      <w:proofErr w:type="spellStart"/>
      <w:r w:rsidR="00B82DF9" w:rsidRPr="00054C47">
        <w:rPr>
          <w:sz w:val="24"/>
          <w:szCs w:val="24"/>
        </w:rPr>
        <w:t>RR-i</w:t>
      </w:r>
      <w:proofErr w:type="spellEnd"/>
      <w:r w:rsidR="00B82DF9" w:rsidRPr="00054C47">
        <w:rPr>
          <w:sz w:val="24"/>
          <w:szCs w:val="24"/>
        </w:rPr>
        <w:t xml:space="preserve"> subjektid, kuid </w:t>
      </w:r>
      <w:proofErr w:type="spellStart"/>
      <w:r w:rsidR="00B82DF9" w:rsidRPr="00054C47">
        <w:rPr>
          <w:sz w:val="24"/>
          <w:szCs w:val="24"/>
        </w:rPr>
        <w:t>RR-i</w:t>
      </w:r>
      <w:proofErr w:type="spellEnd"/>
      <w:r w:rsidR="00B82DF9" w:rsidRPr="00054C47">
        <w:rPr>
          <w:sz w:val="24"/>
          <w:szCs w:val="24"/>
        </w:rPr>
        <w:t xml:space="preserve"> andmete kasutajate arvates peaks ka mittesubjektidel kontaktandmed ja lisa-aadresse </w:t>
      </w:r>
      <w:proofErr w:type="spellStart"/>
      <w:r w:rsidR="00B82DF9" w:rsidRPr="00054C47">
        <w:rPr>
          <w:sz w:val="24"/>
          <w:szCs w:val="24"/>
        </w:rPr>
        <w:t>RR-i</w:t>
      </w:r>
      <w:proofErr w:type="spellEnd"/>
      <w:r w:rsidR="00B82DF9" w:rsidRPr="00054C47">
        <w:rPr>
          <w:sz w:val="24"/>
          <w:szCs w:val="24"/>
        </w:rPr>
        <w:t xml:space="preserve"> kandma, et näiteks riigiasutused ja </w:t>
      </w:r>
      <w:proofErr w:type="spellStart"/>
      <w:r w:rsidR="00B82DF9" w:rsidRPr="00054C47">
        <w:rPr>
          <w:sz w:val="24"/>
          <w:szCs w:val="24"/>
        </w:rPr>
        <w:t>KOV-d</w:t>
      </w:r>
      <w:proofErr w:type="spellEnd"/>
      <w:r w:rsidR="00B82DF9" w:rsidRPr="00054C47">
        <w:rPr>
          <w:sz w:val="24"/>
          <w:szCs w:val="24"/>
        </w:rPr>
        <w:t xml:space="preserve"> saaks vajadusel nende inimestega kontakti. Näiteks e-</w:t>
      </w:r>
      <w:proofErr w:type="spellStart"/>
      <w:r w:rsidR="00B82DF9" w:rsidRPr="00054C47">
        <w:rPr>
          <w:sz w:val="24"/>
          <w:szCs w:val="24"/>
        </w:rPr>
        <w:t>residentsuse</w:t>
      </w:r>
      <w:proofErr w:type="spellEnd"/>
      <w:r w:rsidR="00B82DF9" w:rsidRPr="00054C47">
        <w:rPr>
          <w:sz w:val="24"/>
          <w:szCs w:val="24"/>
        </w:rPr>
        <w:t xml:space="preserve"> eesmärk on muuhulgas ka Eestis äri ajamine ja paljud asutused pärivad e-residentide andmeid, sh kontaktandmeid </w:t>
      </w:r>
      <w:proofErr w:type="spellStart"/>
      <w:r w:rsidR="00B82DF9" w:rsidRPr="00054C47">
        <w:rPr>
          <w:sz w:val="24"/>
          <w:szCs w:val="24"/>
        </w:rPr>
        <w:t>RR-ist</w:t>
      </w:r>
      <w:proofErr w:type="spellEnd"/>
      <w:r w:rsidR="00B82DF9" w:rsidRPr="00054C47">
        <w:rPr>
          <w:sz w:val="24"/>
          <w:szCs w:val="24"/>
        </w:rPr>
        <w:t xml:space="preserve">. Need andmed võivad olla olulised ka nt ettevõtlustegevuse järelevalve seisukohast. Eesmärk on, et kontaktandmed (sh e-residentide ja LTR-ide) oleks ühest kohast kättesaadavad, mitte ei peaks neid otsima erinevatest registritest. Samuti on oluline, et kontaktandmed oleks ajakohased ning kõik avalikku ülesannet täitvad asutused edastaksid neid </w:t>
      </w:r>
      <w:proofErr w:type="spellStart"/>
      <w:r w:rsidR="00B82DF9" w:rsidRPr="00054C47">
        <w:rPr>
          <w:sz w:val="24"/>
          <w:szCs w:val="24"/>
        </w:rPr>
        <w:t>RR-i</w:t>
      </w:r>
      <w:proofErr w:type="spellEnd"/>
      <w:r w:rsidR="00B82DF9" w:rsidRPr="00054C47">
        <w:rPr>
          <w:sz w:val="24"/>
          <w:szCs w:val="24"/>
        </w:rPr>
        <w:t>.</w:t>
      </w:r>
    </w:p>
    <w:p w14:paraId="7A50D9B7" w14:textId="77777777" w:rsidR="00EE4953" w:rsidRPr="00054C47" w:rsidRDefault="00EE4953" w:rsidP="00E36D28">
      <w:pPr>
        <w:jc w:val="both"/>
        <w:rPr>
          <w:sz w:val="24"/>
          <w:szCs w:val="24"/>
        </w:rPr>
      </w:pPr>
    </w:p>
    <w:p w14:paraId="696FB14A" w14:textId="2E633816" w:rsidR="00EE4953" w:rsidRPr="00054C47" w:rsidRDefault="00EE4953" w:rsidP="00E36D28">
      <w:pPr>
        <w:jc w:val="both"/>
        <w:rPr>
          <w:sz w:val="24"/>
          <w:szCs w:val="24"/>
        </w:rPr>
      </w:pPr>
      <w:r w:rsidRPr="00054C47">
        <w:rPr>
          <w:sz w:val="24"/>
          <w:szCs w:val="24"/>
        </w:rPr>
        <w:lastRenderedPageBreak/>
        <w:t xml:space="preserve">Samuti täpsustatakse sätet sellega, et lisa-aadress ja kontaktandmed kantakse </w:t>
      </w:r>
      <w:proofErr w:type="spellStart"/>
      <w:r w:rsidRPr="00054C47">
        <w:rPr>
          <w:sz w:val="24"/>
          <w:szCs w:val="24"/>
        </w:rPr>
        <w:t>RR-i</w:t>
      </w:r>
      <w:proofErr w:type="spellEnd"/>
      <w:r w:rsidRPr="00054C47">
        <w:rPr>
          <w:sz w:val="24"/>
          <w:szCs w:val="24"/>
        </w:rPr>
        <w:t xml:space="preserve"> ka siis, kui need </w:t>
      </w:r>
      <w:proofErr w:type="spellStart"/>
      <w:r w:rsidRPr="00054C47">
        <w:rPr>
          <w:sz w:val="24"/>
          <w:szCs w:val="24"/>
        </w:rPr>
        <w:t>RR-ist</w:t>
      </w:r>
      <w:proofErr w:type="spellEnd"/>
      <w:r w:rsidRPr="00054C47">
        <w:rPr>
          <w:sz w:val="24"/>
          <w:szCs w:val="24"/>
        </w:rPr>
        <w:t xml:space="preserve"> puuduvad. Praegu tuli põhimõte sättest välja vaid tõlgendamise teel. Seega muudatuse kohaselt kui isik pöördub menetluse käigus avalikku ülesannet täitva asutuse või isiku poole ning esitab lisa-aadressi ja kontaktandmed, mis erinevad </w:t>
      </w:r>
      <w:proofErr w:type="spellStart"/>
      <w:r w:rsidRPr="00054C47">
        <w:rPr>
          <w:sz w:val="24"/>
          <w:szCs w:val="24"/>
        </w:rPr>
        <w:t>RR-i</w:t>
      </w:r>
      <w:proofErr w:type="spellEnd"/>
      <w:r w:rsidRPr="00054C47">
        <w:rPr>
          <w:sz w:val="24"/>
          <w:szCs w:val="24"/>
        </w:rPr>
        <w:t xml:space="preserve"> kantud andmetest või mis </w:t>
      </w:r>
      <w:proofErr w:type="spellStart"/>
      <w:r w:rsidRPr="00054C47">
        <w:rPr>
          <w:sz w:val="24"/>
          <w:szCs w:val="24"/>
        </w:rPr>
        <w:t>RR-ist</w:t>
      </w:r>
      <w:proofErr w:type="spellEnd"/>
      <w:r w:rsidRPr="00054C47">
        <w:rPr>
          <w:sz w:val="24"/>
          <w:szCs w:val="24"/>
        </w:rPr>
        <w:t xml:space="preserve"> puuduvad, kannab avalikku ülesannet täitev asutus või isik need </w:t>
      </w:r>
      <w:proofErr w:type="spellStart"/>
      <w:r w:rsidRPr="00054C47">
        <w:rPr>
          <w:sz w:val="24"/>
          <w:szCs w:val="24"/>
        </w:rPr>
        <w:t>RR-i</w:t>
      </w:r>
      <w:proofErr w:type="spellEnd"/>
      <w:r w:rsidRPr="00054C47">
        <w:rPr>
          <w:sz w:val="24"/>
          <w:szCs w:val="24"/>
        </w:rPr>
        <w:t>.</w:t>
      </w:r>
    </w:p>
    <w:p w14:paraId="1079371E" w14:textId="77777777" w:rsidR="00B82DF9" w:rsidRPr="00054C47" w:rsidRDefault="00B82DF9" w:rsidP="00E36D28">
      <w:pPr>
        <w:jc w:val="both"/>
        <w:rPr>
          <w:sz w:val="24"/>
          <w:szCs w:val="24"/>
        </w:rPr>
      </w:pPr>
    </w:p>
    <w:p w14:paraId="2D767E50" w14:textId="66E15BBF" w:rsidR="00D1204F" w:rsidRPr="00054C47" w:rsidRDefault="00D1204F" w:rsidP="00D1204F">
      <w:pPr>
        <w:jc w:val="both"/>
        <w:rPr>
          <w:sz w:val="24"/>
          <w:szCs w:val="24"/>
        </w:rPr>
      </w:pPr>
      <w:r w:rsidRPr="00054C47">
        <w:rPr>
          <w:b/>
          <w:bCs/>
          <w:sz w:val="24"/>
          <w:szCs w:val="24"/>
        </w:rPr>
        <w:t>Eelnõu §-ga 3</w:t>
      </w:r>
      <w:r w:rsidRPr="00054C47">
        <w:rPr>
          <w:sz w:val="24"/>
          <w:szCs w:val="24"/>
        </w:rPr>
        <w:t xml:space="preserve"> sätestatakse eelnõu jõustumine. Eelnõu jõustub </w:t>
      </w:r>
      <w:r w:rsidR="0003661A" w:rsidRPr="00054C47">
        <w:rPr>
          <w:sz w:val="24"/>
          <w:szCs w:val="24"/>
        </w:rPr>
        <w:t>2025. aasta 1. jaanuaril.</w:t>
      </w:r>
      <w:r w:rsidRPr="00054C47">
        <w:rPr>
          <w:sz w:val="24"/>
          <w:szCs w:val="24"/>
        </w:rPr>
        <w:t xml:space="preserve"> Erisus jõustumises on ette nähtud selleks, et muudatustega seoses vajalikud IT arendustööd jõuaks eelnõu jõustumise hetkes valmis teha.</w:t>
      </w:r>
    </w:p>
    <w:p w14:paraId="59A4D918" w14:textId="3A4BD74A" w:rsidR="00EF4EC6" w:rsidRPr="00054C47" w:rsidRDefault="00EF4EC6" w:rsidP="00E36D28">
      <w:pPr>
        <w:jc w:val="both"/>
        <w:rPr>
          <w:sz w:val="24"/>
          <w:szCs w:val="24"/>
        </w:rPr>
      </w:pPr>
    </w:p>
    <w:p w14:paraId="3DF78DC3" w14:textId="6D189A2D" w:rsidR="00805FF7" w:rsidRPr="00054C47" w:rsidRDefault="00805FF7" w:rsidP="00E36D28">
      <w:pPr>
        <w:jc w:val="both"/>
        <w:rPr>
          <w:b/>
          <w:bCs/>
          <w:sz w:val="24"/>
          <w:szCs w:val="24"/>
        </w:rPr>
      </w:pPr>
      <w:r w:rsidRPr="00054C47">
        <w:rPr>
          <w:b/>
          <w:bCs/>
          <w:sz w:val="24"/>
          <w:szCs w:val="24"/>
        </w:rPr>
        <w:t>3.3. Eelnõu vastavus ja kooskõla Eesti Vabariigi Põhiseadusega</w:t>
      </w:r>
    </w:p>
    <w:p w14:paraId="4AD477F6" w14:textId="444A6A08" w:rsidR="00805FF7" w:rsidRPr="00054C47" w:rsidRDefault="00805FF7" w:rsidP="00E36D28">
      <w:pPr>
        <w:jc w:val="both"/>
        <w:rPr>
          <w:sz w:val="24"/>
          <w:szCs w:val="24"/>
        </w:rPr>
      </w:pPr>
    </w:p>
    <w:p w14:paraId="63E30E5A" w14:textId="3F3AB8CD" w:rsidR="007612B6" w:rsidRPr="003E7B1F" w:rsidRDefault="007612B6" w:rsidP="007612B6">
      <w:pPr>
        <w:jc w:val="both"/>
        <w:rPr>
          <w:sz w:val="24"/>
          <w:szCs w:val="24"/>
        </w:rPr>
      </w:pPr>
      <w:r w:rsidRPr="003E7B1F">
        <w:rPr>
          <w:sz w:val="24"/>
          <w:szCs w:val="24"/>
        </w:rPr>
        <w:t xml:space="preserve">Eelnõu koostamisel on analüüsitud selle kooskõla Eesti Vabariigi Põhiseadusega (edaspidi </w:t>
      </w:r>
      <w:r w:rsidRPr="003E7B1F">
        <w:rPr>
          <w:i/>
          <w:iCs/>
          <w:sz w:val="24"/>
          <w:szCs w:val="24"/>
        </w:rPr>
        <w:t>PS</w:t>
      </w:r>
      <w:r w:rsidRPr="003E7B1F">
        <w:rPr>
          <w:sz w:val="24"/>
          <w:szCs w:val="24"/>
        </w:rPr>
        <w:t xml:space="preserve">). </w:t>
      </w:r>
      <w:r w:rsidR="00772F1A" w:rsidRPr="003E7B1F">
        <w:rPr>
          <w:sz w:val="24"/>
          <w:szCs w:val="24"/>
        </w:rPr>
        <w:t>Sealhulgas on seda tehtud isikuandmete töötlemisega seonduvalt.</w:t>
      </w:r>
    </w:p>
    <w:p w14:paraId="18AA8E2E" w14:textId="77777777" w:rsidR="007612B6" w:rsidRPr="003E7B1F" w:rsidRDefault="007612B6" w:rsidP="007612B6">
      <w:pPr>
        <w:jc w:val="both"/>
        <w:rPr>
          <w:sz w:val="24"/>
          <w:szCs w:val="24"/>
        </w:rPr>
      </w:pPr>
    </w:p>
    <w:p w14:paraId="621D3B5F" w14:textId="0A53E1F0" w:rsidR="007612B6" w:rsidRPr="003E7B1F" w:rsidRDefault="007612B6" w:rsidP="007612B6">
      <w:pPr>
        <w:jc w:val="both"/>
        <w:rPr>
          <w:sz w:val="24"/>
          <w:szCs w:val="24"/>
        </w:rPr>
      </w:pPr>
      <w:r w:rsidRPr="003E7B1F">
        <w:rPr>
          <w:sz w:val="24"/>
          <w:szCs w:val="24"/>
        </w:rPr>
        <w:t xml:space="preserve">Eelnõu </w:t>
      </w:r>
      <w:r w:rsidR="00772F1A" w:rsidRPr="003E7B1F">
        <w:rPr>
          <w:sz w:val="24"/>
          <w:szCs w:val="24"/>
        </w:rPr>
        <w:t xml:space="preserve">muudatused võivad riivata järgmisi </w:t>
      </w:r>
      <w:proofErr w:type="spellStart"/>
      <w:r w:rsidR="00772F1A" w:rsidRPr="003E7B1F">
        <w:rPr>
          <w:sz w:val="24"/>
          <w:szCs w:val="24"/>
        </w:rPr>
        <w:t>PS-i</w:t>
      </w:r>
      <w:proofErr w:type="spellEnd"/>
      <w:r w:rsidR="00772F1A" w:rsidRPr="003E7B1F">
        <w:rPr>
          <w:sz w:val="24"/>
          <w:szCs w:val="24"/>
        </w:rPr>
        <w:t xml:space="preserve"> paragrahvides sätestatud põhiõigusi:</w:t>
      </w:r>
    </w:p>
    <w:p w14:paraId="167BA25A" w14:textId="77777777" w:rsidR="007612B6" w:rsidRPr="003E7B1F" w:rsidRDefault="007612B6" w:rsidP="007612B6">
      <w:pPr>
        <w:jc w:val="both"/>
        <w:rPr>
          <w:sz w:val="24"/>
          <w:szCs w:val="24"/>
        </w:rPr>
      </w:pPr>
      <w:r w:rsidRPr="003E7B1F">
        <w:rPr>
          <w:sz w:val="24"/>
          <w:szCs w:val="24"/>
        </w:rPr>
        <w:t>•</w:t>
      </w:r>
      <w:r w:rsidRPr="003E7B1F">
        <w:rPr>
          <w:sz w:val="24"/>
          <w:szCs w:val="24"/>
        </w:rPr>
        <w:tab/>
        <w:t>§ 12: kõik on seaduse ees võrdsed;</w:t>
      </w:r>
    </w:p>
    <w:p w14:paraId="20100D52" w14:textId="77777777" w:rsidR="007612B6" w:rsidRPr="003E7B1F" w:rsidRDefault="007612B6" w:rsidP="007612B6">
      <w:pPr>
        <w:jc w:val="both"/>
        <w:rPr>
          <w:sz w:val="24"/>
          <w:szCs w:val="24"/>
        </w:rPr>
      </w:pPr>
      <w:r w:rsidRPr="003E7B1F">
        <w:rPr>
          <w:sz w:val="24"/>
          <w:szCs w:val="24"/>
        </w:rPr>
        <w:t>•</w:t>
      </w:r>
      <w:r w:rsidRPr="003E7B1F">
        <w:rPr>
          <w:sz w:val="24"/>
          <w:szCs w:val="24"/>
        </w:rPr>
        <w:tab/>
        <w:t>§ 14: õigus korraldusele ja menetlusele;</w:t>
      </w:r>
    </w:p>
    <w:p w14:paraId="22DBC63A" w14:textId="77777777" w:rsidR="007612B6" w:rsidRPr="003E7B1F" w:rsidRDefault="007612B6" w:rsidP="007612B6">
      <w:pPr>
        <w:jc w:val="both"/>
        <w:rPr>
          <w:sz w:val="24"/>
          <w:szCs w:val="24"/>
        </w:rPr>
      </w:pPr>
      <w:r w:rsidRPr="003E7B1F">
        <w:rPr>
          <w:sz w:val="24"/>
          <w:szCs w:val="24"/>
        </w:rPr>
        <w:t>•</w:t>
      </w:r>
      <w:r w:rsidRPr="003E7B1F">
        <w:rPr>
          <w:sz w:val="24"/>
          <w:szCs w:val="24"/>
        </w:rPr>
        <w:tab/>
        <w:t>§ 19: igaühel on õigus vabale eneseteostusele;</w:t>
      </w:r>
    </w:p>
    <w:p w14:paraId="645064D4" w14:textId="77777777" w:rsidR="007612B6" w:rsidRPr="003E7B1F" w:rsidRDefault="007612B6" w:rsidP="007612B6">
      <w:pPr>
        <w:jc w:val="both"/>
        <w:rPr>
          <w:sz w:val="24"/>
          <w:szCs w:val="24"/>
        </w:rPr>
      </w:pPr>
      <w:r w:rsidRPr="003E7B1F">
        <w:rPr>
          <w:sz w:val="24"/>
          <w:szCs w:val="24"/>
        </w:rPr>
        <w:t>•</w:t>
      </w:r>
      <w:r w:rsidRPr="003E7B1F">
        <w:rPr>
          <w:sz w:val="24"/>
          <w:szCs w:val="24"/>
        </w:rPr>
        <w:tab/>
        <w:t>§ 26: igaühel on õigus perekonna- ja eraelu puutumatusele.</w:t>
      </w:r>
    </w:p>
    <w:p w14:paraId="7B38F6F9" w14:textId="77777777" w:rsidR="007612B6" w:rsidRPr="003E7B1F" w:rsidRDefault="007612B6" w:rsidP="007612B6">
      <w:pPr>
        <w:jc w:val="both"/>
        <w:rPr>
          <w:sz w:val="24"/>
          <w:szCs w:val="24"/>
        </w:rPr>
      </w:pPr>
    </w:p>
    <w:p w14:paraId="5367A61E" w14:textId="21EBB3CD" w:rsidR="007612B6" w:rsidRPr="003E7B1F" w:rsidRDefault="007612B6" w:rsidP="007612B6">
      <w:pPr>
        <w:jc w:val="both"/>
        <w:rPr>
          <w:sz w:val="24"/>
          <w:szCs w:val="24"/>
        </w:rPr>
      </w:pPr>
      <w:proofErr w:type="spellStart"/>
      <w:r w:rsidRPr="003E7B1F">
        <w:rPr>
          <w:sz w:val="24"/>
          <w:szCs w:val="24"/>
        </w:rPr>
        <w:t>PS-i</w:t>
      </w:r>
      <w:proofErr w:type="spellEnd"/>
      <w:r w:rsidRPr="003E7B1F">
        <w:rPr>
          <w:sz w:val="24"/>
          <w:szCs w:val="24"/>
        </w:rPr>
        <w:t xml:space="preserve"> kommenteeritud väljaandes on märgitud: „Informatsiooniline enesemääramine tähendab igaühe õigust ise otsustada, kas ja kui palju tema kohta andmeid kogutakse ja salvestatakse, seetõttu on eraelu kaitse üheks oluliseks valdkonnaks isikuandmete kaitse. Riigikohtu halduskolleegium on märkinud: „Eraelu puutumatuse riivena käsitatakse muu hulgas isikuandmete kogumist, säilitamist, kasutamist ja avalikustamist.“ (</w:t>
      </w:r>
      <w:proofErr w:type="spellStart"/>
      <w:r w:rsidRPr="003E7B1F">
        <w:rPr>
          <w:sz w:val="24"/>
          <w:szCs w:val="24"/>
        </w:rPr>
        <w:t>RKHKo</w:t>
      </w:r>
      <w:proofErr w:type="spellEnd"/>
      <w:r w:rsidRPr="003E7B1F">
        <w:rPr>
          <w:sz w:val="24"/>
          <w:szCs w:val="24"/>
        </w:rPr>
        <w:t xml:space="preserve"> 12.07.2012, 3-3-1-3-12, p 19)“.</w:t>
      </w:r>
    </w:p>
    <w:p w14:paraId="4A5CA9E2" w14:textId="77777777" w:rsidR="007612B6" w:rsidRPr="003E7B1F" w:rsidRDefault="007612B6" w:rsidP="007612B6">
      <w:pPr>
        <w:jc w:val="both"/>
        <w:rPr>
          <w:sz w:val="24"/>
          <w:szCs w:val="24"/>
        </w:rPr>
      </w:pPr>
    </w:p>
    <w:p w14:paraId="5FEE2CE6" w14:textId="77777777" w:rsidR="007612B6" w:rsidRPr="003E7B1F" w:rsidRDefault="007612B6" w:rsidP="007612B6">
      <w:pPr>
        <w:jc w:val="both"/>
        <w:rPr>
          <w:sz w:val="24"/>
          <w:szCs w:val="24"/>
        </w:rPr>
      </w:pPr>
      <w:r w:rsidRPr="003E7B1F">
        <w:rPr>
          <w:sz w:val="24"/>
          <w:szCs w:val="24"/>
        </w:rPr>
        <w:t xml:space="preserve">Kuigi </w:t>
      </w:r>
      <w:proofErr w:type="spellStart"/>
      <w:r w:rsidRPr="003E7B1F">
        <w:rPr>
          <w:sz w:val="24"/>
          <w:szCs w:val="24"/>
        </w:rPr>
        <w:t>PS-is</w:t>
      </w:r>
      <w:proofErr w:type="spellEnd"/>
      <w:r w:rsidRPr="003E7B1F">
        <w:rPr>
          <w:sz w:val="24"/>
          <w:szCs w:val="24"/>
        </w:rPr>
        <w:t xml:space="preserve"> ei ole sätestatud </w:t>
      </w:r>
      <w:proofErr w:type="spellStart"/>
      <w:r w:rsidRPr="003E7B1F">
        <w:rPr>
          <w:sz w:val="24"/>
          <w:szCs w:val="24"/>
        </w:rPr>
        <w:t>inimväärikust</w:t>
      </w:r>
      <w:proofErr w:type="spellEnd"/>
      <w:r w:rsidRPr="003E7B1F">
        <w:rPr>
          <w:sz w:val="24"/>
          <w:szCs w:val="24"/>
        </w:rPr>
        <w:t xml:space="preserve"> eraldi põhiõigusena, on see sätestatud põhiseadusliku põhimõttena </w:t>
      </w:r>
      <w:proofErr w:type="spellStart"/>
      <w:r w:rsidRPr="003E7B1F">
        <w:rPr>
          <w:sz w:val="24"/>
          <w:szCs w:val="24"/>
        </w:rPr>
        <w:t>PS-i</w:t>
      </w:r>
      <w:proofErr w:type="spellEnd"/>
      <w:r w:rsidRPr="003E7B1F">
        <w:rPr>
          <w:sz w:val="24"/>
          <w:szCs w:val="24"/>
        </w:rPr>
        <w:t xml:space="preserve"> §-s 10.</w:t>
      </w:r>
    </w:p>
    <w:p w14:paraId="4F3D5FAD" w14:textId="77777777" w:rsidR="007612B6" w:rsidRPr="003E7B1F" w:rsidRDefault="007612B6" w:rsidP="007612B6">
      <w:pPr>
        <w:jc w:val="both"/>
        <w:rPr>
          <w:sz w:val="24"/>
          <w:szCs w:val="24"/>
        </w:rPr>
      </w:pPr>
    </w:p>
    <w:p w14:paraId="008C4DD0" w14:textId="77777777" w:rsidR="007612B6" w:rsidRPr="003E7B1F" w:rsidRDefault="007612B6" w:rsidP="007612B6">
      <w:pPr>
        <w:jc w:val="both"/>
        <w:rPr>
          <w:sz w:val="24"/>
          <w:szCs w:val="24"/>
        </w:rPr>
      </w:pPr>
      <w:r w:rsidRPr="003E7B1F">
        <w:rPr>
          <w:sz w:val="24"/>
          <w:szCs w:val="24"/>
        </w:rPr>
        <w:t>Hea halduse põhimõtte kohaselt tuleb tagada inimesele menetluse käigus vajalik teave ja anda talle piisavalt selgitusi, et võimaldada tal teostada oma õigusi ja vabadusi.</w:t>
      </w:r>
    </w:p>
    <w:p w14:paraId="2DAB78CE" w14:textId="77777777" w:rsidR="00772F1A" w:rsidRPr="003E7B1F" w:rsidRDefault="00772F1A" w:rsidP="007612B6">
      <w:pPr>
        <w:jc w:val="both"/>
        <w:rPr>
          <w:sz w:val="24"/>
          <w:szCs w:val="24"/>
        </w:rPr>
      </w:pPr>
    </w:p>
    <w:p w14:paraId="120C6346" w14:textId="77777777" w:rsidR="00AD5FF0" w:rsidRPr="003E7B1F" w:rsidRDefault="00395B91" w:rsidP="007612B6">
      <w:pPr>
        <w:jc w:val="both"/>
        <w:rPr>
          <w:bCs/>
          <w:sz w:val="24"/>
          <w:szCs w:val="24"/>
        </w:rPr>
      </w:pPr>
      <w:r w:rsidRPr="003E7B1F">
        <w:rPr>
          <w:bCs/>
          <w:sz w:val="24"/>
          <w:szCs w:val="24"/>
        </w:rPr>
        <w:t>Eelnõuga tehtavate muudatuste puhul peab olema</w:t>
      </w:r>
      <w:r w:rsidR="00772F1A" w:rsidRPr="003E7B1F">
        <w:rPr>
          <w:bCs/>
          <w:sz w:val="24"/>
          <w:szCs w:val="24"/>
        </w:rPr>
        <w:t xml:space="preserve"> tagatud </w:t>
      </w:r>
      <w:r w:rsidRPr="003E7B1F">
        <w:rPr>
          <w:bCs/>
          <w:sz w:val="24"/>
          <w:szCs w:val="24"/>
        </w:rPr>
        <w:t xml:space="preserve">igal muudatusel </w:t>
      </w:r>
      <w:r w:rsidR="00772F1A" w:rsidRPr="003E7B1F">
        <w:rPr>
          <w:bCs/>
          <w:sz w:val="24"/>
          <w:szCs w:val="24"/>
        </w:rPr>
        <w:t>seadusli</w:t>
      </w:r>
      <w:r w:rsidRPr="003E7B1F">
        <w:rPr>
          <w:bCs/>
          <w:sz w:val="24"/>
          <w:szCs w:val="24"/>
        </w:rPr>
        <w:t>k</w:t>
      </w:r>
      <w:r w:rsidR="00772F1A" w:rsidRPr="003E7B1F">
        <w:rPr>
          <w:bCs/>
          <w:sz w:val="24"/>
          <w:szCs w:val="24"/>
        </w:rPr>
        <w:t xml:space="preserve"> alus, </w:t>
      </w:r>
      <w:r w:rsidRPr="003E7B1F">
        <w:rPr>
          <w:bCs/>
          <w:sz w:val="24"/>
          <w:szCs w:val="24"/>
        </w:rPr>
        <w:t xml:space="preserve">muudatused peavad olema </w:t>
      </w:r>
      <w:r w:rsidR="00772F1A" w:rsidRPr="003E7B1F">
        <w:rPr>
          <w:bCs/>
          <w:sz w:val="24"/>
          <w:szCs w:val="24"/>
        </w:rPr>
        <w:t>proportsionaal</w:t>
      </w:r>
      <w:r w:rsidRPr="003E7B1F">
        <w:rPr>
          <w:bCs/>
          <w:sz w:val="24"/>
          <w:szCs w:val="24"/>
        </w:rPr>
        <w:t>sed</w:t>
      </w:r>
      <w:r w:rsidR="00772F1A" w:rsidRPr="003E7B1F">
        <w:rPr>
          <w:bCs/>
          <w:sz w:val="24"/>
          <w:szCs w:val="24"/>
        </w:rPr>
        <w:t xml:space="preserve"> ja </w:t>
      </w:r>
      <w:r w:rsidRPr="003E7B1F">
        <w:rPr>
          <w:bCs/>
          <w:sz w:val="24"/>
          <w:szCs w:val="24"/>
        </w:rPr>
        <w:t xml:space="preserve">peavad olema </w:t>
      </w:r>
      <w:r w:rsidR="00772F1A" w:rsidRPr="003E7B1F">
        <w:rPr>
          <w:bCs/>
          <w:sz w:val="24"/>
          <w:szCs w:val="24"/>
        </w:rPr>
        <w:t xml:space="preserve">piisavad kaitsemeetmed isikute </w:t>
      </w:r>
      <w:r w:rsidRPr="003E7B1F">
        <w:rPr>
          <w:bCs/>
          <w:sz w:val="24"/>
          <w:szCs w:val="24"/>
        </w:rPr>
        <w:t xml:space="preserve">eespool nimetatud </w:t>
      </w:r>
      <w:r w:rsidR="00772F1A" w:rsidRPr="003E7B1F">
        <w:rPr>
          <w:bCs/>
          <w:sz w:val="24"/>
          <w:szCs w:val="24"/>
        </w:rPr>
        <w:t xml:space="preserve">põhiõiguste kaitseks. Eelnõuga nähakse ette selged reeglid </w:t>
      </w:r>
      <w:r w:rsidRPr="003E7B1F">
        <w:rPr>
          <w:bCs/>
          <w:sz w:val="24"/>
          <w:szCs w:val="24"/>
        </w:rPr>
        <w:t>andmete töötlemiseks</w:t>
      </w:r>
      <w:r w:rsidR="00772F1A" w:rsidRPr="003E7B1F">
        <w:rPr>
          <w:bCs/>
          <w:sz w:val="24"/>
          <w:szCs w:val="24"/>
        </w:rPr>
        <w:t xml:space="preserve"> ning kontrollimeetmed, mis võimaldavad tuvastada vigu andmetöötluses. </w:t>
      </w:r>
      <w:r w:rsidRPr="003E7B1F">
        <w:rPr>
          <w:bCs/>
          <w:sz w:val="24"/>
          <w:szCs w:val="24"/>
        </w:rPr>
        <w:t>Eelnõuga tehtavad muudatused on põhiõiguste adressaatide õigusi suurendavad, mitte kitsendavad, näiteks</w:t>
      </w:r>
      <w:r w:rsidR="00AD5FF0" w:rsidRPr="003E7B1F">
        <w:rPr>
          <w:bCs/>
          <w:sz w:val="24"/>
          <w:szCs w:val="24"/>
        </w:rPr>
        <w:t>:</w:t>
      </w:r>
    </w:p>
    <w:p w14:paraId="2C82E2D0" w14:textId="65693C62" w:rsidR="00AD5FF0" w:rsidRPr="003E7B1F" w:rsidRDefault="00395B91" w:rsidP="00AD5FF0">
      <w:pPr>
        <w:pStyle w:val="Loendilik"/>
        <w:numPr>
          <w:ilvl w:val="0"/>
          <w:numId w:val="34"/>
        </w:numPr>
        <w:jc w:val="both"/>
        <w:rPr>
          <w:rFonts w:ascii="Times New Roman" w:hAnsi="Times New Roman" w:cs="Times New Roman"/>
          <w:sz w:val="24"/>
          <w:szCs w:val="24"/>
        </w:rPr>
      </w:pPr>
      <w:r w:rsidRPr="003E7B1F">
        <w:rPr>
          <w:rFonts w:ascii="Times New Roman" w:hAnsi="Times New Roman" w:cs="Times New Roman"/>
          <w:bCs/>
          <w:sz w:val="24"/>
          <w:szCs w:val="24"/>
        </w:rPr>
        <w:t>haldusteovõime laiendamine teatud menetlustes ka alaealistele alates 15-elusaastast</w:t>
      </w:r>
      <w:r w:rsidR="00AD5FF0" w:rsidRPr="003E7B1F">
        <w:rPr>
          <w:rFonts w:ascii="Times New Roman" w:hAnsi="Times New Roman" w:cs="Times New Roman"/>
          <w:bCs/>
          <w:sz w:val="24"/>
          <w:szCs w:val="24"/>
        </w:rPr>
        <w:t>;</w:t>
      </w:r>
    </w:p>
    <w:p w14:paraId="55424672" w14:textId="113E566B" w:rsidR="00AD5FF0" w:rsidRPr="003E7B1F" w:rsidRDefault="00395B91" w:rsidP="00AD5FF0">
      <w:pPr>
        <w:pStyle w:val="Loendilik"/>
        <w:numPr>
          <w:ilvl w:val="0"/>
          <w:numId w:val="34"/>
        </w:numPr>
        <w:jc w:val="both"/>
        <w:rPr>
          <w:rFonts w:ascii="Times New Roman" w:hAnsi="Times New Roman" w:cs="Times New Roman"/>
          <w:sz w:val="24"/>
          <w:szCs w:val="24"/>
        </w:rPr>
      </w:pPr>
      <w:r w:rsidRPr="003E7B1F">
        <w:rPr>
          <w:rFonts w:ascii="Times New Roman" w:hAnsi="Times New Roman" w:cs="Times New Roman"/>
          <w:bCs/>
          <w:sz w:val="24"/>
          <w:szCs w:val="24"/>
        </w:rPr>
        <w:t xml:space="preserve">võimalus samu kontaktandmeid esitada ka siis, kui need on juba </w:t>
      </w:r>
      <w:proofErr w:type="spellStart"/>
      <w:r w:rsidRPr="003E7B1F">
        <w:rPr>
          <w:rFonts w:ascii="Times New Roman" w:hAnsi="Times New Roman" w:cs="Times New Roman"/>
          <w:bCs/>
          <w:sz w:val="24"/>
          <w:szCs w:val="24"/>
        </w:rPr>
        <w:t>RR-i</w:t>
      </w:r>
      <w:proofErr w:type="spellEnd"/>
      <w:r w:rsidRPr="003E7B1F">
        <w:rPr>
          <w:rFonts w:ascii="Times New Roman" w:hAnsi="Times New Roman" w:cs="Times New Roman"/>
          <w:bCs/>
          <w:sz w:val="24"/>
          <w:szCs w:val="24"/>
        </w:rPr>
        <w:t xml:space="preserve"> esitatud</w:t>
      </w:r>
      <w:r w:rsidR="00AD5FF0" w:rsidRPr="003E7B1F">
        <w:rPr>
          <w:rFonts w:ascii="Times New Roman" w:hAnsi="Times New Roman" w:cs="Times New Roman"/>
          <w:bCs/>
          <w:sz w:val="24"/>
          <w:szCs w:val="24"/>
        </w:rPr>
        <w:t xml:space="preserve">; </w:t>
      </w:r>
    </w:p>
    <w:p w14:paraId="74346985" w14:textId="72BC702C" w:rsidR="00AD5FF0" w:rsidRPr="003E7B1F" w:rsidRDefault="00A15D73" w:rsidP="005B6A49">
      <w:pPr>
        <w:pStyle w:val="Loendilik"/>
        <w:numPr>
          <w:ilvl w:val="0"/>
          <w:numId w:val="34"/>
        </w:numPr>
        <w:spacing w:after="0"/>
        <w:jc w:val="both"/>
        <w:rPr>
          <w:rFonts w:ascii="Times New Roman" w:hAnsi="Times New Roman" w:cs="Times New Roman"/>
          <w:sz w:val="24"/>
          <w:szCs w:val="24"/>
        </w:rPr>
      </w:pPr>
      <w:r w:rsidRPr="003E7B1F">
        <w:rPr>
          <w:rFonts w:ascii="Times New Roman" w:hAnsi="Times New Roman" w:cs="Times New Roman"/>
          <w:sz w:val="24"/>
          <w:szCs w:val="24"/>
        </w:rPr>
        <w:t>v</w:t>
      </w:r>
      <w:r w:rsidR="00AD5FF0" w:rsidRPr="003E7B1F">
        <w:rPr>
          <w:rFonts w:ascii="Times New Roman" w:hAnsi="Times New Roman" w:cs="Times New Roman"/>
          <w:sz w:val="24"/>
          <w:szCs w:val="24"/>
        </w:rPr>
        <w:t>õimalus registreerida tervishoiuteenuse osutaja juuresolekuta sündinud lapse sünd ka muude dokumentide alusel, kui seda on tervishoiuteenuse osutaja tõend.</w:t>
      </w:r>
    </w:p>
    <w:p w14:paraId="725E55F6" w14:textId="77777777" w:rsidR="00D11C14" w:rsidRPr="003E7B1F" w:rsidRDefault="00D11C14" w:rsidP="007612B6">
      <w:pPr>
        <w:jc w:val="both"/>
        <w:rPr>
          <w:sz w:val="24"/>
          <w:szCs w:val="24"/>
        </w:rPr>
      </w:pPr>
    </w:p>
    <w:p w14:paraId="308CAE49" w14:textId="59C36116" w:rsidR="00D11C14" w:rsidRPr="003E7B1F" w:rsidRDefault="008D5D60" w:rsidP="007612B6">
      <w:pPr>
        <w:jc w:val="both"/>
        <w:rPr>
          <w:bCs/>
          <w:sz w:val="24"/>
          <w:szCs w:val="24"/>
        </w:rPr>
      </w:pPr>
      <w:r w:rsidRPr="003E7B1F">
        <w:rPr>
          <w:sz w:val="24"/>
          <w:szCs w:val="24"/>
        </w:rPr>
        <w:t>Samuti l</w:t>
      </w:r>
      <w:r w:rsidR="00D11C14" w:rsidRPr="003E7B1F">
        <w:rPr>
          <w:sz w:val="24"/>
          <w:szCs w:val="24"/>
        </w:rPr>
        <w:t>ähtudes riigivõimu seaduslikkuse põhimõttest (PS § 3) ning asjaolust, et osa eelnõuga tehtavatest muudatustest on seotud isikuandmete töötlemisega, on need muudatused sätestatud seaduses.</w:t>
      </w:r>
    </w:p>
    <w:p w14:paraId="2191CF80" w14:textId="77777777" w:rsidR="007612B6" w:rsidRPr="003E7B1F" w:rsidRDefault="007612B6" w:rsidP="007612B6">
      <w:pPr>
        <w:jc w:val="both"/>
        <w:rPr>
          <w:sz w:val="24"/>
          <w:szCs w:val="24"/>
        </w:rPr>
      </w:pPr>
    </w:p>
    <w:p w14:paraId="78BCFC8E" w14:textId="2DE244E3" w:rsidR="008D5D60" w:rsidRPr="003E7B1F" w:rsidRDefault="008D5D60" w:rsidP="007612B6">
      <w:pPr>
        <w:jc w:val="both"/>
        <w:rPr>
          <w:sz w:val="24"/>
          <w:szCs w:val="24"/>
        </w:rPr>
      </w:pPr>
      <w:r w:rsidRPr="003E7B1F">
        <w:rPr>
          <w:sz w:val="24"/>
          <w:szCs w:val="24"/>
        </w:rPr>
        <w:t xml:space="preserve">Seega eelnõuga tehtavad muudatused on </w:t>
      </w:r>
      <w:proofErr w:type="spellStart"/>
      <w:r w:rsidRPr="003E7B1F">
        <w:rPr>
          <w:sz w:val="24"/>
          <w:szCs w:val="24"/>
        </w:rPr>
        <w:t>PS-iga</w:t>
      </w:r>
      <w:proofErr w:type="spellEnd"/>
      <w:r w:rsidRPr="003E7B1F">
        <w:rPr>
          <w:sz w:val="24"/>
          <w:szCs w:val="24"/>
        </w:rPr>
        <w:t xml:space="preserve"> kooskõlas.</w:t>
      </w:r>
    </w:p>
    <w:p w14:paraId="1746643B" w14:textId="77777777" w:rsidR="008D5D60" w:rsidRPr="003E7B1F" w:rsidRDefault="008D5D60" w:rsidP="007612B6">
      <w:pPr>
        <w:jc w:val="both"/>
        <w:rPr>
          <w:sz w:val="24"/>
          <w:szCs w:val="24"/>
        </w:rPr>
      </w:pPr>
    </w:p>
    <w:p w14:paraId="71D2180C" w14:textId="048F4FBA" w:rsidR="007612B6" w:rsidRPr="003E7B1F" w:rsidRDefault="007612B6" w:rsidP="007612B6">
      <w:pPr>
        <w:jc w:val="both"/>
        <w:rPr>
          <w:sz w:val="24"/>
          <w:szCs w:val="24"/>
        </w:rPr>
      </w:pPr>
      <w:r w:rsidRPr="003E7B1F">
        <w:rPr>
          <w:sz w:val="24"/>
          <w:szCs w:val="24"/>
        </w:rPr>
        <w:t xml:space="preserve">Rahvusvahelisi kohtulahendeid </w:t>
      </w:r>
      <w:r w:rsidR="00CB1998" w:rsidRPr="003E7B1F">
        <w:rPr>
          <w:sz w:val="24"/>
          <w:szCs w:val="24"/>
        </w:rPr>
        <w:t>eelnõus</w:t>
      </w:r>
      <w:r w:rsidRPr="003E7B1F">
        <w:rPr>
          <w:sz w:val="24"/>
          <w:szCs w:val="24"/>
        </w:rPr>
        <w:t xml:space="preserve"> käsitletud teemadel Eesti kohta ei ole. Kavandatavad muudatused ei ole vastuolus </w:t>
      </w:r>
      <w:proofErr w:type="spellStart"/>
      <w:r w:rsidRPr="003E7B1F">
        <w:rPr>
          <w:sz w:val="24"/>
          <w:szCs w:val="24"/>
        </w:rPr>
        <w:t>PS-i</w:t>
      </w:r>
      <w:proofErr w:type="spellEnd"/>
      <w:r w:rsidRPr="003E7B1F">
        <w:rPr>
          <w:sz w:val="24"/>
          <w:szCs w:val="24"/>
        </w:rPr>
        <w:t xml:space="preserve"> ega Eesti kohta kehtiva rahvusvahelise ja EL-i õigusega.</w:t>
      </w:r>
    </w:p>
    <w:p w14:paraId="1BD62480" w14:textId="77777777" w:rsidR="007612B6" w:rsidRPr="003E7B1F" w:rsidRDefault="007612B6" w:rsidP="00E36D28">
      <w:pPr>
        <w:jc w:val="both"/>
        <w:rPr>
          <w:sz w:val="24"/>
          <w:szCs w:val="24"/>
        </w:rPr>
      </w:pPr>
    </w:p>
    <w:p w14:paraId="222A973D" w14:textId="77777777" w:rsidR="00B55085" w:rsidRPr="003E7B1F" w:rsidRDefault="00B55085" w:rsidP="00B55085">
      <w:pPr>
        <w:pStyle w:val="Vahedeta"/>
        <w:jc w:val="both"/>
        <w:rPr>
          <w:rFonts w:ascii="Times New Roman" w:hAnsi="Times New Roman" w:cs="Times New Roman"/>
          <w:bCs/>
          <w:sz w:val="24"/>
          <w:szCs w:val="24"/>
          <w:u w:val="single"/>
        </w:rPr>
      </w:pPr>
      <w:r w:rsidRPr="003E7B1F">
        <w:rPr>
          <w:rFonts w:ascii="Times New Roman" w:hAnsi="Times New Roman" w:cs="Times New Roman"/>
          <w:bCs/>
          <w:sz w:val="24"/>
          <w:szCs w:val="24"/>
          <w:u w:val="single"/>
        </w:rPr>
        <w:t>Andmekaitsealane mõjuhinnang</w:t>
      </w:r>
    </w:p>
    <w:p w14:paraId="56F8BD59" w14:textId="77777777" w:rsidR="00B55085" w:rsidRPr="003E7B1F" w:rsidRDefault="00B55085" w:rsidP="00B55085">
      <w:pPr>
        <w:pStyle w:val="Vahedeta"/>
        <w:jc w:val="both"/>
        <w:rPr>
          <w:rFonts w:ascii="Times New Roman" w:hAnsi="Times New Roman" w:cs="Times New Roman"/>
          <w:bCs/>
          <w:sz w:val="24"/>
          <w:szCs w:val="24"/>
          <w:u w:val="single"/>
        </w:rPr>
      </w:pPr>
    </w:p>
    <w:p w14:paraId="1F84F665" w14:textId="77777777" w:rsidR="00B55085" w:rsidRPr="003E7B1F" w:rsidRDefault="00B55085" w:rsidP="00B55085">
      <w:pPr>
        <w:pStyle w:val="Vahedeta"/>
        <w:jc w:val="both"/>
        <w:rPr>
          <w:rFonts w:ascii="Times New Roman" w:hAnsi="Times New Roman" w:cs="Times New Roman"/>
          <w:bCs/>
          <w:sz w:val="24"/>
          <w:szCs w:val="24"/>
        </w:rPr>
      </w:pPr>
      <w:r w:rsidRPr="003E7B1F">
        <w:rPr>
          <w:rFonts w:ascii="Times New Roman" w:hAnsi="Times New Roman" w:cs="Times New Roman"/>
          <w:bCs/>
          <w:sz w:val="24"/>
          <w:szCs w:val="24"/>
        </w:rPr>
        <w:t xml:space="preserve">Isikuandmete kaitse </w:t>
      </w:r>
      <w:proofErr w:type="spellStart"/>
      <w:r w:rsidRPr="003E7B1F">
        <w:rPr>
          <w:rFonts w:ascii="Times New Roman" w:hAnsi="Times New Roman" w:cs="Times New Roman"/>
          <w:bCs/>
          <w:sz w:val="24"/>
          <w:szCs w:val="24"/>
        </w:rPr>
        <w:t>üldmääruse</w:t>
      </w:r>
      <w:proofErr w:type="spellEnd"/>
      <w:r w:rsidRPr="003E7B1F">
        <w:rPr>
          <w:rFonts w:ascii="Times New Roman" w:hAnsi="Times New Roman" w:cs="Times New Roman"/>
          <w:bCs/>
          <w:sz w:val="24"/>
          <w:szCs w:val="24"/>
        </w:rPr>
        <w:t xml:space="preserve"> artikli 35 lõikes 1 on sätestatud kohustus hinnata enne isikuandmete töötlemist selle mõju juhul, kui isikuandmete töötlemise, eelkõige uut tehnoloogiat kasutava töötlemise tulemusena ning isikuandmete töötlemise laadi, ulatust, konteksti ja eesmärke arvesse võttes tekib tõenäoliselt füüsiliste isikute õigustele ja vabadustele suur oht.</w:t>
      </w:r>
    </w:p>
    <w:p w14:paraId="4AED4C38" w14:textId="77777777" w:rsidR="00B55085" w:rsidRPr="003E7B1F" w:rsidRDefault="00B55085" w:rsidP="00B55085">
      <w:pPr>
        <w:pStyle w:val="Vahedeta"/>
        <w:jc w:val="both"/>
        <w:rPr>
          <w:rFonts w:ascii="Times New Roman" w:hAnsi="Times New Roman" w:cs="Times New Roman"/>
          <w:bCs/>
          <w:sz w:val="24"/>
          <w:szCs w:val="24"/>
        </w:rPr>
      </w:pPr>
    </w:p>
    <w:p w14:paraId="0C91DDC8" w14:textId="77777777" w:rsidR="00B55085" w:rsidRPr="003E7B1F" w:rsidRDefault="00B55085" w:rsidP="00B55085">
      <w:pPr>
        <w:pStyle w:val="Vahedeta"/>
        <w:jc w:val="both"/>
        <w:rPr>
          <w:rFonts w:ascii="Times New Roman" w:hAnsi="Times New Roman" w:cs="Times New Roman"/>
          <w:bCs/>
          <w:sz w:val="24"/>
          <w:szCs w:val="24"/>
        </w:rPr>
      </w:pPr>
      <w:r w:rsidRPr="003E7B1F">
        <w:rPr>
          <w:rFonts w:ascii="Times New Roman" w:hAnsi="Times New Roman" w:cs="Times New Roman"/>
          <w:bCs/>
          <w:sz w:val="24"/>
          <w:szCs w:val="24"/>
        </w:rPr>
        <w:t>Seega tuleb andmekaitsealane mõjuhinnang teha kõigil andmetöötlejatel, kelle isikuandmete töötlemise laadi, ulatust, konteksti ja eesmärke arvesse võttes tekib tõenäoliselt füüsiliste isikute õigustele ja vabadustele suur oht. Andmekaitse Inspektsiooni hinnangul on oht suur näiteks siis, kui töödeldakse terviseandmeid haiglates või tervisekeskustes või edastatakse isikuandmeid välisriikidesse.</w:t>
      </w:r>
    </w:p>
    <w:p w14:paraId="52F6088A" w14:textId="77777777" w:rsidR="00B55085" w:rsidRPr="003E7B1F" w:rsidRDefault="00B55085" w:rsidP="00B55085">
      <w:pPr>
        <w:pStyle w:val="Vahedeta"/>
        <w:jc w:val="both"/>
        <w:rPr>
          <w:rFonts w:ascii="Times New Roman" w:hAnsi="Times New Roman" w:cs="Times New Roman"/>
          <w:bCs/>
          <w:sz w:val="24"/>
          <w:szCs w:val="24"/>
        </w:rPr>
      </w:pPr>
    </w:p>
    <w:p w14:paraId="4B3073EC" w14:textId="57E16405" w:rsidR="007612B6" w:rsidRPr="003E7B1F" w:rsidRDefault="00B55085" w:rsidP="00772F1A">
      <w:pPr>
        <w:pStyle w:val="Vahedeta"/>
        <w:jc w:val="both"/>
        <w:rPr>
          <w:rFonts w:ascii="Times New Roman" w:hAnsi="Times New Roman" w:cs="Times New Roman"/>
          <w:bCs/>
          <w:sz w:val="24"/>
          <w:szCs w:val="24"/>
        </w:rPr>
      </w:pPr>
      <w:r w:rsidRPr="003E7B1F">
        <w:rPr>
          <w:rFonts w:ascii="Times New Roman" w:hAnsi="Times New Roman" w:cs="Times New Roman"/>
          <w:bCs/>
          <w:sz w:val="24"/>
          <w:szCs w:val="24"/>
        </w:rPr>
        <w:t>Eelnõuga ei looda uusi viise, kuidas isikuandmeid töödelda. Samuti ei reguleerita eelnõuga isikuandmete edastamist välisriikidesse. Eelnõuga korrastatakse ja tehakse ökonoomsemaks olemasolevaid töötlemisviise. Eelnõuga täpsustatakse PKTS-</w:t>
      </w:r>
      <w:proofErr w:type="spellStart"/>
      <w:r w:rsidRPr="003E7B1F">
        <w:rPr>
          <w:rFonts w:ascii="Times New Roman" w:hAnsi="Times New Roman" w:cs="Times New Roman"/>
          <w:bCs/>
          <w:sz w:val="24"/>
          <w:szCs w:val="24"/>
        </w:rPr>
        <w:t>is</w:t>
      </w:r>
      <w:proofErr w:type="spellEnd"/>
      <w:r w:rsidRPr="003E7B1F">
        <w:rPr>
          <w:rFonts w:ascii="Times New Roman" w:hAnsi="Times New Roman" w:cs="Times New Roman"/>
          <w:bCs/>
          <w:sz w:val="24"/>
          <w:szCs w:val="24"/>
        </w:rPr>
        <w:t xml:space="preserve"> ja RRS-</w:t>
      </w:r>
      <w:proofErr w:type="spellStart"/>
      <w:r w:rsidRPr="003E7B1F">
        <w:rPr>
          <w:rFonts w:ascii="Times New Roman" w:hAnsi="Times New Roman" w:cs="Times New Roman"/>
          <w:bCs/>
          <w:sz w:val="24"/>
          <w:szCs w:val="24"/>
        </w:rPr>
        <w:t>is</w:t>
      </w:r>
      <w:proofErr w:type="spellEnd"/>
      <w:r w:rsidRPr="003E7B1F">
        <w:rPr>
          <w:rFonts w:ascii="Times New Roman" w:hAnsi="Times New Roman" w:cs="Times New Roman"/>
          <w:bCs/>
          <w:sz w:val="24"/>
          <w:szCs w:val="24"/>
        </w:rPr>
        <w:t xml:space="preserve"> kohti, kus sätetest võib mitmeti aru saada, et tagada üheselt mõistetavus, näiteks kodakondsuse avaldamisel.</w:t>
      </w:r>
      <w:r w:rsidR="00772F1A" w:rsidRPr="003E7B1F">
        <w:rPr>
          <w:rFonts w:ascii="Times New Roman" w:hAnsi="Times New Roman" w:cs="Times New Roman"/>
          <w:bCs/>
          <w:sz w:val="24"/>
          <w:szCs w:val="24"/>
        </w:rPr>
        <w:t xml:space="preserve"> Samuti muudetakse eelnõuga sätet, mis on isikuandmete kaitse </w:t>
      </w:r>
      <w:proofErr w:type="spellStart"/>
      <w:r w:rsidR="00772F1A" w:rsidRPr="003E7B1F">
        <w:rPr>
          <w:rFonts w:ascii="Times New Roman" w:hAnsi="Times New Roman" w:cs="Times New Roman"/>
          <w:bCs/>
          <w:sz w:val="24"/>
          <w:szCs w:val="24"/>
        </w:rPr>
        <w:t>üldmääruse</w:t>
      </w:r>
      <w:proofErr w:type="spellEnd"/>
      <w:r w:rsidR="00772F1A" w:rsidRPr="003E7B1F">
        <w:rPr>
          <w:rFonts w:ascii="Times New Roman" w:hAnsi="Times New Roman" w:cs="Times New Roman"/>
          <w:bCs/>
          <w:sz w:val="24"/>
          <w:szCs w:val="24"/>
        </w:rPr>
        <w:t xml:space="preserve"> suhtes kitsendav vt </w:t>
      </w:r>
      <w:r w:rsidR="00E346E0" w:rsidRPr="003E7B1F">
        <w:rPr>
          <w:rFonts w:ascii="Times New Roman" w:hAnsi="Times New Roman" w:cs="Times New Roman"/>
          <w:bCs/>
          <w:sz w:val="24"/>
          <w:szCs w:val="24"/>
        </w:rPr>
        <w:t xml:space="preserve">ka selgitusi </w:t>
      </w:r>
      <w:r w:rsidR="00772F1A" w:rsidRPr="003E7B1F">
        <w:rPr>
          <w:rFonts w:ascii="Times New Roman" w:hAnsi="Times New Roman" w:cs="Times New Roman"/>
          <w:bCs/>
          <w:sz w:val="24"/>
          <w:szCs w:val="24"/>
        </w:rPr>
        <w:t>eelnõu § 2 punkt</w:t>
      </w:r>
      <w:r w:rsidR="00E346E0" w:rsidRPr="003E7B1F">
        <w:rPr>
          <w:rFonts w:ascii="Times New Roman" w:hAnsi="Times New Roman" w:cs="Times New Roman"/>
          <w:bCs/>
          <w:sz w:val="24"/>
          <w:szCs w:val="24"/>
        </w:rPr>
        <w:t>i</w:t>
      </w:r>
      <w:r w:rsidR="00772F1A" w:rsidRPr="003E7B1F">
        <w:rPr>
          <w:rFonts w:ascii="Times New Roman" w:hAnsi="Times New Roman" w:cs="Times New Roman"/>
          <w:bCs/>
          <w:sz w:val="24"/>
          <w:szCs w:val="24"/>
        </w:rPr>
        <w:t xml:space="preserve"> 14</w:t>
      </w:r>
      <w:r w:rsidR="00E346E0" w:rsidRPr="003E7B1F">
        <w:rPr>
          <w:rFonts w:ascii="Times New Roman" w:hAnsi="Times New Roman" w:cs="Times New Roman"/>
          <w:bCs/>
          <w:sz w:val="24"/>
          <w:szCs w:val="24"/>
        </w:rPr>
        <w:t xml:space="preserve"> juures</w:t>
      </w:r>
      <w:r w:rsidR="00772F1A" w:rsidRPr="003E7B1F">
        <w:rPr>
          <w:rFonts w:ascii="Times New Roman" w:hAnsi="Times New Roman" w:cs="Times New Roman"/>
          <w:bCs/>
          <w:sz w:val="24"/>
          <w:szCs w:val="24"/>
        </w:rPr>
        <w:t xml:space="preserve">. See muudatus on kooskõlas ka isikuandmete kaitse </w:t>
      </w:r>
      <w:proofErr w:type="spellStart"/>
      <w:r w:rsidR="00772F1A" w:rsidRPr="003E7B1F">
        <w:rPr>
          <w:rFonts w:ascii="Times New Roman" w:hAnsi="Times New Roman" w:cs="Times New Roman"/>
          <w:bCs/>
          <w:sz w:val="24"/>
          <w:szCs w:val="24"/>
        </w:rPr>
        <w:t>üldmäärusega</w:t>
      </w:r>
      <w:proofErr w:type="spellEnd"/>
      <w:r w:rsidR="00772F1A" w:rsidRPr="003E7B1F">
        <w:rPr>
          <w:rFonts w:ascii="Times New Roman" w:hAnsi="Times New Roman" w:cs="Times New Roman"/>
          <w:bCs/>
          <w:sz w:val="24"/>
          <w:szCs w:val="24"/>
        </w:rPr>
        <w:t>, mille artikli 6 lõike 1 punkti f kohaselt on isikuandmete töötlemine seaduslik juhul kui isikuandmete töötlemine on vajalik vastutava töötleja või kolmanda isiku õigustatud huvi korral, välja arvatud juhul, kui sellise huvi kaaluvad üles andmesubjekti huvid või põhiõigused ja vabadused, mille nimel tuleb kaitsta isikuandmeid, eriti juhul kui andmesubjekt on laps.</w:t>
      </w:r>
    </w:p>
    <w:p w14:paraId="21EBB706" w14:textId="77777777" w:rsidR="007612B6" w:rsidRPr="003E7B1F" w:rsidRDefault="007612B6" w:rsidP="00E36D28">
      <w:pPr>
        <w:jc w:val="both"/>
        <w:rPr>
          <w:sz w:val="24"/>
          <w:szCs w:val="24"/>
        </w:rPr>
      </w:pPr>
    </w:p>
    <w:p w14:paraId="3C5CE5F9" w14:textId="77777777" w:rsidR="00206517" w:rsidRPr="00054C47" w:rsidRDefault="00206517" w:rsidP="00206517">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4. Eelnõu terminoloogia</w:t>
      </w:r>
    </w:p>
    <w:p w14:paraId="52EF4EB5" w14:textId="77777777" w:rsidR="00206517" w:rsidRPr="00054C47" w:rsidRDefault="00206517" w:rsidP="00206517">
      <w:pPr>
        <w:pStyle w:val="Vahedeta"/>
        <w:jc w:val="both"/>
        <w:rPr>
          <w:rFonts w:ascii="Times New Roman" w:hAnsi="Times New Roman" w:cs="Times New Roman"/>
          <w:sz w:val="24"/>
          <w:szCs w:val="24"/>
        </w:rPr>
      </w:pPr>
    </w:p>
    <w:p w14:paraId="41AB5A02" w14:textId="6010D02F" w:rsidR="00206517" w:rsidRPr="00054C47" w:rsidRDefault="00206517" w:rsidP="00206517">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Eelnõuga </w:t>
      </w:r>
      <w:r w:rsidR="00032A08" w:rsidRPr="00054C47">
        <w:rPr>
          <w:rFonts w:ascii="Times New Roman" w:hAnsi="Times New Roman" w:cs="Times New Roman"/>
          <w:sz w:val="24"/>
          <w:szCs w:val="24"/>
        </w:rPr>
        <w:t>võetakse</w:t>
      </w:r>
      <w:r w:rsidRPr="00054C47">
        <w:rPr>
          <w:rFonts w:ascii="Times New Roman" w:hAnsi="Times New Roman" w:cs="Times New Roman"/>
          <w:sz w:val="24"/>
          <w:szCs w:val="24"/>
        </w:rPr>
        <w:t xml:space="preserve"> kasutusele uus termin</w:t>
      </w:r>
      <w:r w:rsidR="00032A08" w:rsidRPr="00054C47">
        <w:rPr>
          <w:rFonts w:ascii="Times New Roman" w:hAnsi="Times New Roman" w:cs="Times New Roman"/>
          <w:sz w:val="24"/>
          <w:szCs w:val="24"/>
        </w:rPr>
        <w:t xml:space="preserve"> „tervishoiuteenuse osutaja tõend“ meditsiinilise sünnitõendi asemel.</w:t>
      </w:r>
    </w:p>
    <w:p w14:paraId="65A8D9EA" w14:textId="77777777" w:rsidR="00206517" w:rsidRPr="00054C47" w:rsidRDefault="00206517" w:rsidP="00206517">
      <w:pPr>
        <w:pStyle w:val="Vahedeta"/>
        <w:jc w:val="both"/>
        <w:rPr>
          <w:rFonts w:ascii="Times New Roman" w:hAnsi="Times New Roman" w:cs="Times New Roman"/>
          <w:sz w:val="24"/>
          <w:szCs w:val="24"/>
        </w:rPr>
      </w:pPr>
    </w:p>
    <w:p w14:paraId="19BCC206" w14:textId="77777777" w:rsidR="00206517" w:rsidRPr="00054C47" w:rsidRDefault="00206517" w:rsidP="00206517">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5. Eelnõu vastavus Euroopa Liidu õigusele</w:t>
      </w:r>
    </w:p>
    <w:p w14:paraId="796C15C0" w14:textId="77777777" w:rsidR="00206517" w:rsidRPr="00054C47" w:rsidRDefault="00206517" w:rsidP="00206517">
      <w:pPr>
        <w:pStyle w:val="Vahedeta"/>
        <w:jc w:val="both"/>
        <w:rPr>
          <w:rFonts w:ascii="Times New Roman" w:hAnsi="Times New Roman" w:cs="Times New Roman"/>
          <w:sz w:val="24"/>
          <w:szCs w:val="24"/>
        </w:rPr>
      </w:pPr>
    </w:p>
    <w:p w14:paraId="428B6215" w14:textId="0C176AE7" w:rsidR="00206517" w:rsidRPr="00054C47" w:rsidRDefault="00206517" w:rsidP="00206517">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 ei ole töötatud välja Euroopa Liidu õiguse rakendamiseks. Eelnõu on kooskõlas isikuandmete kaitse </w:t>
      </w:r>
      <w:proofErr w:type="spellStart"/>
      <w:r w:rsidRPr="00054C47">
        <w:rPr>
          <w:rFonts w:ascii="Times New Roman" w:hAnsi="Times New Roman" w:cs="Times New Roman"/>
          <w:sz w:val="24"/>
          <w:szCs w:val="24"/>
        </w:rPr>
        <w:t>üldmäärus</w:t>
      </w:r>
      <w:r w:rsidR="00A967FD">
        <w:rPr>
          <w:rFonts w:ascii="Times New Roman" w:hAnsi="Times New Roman" w:cs="Times New Roman"/>
          <w:sz w:val="24"/>
          <w:szCs w:val="24"/>
        </w:rPr>
        <w:t>ega</w:t>
      </w:r>
      <w:proofErr w:type="spellEnd"/>
      <w:r w:rsidRPr="00054C47">
        <w:rPr>
          <w:rFonts w:ascii="Times New Roman" w:hAnsi="Times New Roman" w:cs="Times New Roman"/>
          <w:sz w:val="24"/>
          <w:szCs w:val="24"/>
        </w:rPr>
        <w:t>.</w:t>
      </w:r>
    </w:p>
    <w:p w14:paraId="783E98DE" w14:textId="77777777" w:rsidR="00206517" w:rsidRPr="00054C47" w:rsidRDefault="00206517" w:rsidP="00206517">
      <w:pPr>
        <w:pStyle w:val="Vahedeta"/>
        <w:jc w:val="both"/>
        <w:rPr>
          <w:rFonts w:ascii="Times New Roman" w:hAnsi="Times New Roman" w:cs="Times New Roman"/>
          <w:sz w:val="24"/>
          <w:szCs w:val="24"/>
        </w:rPr>
      </w:pPr>
    </w:p>
    <w:p w14:paraId="147B634E" w14:textId="77777777" w:rsidR="00206517" w:rsidRPr="00054C47" w:rsidRDefault="00206517" w:rsidP="00206517">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 Seaduse mõjud</w:t>
      </w:r>
    </w:p>
    <w:p w14:paraId="114C6F77" w14:textId="77777777" w:rsidR="00206517" w:rsidRPr="00054C47" w:rsidRDefault="00206517" w:rsidP="00E36D28">
      <w:pPr>
        <w:jc w:val="both"/>
        <w:rPr>
          <w:sz w:val="24"/>
          <w:szCs w:val="24"/>
        </w:rPr>
      </w:pPr>
    </w:p>
    <w:p w14:paraId="4E2B4A1C" w14:textId="28BAF31C" w:rsidR="004452D9" w:rsidRPr="00054C47" w:rsidRDefault="004452D9" w:rsidP="004452D9">
      <w:pPr>
        <w:jc w:val="both"/>
        <w:rPr>
          <w:b/>
          <w:bCs/>
          <w:sz w:val="24"/>
          <w:szCs w:val="24"/>
        </w:rPr>
      </w:pPr>
      <w:r w:rsidRPr="00054C47">
        <w:rPr>
          <w:b/>
          <w:bCs/>
          <w:sz w:val="24"/>
          <w:szCs w:val="24"/>
        </w:rPr>
        <w:t xml:space="preserve">6.1. Võimaldada registreerida lapse elukoht </w:t>
      </w:r>
      <w:proofErr w:type="spellStart"/>
      <w:r w:rsidRPr="00054C47">
        <w:rPr>
          <w:b/>
          <w:bCs/>
          <w:sz w:val="24"/>
          <w:szCs w:val="24"/>
        </w:rPr>
        <w:t>KOV-i</w:t>
      </w:r>
      <w:proofErr w:type="spellEnd"/>
      <w:r w:rsidRPr="00054C47">
        <w:rPr>
          <w:b/>
          <w:bCs/>
          <w:sz w:val="24"/>
          <w:szCs w:val="24"/>
        </w:rPr>
        <w:t xml:space="preserve"> algatusel ilma teise vanema nõusolekuta</w:t>
      </w:r>
    </w:p>
    <w:p w14:paraId="6DC6FDE5" w14:textId="77777777" w:rsidR="004452D9" w:rsidRPr="00054C47" w:rsidRDefault="004452D9" w:rsidP="004452D9">
      <w:pPr>
        <w:jc w:val="both"/>
        <w:rPr>
          <w:sz w:val="24"/>
          <w:szCs w:val="24"/>
        </w:rPr>
      </w:pPr>
    </w:p>
    <w:p w14:paraId="06071F59" w14:textId="2CED5434"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6.1.1. Mõju riigiasutuste korraldusele, tuludele ja kuludele</w:t>
      </w:r>
    </w:p>
    <w:p w14:paraId="5A4A5533" w14:textId="77777777" w:rsidR="004452D9" w:rsidRPr="00054C47" w:rsidRDefault="004452D9" w:rsidP="004452D9">
      <w:pPr>
        <w:pStyle w:val="Vahedeta"/>
        <w:jc w:val="both"/>
        <w:rPr>
          <w:rFonts w:ascii="Times New Roman" w:hAnsi="Times New Roman" w:cs="Times New Roman"/>
          <w:bCs/>
          <w:sz w:val="24"/>
          <w:szCs w:val="24"/>
        </w:rPr>
      </w:pPr>
    </w:p>
    <w:p w14:paraId="70B36462"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2D1F0228" w14:textId="77777777" w:rsidR="004452D9" w:rsidRPr="00054C47" w:rsidRDefault="004452D9" w:rsidP="004452D9">
      <w:pPr>
        <w:pStyle w:val="Vahedeta"/>
        <w:jc w:val="both"/>
        <w:rPr>
          <w:rFonts w:ascii="Times New Roman" w:hAnsi="Times New Roman" w:cs="Times New Roman"/>
          <w:bCs/>
          <w:sz w:val="24"/>
          <w:szCs w:val="24"/>
        </w:rPr>
      </w:pPr>
    </w:p>
    <w:p w14:paraId="19A28A6E"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(79)</w:t>
      </w:r>
    </w:p>
    <w:p w14:paraId="0BA565E5" w14:textId="77777777" w:rsidR="004452D9" w:rsidRPr="00054C47" w:rsidRDefault="004452D9" w:rsidP="004452D9">
      <w:pPr>
        <w:jc w:val="both"/>
        <w:rPr>
          <w:sz w:val="24"/>
          <w:szCs w:val="24"/>
        </w:rPr>
      </w:pPr>
    </w:p>
    <w:p w14:paraId="6342C40D" w14:textId="028FFAE6" w:rsidR="004452D9" w:rsidRPr="00054C47" w:rsidRDefault="004452D9" w:rsidP="004452D9">
      <w:pPr>
        <w:jc w:val="both"/>
        <w:rPr>
          <w:sz w:val="24"/>
          <w:szCs w:val="24"/>
        </w:rPr>
      </w:pPr>
      <w:r w:rsidRPr="00054C47">
        <w:rPr>
          <w:sz w:val="24"/>
          <w:szCs w:val="24"/>
        </w:rPr>
        <w:t xml:space="preserve">Sihtrühm on väike, hõlmates vaid </w:t>
      </w:r>
      <w:proofErr w:type="spellStart"/>
      <w:r w:rsidRPr="00054C47">
        <w:rPr>
          <w:sz w:val="24"/>
          <w:szCs w:val="24"/>
        </w:rPr>
        <w:t>KOV-i</w:t>
      </w:r>
      <w:proofErr w:type="spellEnd"/>
      <w:r w:rsidRPr="00054C47">
        <w:rPr>
          <w:sz w:val="24"/>
          <w:szCs w:val="24"/>
        </w:rPr>
        <w:t xml:space="preserve"> ametnikke, kes</w:t>
      </w:r>
      <w:r w:rsidRPr="00054C47" w:rsidDel="004B4EBE">
        <w:rPr>
          <w:sz w:val="24"/>
          <w:szCs w:val="24"/>
        </w:rPr>
        <w:t xml:space="preserve"> </w:t>
      </w:r>
      <w:r w:rsidRPr="00054C47">
        <w:rPr>
          <w:sz w:val="24"/>
          <w:szCs w:val="24"/>
        </w:rPr>
        <w:t>elukohti registreerivad.</w:t>
      </w:r>
      <w:r w:rsidR="0014470C" w:rsidRPr="00054C47">
        <w:rPr>
          <w:sz w:val="24"/>
          <w:szCs w:val="24"/>
        </w:rPr>
        <w:t xml:space="preserve"> Neid on u 300.</w:t>
      </w:r>
    </w:p>
    <w:p w14:paraId="136819F7" w14:textId="77777777" w:rsidR="004452D9" w:rsidRPr="00054C47" w:rsidRDefault="004452D9" w:rsidP="004452D9">
      <w:pPr>
        <w:jc w:val="both"/>
        <w:rPr>
          <w:sz w:val="24"/>
          <w:szCs w:val="24"/>
        </w:rPr>
      </w:pPr>
    </w:p>
    <w:p w14:paraId="1BB8DA25" w14:textId="77777777" w:rsidR="004452D9" w:rsidRPr="00054C47" w:rsidRDefault="004452D9" w:rsidP="004452D9">
      <w:pPr>
        <w:jc w:val="both"/>
        <w:rPr>
          <w:sz w:val="24"/>
          <w:szCs w:val="24"/>
        </w:rPr>
      </w:pPr>
      <w:bookmarkStart w:id="22" w:name="_Hlk128986207"/>
      <w:r w:rsidRPr="00054C47">
        <w:rPr>
          <w:sz w:val="24"/>
          <w:szCs w:val="24"/>
          <w:u w:val="single"/>
        </w:rPr>
        <w:t>Mõju ulatus</w:t>
      </w:r>
      <w:r w:rsidRPr="00054C47">
        <w:rPr>
          <w:sz w:val="24"/>
          <w:szCs w:val="24"/>
        </w:rPr>
        <w:t xml:space="preserve"> on väike, sest </w:t>
      </w:r>
      <w:proofErr w:type="spellStart"/>
      <w:r w:rsidRPr="00054C47">
        <w:rPr>
          <w:sz w:val="24"/>
          <w:szCs w:val="24"/>
        </w:rPr>
        <w:t>KOV-id</w:t>
      </w:r>
      <w:proofErr w:type="spellEnd"/>
      <w:r w:rsidRPr="00054C47">
        <w:rPr>
          <w:sz w:val="24"/>
          <w:szCs w:val="24"/>
        </w:rPr>
        <w:t xml:space="preserve"> registreerivad ka praegu laste elukohti. Seda ka juhul, kui teise vanema nõusolekut ei ole, kuigi selleks ei ole RRS-</w:t>
      </w:r>
      <w:proofErr w:type="spellStart"/>
      <w:r w:rsidRPr="00054C47">
        <w:rPr>
          <w:sz w:val="24"/>
          <w:szCs w:val="24"/>
        </w:rPr>
        <w:t>is</w:t>
      </w:r>
      <w:proofErr w:type="spellEnd"/>
      <w:r w:rsidRPr="00054C47">
        <w:rPr>
          <w:sz w:val="24"/>
          <w:szCs w:val="24"/>
        </w:rPr>
        <w:t xml:space="preserve"> sõnaselget alust. Seega ei too muudatus </w:t>
      </w:r>
      <w:proofErr w:type="spellStart"/>
      <w:r w:rsidRPr="00054C47">
        <w:rPr>
          <w:sz w:val="24"/>
          <w:szCs w:val="24"/>
        </w:rPr>
        <w:t>KOV-idele</w:t>
      </w:r>
      <w:proofErr w:type="spellEnd"/>
      <w:r w:rsidRPr="00054C47">
        <w:rPr>
          <w:sz w:val="24"/>
          <w:szCs w:val="24"/>
        </w:rPr>
        <w:t xml:space="preserve"> eeldatavasti kaasa kohanemisraskusi.</w:t>
      </w:r>
    </w:p>
    <w:bookmarkEnd w:id="22"/>
    <w:p w14:paraId="1D9586E0" w14:textId="77777777" w:rsidR="004452D9" w:rsidRPr="00054C47" w:rsidRDefault="004452D9" w:rsidP="004452D9">
      <w:pPr>
        <w:jc w:val="both"/>
        <w:rPr>
          <w:sz w:val="24"/>
          <w:szCs w:val="24"/>
        </w:rPr>
      </w:pPr>
    </w:p>
    <w:p w14:paraId="0C63F327"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Juhtumeid, kus lapse elukoht tuleb registreerida </w:t>
      </w:r>
      <w:proofErr w:type="spellStart"/>
      <w:r w:rsidRPr="00054C47">
        <w:rPr>
          <w:sz w:val="24"/>
          <w:szCs w:val="24"/>
        </w:rPr>
        <w:t>KOV-i</w:t>
      </w:r>
      <w:proofErr w:type="spellEnd"/>
      <w:r w:rsidRPr="00054C47">
        <w:rPr>
          <w:sz w:val="24"/>
          <w:szCs w:val="24"/>
        </w:rPr>
        <w:t xml:space="preserve"> algatusel teise vanema nõusolekuta, tuleb ette, aga mitte regulaarselt igal tööpäeval. Mõju esinemise sagedus võib </w:t>
      </w:r>
      <w:proofErr w:type="spellStart"/>
      <w:r w:rsidRPr="00054C47">
        <w:rPr>
          <w:sz w:val="24"/>
          <w:szCs w:val="24"/>
        </w:rPr>
        <w:t>KOV-iti</w:t>
      </w:r>
      <w:proofErr w:type="spellEnd"/>
      <w:r w:rsidRPr="00054C47">
        <w:rPr>
          <w:sz w:val="24"/>
          <w:szCs w:val="24"/>
        </w:rPr>
        <w:t xml:space="preserve"> varieeruda.</w:t>
      </w:r>
    </w:p>
    <w:p w14:paraId="7173E659" w14:textId="77777777" w:rsidR="004452D9" w:rsidRPr="00054C47" w:rsidRDefault="004452D9" w:rsidP="004452D9">
      <w:pPr>
        <w:jc w:val="both"/>
        <w:rPr>
          <w:sz w:val="24"/>
          <w:szCs w:val="24"/>
        </w:rPr>
      </w:pPr>
    </w:p>
    <w:p w14:paraId="0658D39B" w14:textId="77777777" w:rsidR="004452D9" w:rsidRPr="00054C47" w:rsidRDefault="004452D9" w:rsidP="004452D9">
      <w:pPr>
        <w:jc w:val="both"/>
        <w:rPr>
          <w:sz w:val="24"/>
          <w:szCs w:val="24"/>
        </w:rPr>
      </w:pPr>
      <w:r w:rsidRPr="00054C47">
        <w:rPr>
          <w:sz w:val="24"/>
          <w:szCs w:val="24"/>
        </w:rPr>
        <w:t xml:space="preserve">Muudatus on </w:t>
      </w:r>
      <w:proofErr w:type="spellStart"/>
      <w:r w:rsidRPr="00054C47">
        <w:rPr>
          <w:sz w:val="24"/>
          <w:szCs w:val="24"/>
        </w:rPr>
        <w:t>KOV-i</w:t>
      </w:r>
      <w:proofErr w:type="spellEnd"/>
      <w:r w:rsidRPr="00054C47">
        <w:rPr>
          <w:sz w:val="24"/>
          <w:szCs w:val="24"/>
        </w:rPr>
        <w:t xml:space="preserve"> ametnikele </w:t>
      </w:r>
      <w:r w:rsidRPr="00054C47">
        <w:rPr>
          <w:b/>
          <w:bCs/>
          <w:sz w:val="24"/>
          <w:szCs w:val="24"/>
        </w:rPr>
        <w:t>positiivne,</w:t>
      </w:r>
      <w:r w:rsidRPr="00054C47">
        <w:rPr>
          <w:sz w:val="24"/>
          <w:szCs w:val="24"/>
        </w:rPr>
        <w:t xml:space="preserve"> sest annab kindluse, et </w:t>
      </w:r>
      <w:proofErr w:type="spellStart"/>
      <w:r w:rsidRPr="00054C47">
        <w:rPr>
          <w:sz w:val="24"/>
          <w:szCs w:val="24"/>
        </w:rPr>
        <w:t>KOV-i</w:t>
      </w:r>
      <w:proofErr w:type="spellEnd"/>
      <w:r w:rsidRPr="00054C47">
        <w:rPr>
          <w:sz w:val="24"/>
          <w:szCs w:val="24"/>
        </w:rPr>
        <w:t xml:space="preserve"> algatusel on lubatud lapse elukohta registreerida ka ilma teise vanema nõusolekuta. Edaspidi ei pea </w:t>
      </w:r>
      <w:proofErr w:type="spellStart"/>
      <w:r w:rsidRPr="00054C47">
        <w:rPr>
          <w:sz w:val="24"/>
          <w:szCs w:val="24"/>
        </w:rPr>
        <w:t>KOV-i</w:t>
      </w:r>
      <w:proofErr w:type="spellEnd"/>
      <w:r w:rsidRPr="00054C47">
        <w:rPr>
          <w:sz w:val="24"/>
          <w:szCs w:val="24"/>
        </w:rPr>
        <w:t xml:space="preserve"> ametnikud olemasolevaid sätteid tõlgendama, vaid saavad hinnata konkreetse juhtumi asjaolusid ja teha RRS-i lisatava sätte alusel kaalutlusotsuse lapse elukoha registreerimise kohta teise vanema nõusolekuta. </w:t>
      </w:r>
      <w:proofErr w:type="spellStart"/>
      <w:r w:rsidRPr="00054C47">
        <w:rPr>
          <w:sz w:val="24"/>
          <w:szCs w:val="24"/>
        </w:rPr>
        <w:t>KOV-i</w:t>
      </w:r>
      <w:proofErr w:type="spellEnd"/>
      <w:r w:rsidRPr="00054C47">
        <w:rPr>
          <w:sz w:val="24"/>
          <w:szCs w:val="24"/>
        </w:rPr>
        <w:t xml:space="preserve"> ametnikud ei saa muudatusega õigust määrata lapse elukohta, vaid õiguse kanda </w:t>
      </w:r>
      <w:proofErr w:type="spellStart"/>
      <w:r w:rsidRPr="00054C47">
        <w:rPr>
          <w:sz w:val="24"/>
          <w:szCs w:val="24"/>
        </w:rPr>
        <w:t>RR-i</w:t>
      </w:r>
      <w:proofErr w:type="spellEnd"/>
      <w:r w:rsidRPr="00054C47">
        <w:rPr>
          <w:sz w:val="24"/>
          <w:szCs w:val="24"/>
        </w:rPr>
        <w:t xml:space="preserve"> lastekaitseametniku edastatud fakti selle kohta, kus laps tegelikult elab.</w:t>
      </w:r>
    </w:p>
    <w:p w14:paraId="18BA8ABF" w14:textId="77777777" w:rsidR="004452D9" w:rsidRPr="00054C47" w:rsidRDefault="004452D9" w:rsidP="004452D9">
      <w:pPr>
        <w:jc w:val="both"/>
        <w:rPr>
          <w:sz w:val="24"/>
          <w:szCs w:val="24"/>
        </w:rPr>
      </w:pPr>
    </w:p>
    <w:p w14:paraId="47698605" w14:textId="77777777" w:rsidR="004452D9" w:rsidRPr="00054C47" w:rsidRDefault="004452D9" w:rsidP="004452D9">
      <w:pPr>
        <w:jc w:val="both"/>
        <w:rPr>
          <w:sz w:val="24"/>
          <w:szCs w:val="24"/>
        </w:rPr>
      </w:pPr>
      <w:r w:rsidRPr="00054C47">
        <w:rPr>
          <w:sz w:val="24"/>
          <w:szCs w:val="24"/>
        </w:rPr>
        <w:t>II</w:t>
      </w:r>
    </w:p>
    <w:p w14:paraId="36475658" w14:textId="77777777" w:rsidR="004452D9" w:rsidRPr="00054C47" w:rsidRDefault="004452D9" w:rsidP="004452D9">
      <w:pPr>
        <w:jc w:val="both"/>
        <w:rPr>
          <w:sz w:val="24"/>
          <w:szCs w:val="24"/>
        </w:rPr>
      </w:pPr>
    </w:p>
    <w:p w14:paraId="69C8305A" w14:textId="77777777" w:rsidR="004452D9" w:rsidRPr="00054C47" w:rsidRDefault="004452D9" w:rsidP="004452D9">
      <w:pPr>
        <w:jc w:val="both"/>
        <w:rPr>
          <w:bCs/>
          <w:sz w:val="24"/>
          <w:szCs w:val="24"/>
        </w:rPr>
      </w:pPr>
      <w:r w:rsidRPr="00054C47">
        <w:rPr>
          <w:bCs/>
          <w:sz w:val="24"/>
          <w:szCs w:val="24"/>
          <w:u w:val="single"/>
        </w:rPr>
        <w:t>Mõju sihtrühm</w:t>
      </w:r>
      <w:r w:rsidRPr="00054C47">
        <w:rPr>
          <w:bCs/>
          <w:sz w:val="24"/>
          <w:szCs w:val="24"/>
        </w:rPr>
        <w:t>: lastekaitseametnikud</w:t>
      </w:r>
    </w:p>
    <w:p w14:paraId="3FF3EA5A" w14:textId="77777777" w:rsidR="004452D9" w:rsidRPr="00054C47" w:rsidRDefault="004452D9" w:rsidP="004452D9">
      <w:pPr>
        <w:jc w:val="both"/>
        <w:rPr>
          <w:sz w:val="24"/>
          <w:szCs w:val="24"/>
        </w:rPr>
      </w:pPr>
    </w:p>
    <w:p w14:paraId="0B7249A1" w14:textId="4F59430D" w:rsidR="004452D9" w:rsidRPr="00054C47" w:rsidRDefault="004452D9" w:rsidP="004452D9">
      <w:pPr>
        <w:jc w:val="both"/>
        <w:rPr>
          <w:sz w:val="24"/>
          <w:szCs w:val="24"/>
        </w:rPr>
      </w:pPr>
      <w:r w:rsidRPr="00054C47">
        <w:rPr>
          <w:sz w:val="24"/>
          <w:szCs w:val="24"/>
        </w:rPr>
        <w:t xml:space="preserve">Sihtrühm on väike, hõlmates </w:t>
      </w:r>
      <w:proofErr w:type="spellStart"/>
      <w:r w:rsidRPr="00054C47">
        <w:rPr>
          <w:sz w:val="24"/>
          <w:szCs w:val="24"/>
        </w:rPr>
        <w:t>KOV-i</w:t>
      </w:r>
      <w:proofErr w:type="spellEnd"/>
      <w:r w:rsidRPr="00054C47">
        <w:rPr>
          <w:sz w:val="24"/>
          <w:szCs w:val="24"/>
        </w:rPr>
        <w:t xml:space="preserve"> lastekaitseametnikke.</w:t>
      </w:r>
      <w:r w:rsidR="0014470C" w:rsidRPr="00054C47">
        <w:rPr>
          <w:sz w:val="24"/>
          <w:szCs w:val="24"/>
        </w:rPr>
        <w:t xml:space="preserve"> Neid on Eestis kokku üle 200.</w:t>
      </w:r>
    </w:p>
    <w:p w14:paraId="3A7F4B2E" w14:textId="77777777" w:rsidR="004452D9" w:rsidRPr="00054C47" w:rsidRDefault="004452D9" w:rsidP="004452D9">
      <w:pPr>
        <w:jc w:val="both"/>
        <w:rPr>
          <w:bCs/>
          <w:sz w:val="24"/>
          <w:szCs w:val="24"/>
        </w:rPr>
      </w:pPr>
    </w:p>
    <w:p w14:paraId="4073E533" w14:textId="745A0CD1"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väike. </w:t>
      </w:r>
      <w:r w:rsidR="0014470C" w:rsidRPr="00054C47">
        <w:rPr>
          <w:sz w:val="24"/>
          <w:szCs w:val="24"/>
        </w:rPr>
        <w:t>L</w:t>
      </w:r>
      <w:r w:rsidRPr="00054C47">
        <w:rPr>
          <w:sz w:val="24"/>
          <w:szCs w:val="24"/>
        </w:rPr>
        <w:t xml:space="preserve">astekaitsetöö </w:t>
      </w:r>
      <w:r w:rsidR="0014470C" w:rsidRPr="00054C47">
        <w:rPr>
          <w:sz w:val="24"/>
          <w:szCs w:val="24"/>
        </w:rPr>
        <w:t>hõlmab ka praegu näiteks</w:t>
      </w:r>
      <w:r w:rsidRPr="00054C47">
        <w:rPr>
          <w:sz w:val="24"/>
          <w:szCs w:val="24"/>
        </w:rPr>
        <w:t xml:space="preserve"> laste õiguste ja huvide esindamist, lastele ja peredele teenuste korraldamist, koostööd ametiasutustega, organisatsioonidega, ennetavate tegevuste korraldamist ja planeerimist</w:t>
      </w:r>
      <w:r w:rsidR="0014470C" w:rsidRPr="00054C47">
        <w:rPr>
          <w:sz w:val="24"/>
          <w:szCs w:val="24"/>
        </w:rPr>
        <w:t xml:space="preserve">. </w:t>
      </w:r>
      <w:commentRangeStart w:id="23"/>
      <w:r w:rsidR="0014470C" w:rsidRPr="00054C47">
        <w:rPr>
          <w:sz w:val="24"/>
          <w:szCs w:val="24"/>
        </w:rPr>
        <w:t xml:space="preserve">Seega </w:t>
      </w:r>
      <w:r w:rsidRPr="00054C47">
        <w:rPr>
          <w:sz w:val="24"/>
          <w:szCs w:val="24"/>
        </w:rPr>
        <w:t>ei too muudatus lastekaitseametnikele eeldatavasti kaasa kohanemisraskusi, sest nad peavad seisma laste õiguste ja huvide eest ka praegu.</w:t>
      </w:r>
      <w:commentRangeEnd w:id="23"/>
      <w:r w:rsidR="001D0911">
        <w:rPr>
          <w:rStyle w:val="Kommentaariviide"/>
          <w:rFonts w:asciiTheme="minorHAnsi" w:hAnsiTheme="minorHAnsi"/>
          <w:lang w:eastAsia="en-US"/>
        </w:rPr>
        <w:commentReference w:id="23"/>
      </w:r>
    </w:p>
    <w:p w14:paraId="392CA5ED" w14:textId="77777777" w:rsidR="004452D9" w:rsidRPr="00054C47" w:rsidRDefault="004452D9" w:rsidP="004452D9">
      <w:pPr>
        <w:jc w:val="both"/>
        <w:rPr>
          <w:sz w:val="24"/>
          <w:szCs w:val="24"/>
        </w:rPr>
      </w:pPr>
    </w:p>
    <w:p w14:paraId="00E64B1F"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Juhtumeid, kus lastekaitseametnikul tuleb teha kindlaks lapse tegelik elukoht, tuleb ette, aga mitte regulaarselt igal tööpäeval. Mõju esinemise sagedus võib varieeruda.</w:t>
      </w:r>
    </w:p>
    <w:p w14:paraId="1DDC8575" w14:textId="77777777" w:rsidR="004452D9" w:rsidRPr="00054C47" w:rsidRDefault="004452D9" w:rsidP="004452D9">
      <w:pPr>
        <w:jc w:val="both"/>
        <w:rPr>
          <w:sz w:val="24"/>
          <w:szCs w:val="24"/>
        </w:rPr>
      </w:pPr>
    </w:p>
    <w:p w14:paraId="2FF89EE4" w14:textId="77777777" w:rsidR="004452D9" w:rsidRPr="00054C47" w:rsidRDefault="004452D9" w:rsidP="004452D9">
      <w:pPr>
        <w:jc w:val="both"/>
        <w:rPr>
          <w:sz w:val="24"/>
          <w:szCs w:val="24"/>
        </w:rPr>
      </w:pPr>
      <w:r w:rsidRPr="00054C47">
        <w:rPr>
          <w:sz w:val="24"/>
          <w:szCs w:val="24"/>
        </w:rPr>
        <w:t xml:space="preserve">Muudatus on lastekaitseametnikele </w:t>
      </w:r>
      <w:r w:rsidRPr="00054C47">
        <w:rPr>
          <w:b/>
          <w:bCs/>
          <w:sz w:val="24"/>
          <w:szCs w:val="24"/>
        </w:rPr>
        <w:t>positiivne</w:t>
      </w:r>
      <w:r w:rsidRPr="00054C47">
        <w:rPr>
          <w:sz w:val="24"/>
          <w:szCs w:val="24"/>
        </w:rPr>
        <w:t xml:space="preserve">, sest annab võimaluse paremini kaitsta laste huve. Kui lastekaitseametnik on veendunud lapse tegelikus elukohas, saab ta anda sellest </w:t>
      </w:r>
      <w:proofErr w:type="spellStart"/>
      <w:r w:rsidRPr="00054C47">
        <w:rPr>
          <w:sz w:val="24"/>
          <w:szCs w:val="24"/>
        </w:rPr>
        <w:t>KOV-ile</w:t>
      </w:r>
      <w:proofErr w:type="spellEnd"/>
      <w:r w:rsidRPr="00054C47">
        <w:rPr>
          <w:sz w:val="24"/>
          <w:szCs w:val="24"/>
        </w:rPr>
        <w:t xml:space="preserve"> teada ja lapse elukoht on võimalik vajadusel </w:t>
      </w:r>
      <w:proofErr w:type="spellStart"/>
      <w:r w:rsidRPr="00054C47">
        <w:rPr>
          <w:sz w:val="24"/>
          <w:szCs w:val="24"/>
        </w:rPr>
        <w:t>KOV-i</w:t>
      </w:r>
      <w:proofErr w:type="spellEnd"/>
      <w:r w:rsidRPr="00054C47">
        <w:rPr>
          <w:sz w:val="24"/>
          <w:szCs w:val="24"/>
        </w:rPr>
        <w:t xml:space="preserve"> algatusel registreerida ka teise vanema nõusolekuta kohta, kus laps tegelikult elab.</w:t>
      </w:r>
    </w:p>
    <w:p w14:paraId="6FF45772" w14:textId="77777777" w:rsidR="004452D9" w:rsidRPr="00054C47" w:rsidRDefault="004452D9" w:rsidP="004452D9">
      <w:pPr>
        <w:jc w:val="both"/>
        <w:rPr>
          <w:sz w:val="24"/>
          <w:szCs w:val="24"/>
        </w:rPr>
      </w:pPr>
    </w:p>
    <w:p w14:paraId="0BCBA4F8" w14:textId="77777777" w:rsidR="004452D9" w:rsidRPr="00054C47" w:rsidRDefault="004452D9" w:rsidP="004452D9">
      <w:pPr>
        <w:keepNext/>
        <w:jc w:val="both"/>
        <w:rPr>
          <w:sz w:val="24"/>
          <w:szCs w:val="24"/>
        </w:rPr>
      </w:pPr>
      <w:r w:rsidRPr="00054C47">
        <w:rPr>
          <w:sz w:val="24"/>
          <w:szCs w:val="24"/>
        </w:rPr>
        <w:t>III</w:t>
      </w:r>
    </w:p>
    <w:p w14:paraId="1E847338" w14:textId="77777777" w:rsidR="004452D9" w:rsidRPr="00054C47" w:rsidRDefault="004452D9" w:rsidP="004452D9">
      <w:pPr>
        <w:keepNext/>
        <w:jc w:val="both"/>
        <w:rPr>
          <w:sz w:val="24"/>
          <w:szCs w:val="24"/>
        </w:rPr>
      </w:pPr>
    </w:p>
    <w:p w14:paraId="5A44FCDD"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w:t>
      </w:r>
      <w:proofErr w:type="spellStart"/>
      <w:r w:rsidRPr="00054C47">
        <w:rPr>
          <w:sz w:val="24"/>
          <w:szCs w:val="24"/>
        </w:rPr>
        <w:t>RR-i</w:t>
      </w:r>
      <w:proofErr w:type="spellEnd"/>
      <w:r w:rsidRPr="00054C47">
        <w:rPr>
          <w:sz w:val="24"/>
          <w:szCs w:val="24"/>
        </w:rPr>
        <w:t xml:space="preserve"> andmesaajad</w:t>
      </w:r>
    </w:p>
    <w:p w14:paraId="23A59C1A" w14:textId="77777777" w:rsidR="004452D9" w:rsidRPr="00054C47" w:rsidRDefault="004452D9" w:rsidP="004452D9">
      <w:pPr>
        <w:jc w:val="both"/>
        <w:rPr>
          <w:sz w:val="24"/>
          <w:szCs w:val="24"/>
        </w:rPr>
      </w:pPr>
    </w:p>
    <w:p w14:paraId="236267EA" w14:textId="722D70B2" w:rsidR="004452D9" w:rsidRPr="00054C47" w:rsidRDefault="004452D9" w:rsidP="004452D9">
      <w:pPr>
        <w:jc w:val="both"/>
        <w:rPr>
          <w:sz w:val="24"/>
          <w:szCs w:val="24"/>
        </w:rPr>
      </w:pPr>
      <w:r w:rsidRPr="00054C47">
        <w:rPr>
          <w:sz w:val="24"/>
          <w:szCs w:val="24"/>
        </w:rPr>
        <w:t xml:space="preserve">Sihtrühm on suur, hõlmates potentsiaalselt kõiki </w:t>
      </w:r>
      <w:proofErr w:type="spellStart"/>
      <w:r w:rsidRPr="00054C47">
        <w:rPr>
          <w:sz w:val="24"/>
          <w:szCs w:val="24"/>
        </w:rPr>
        <w:t>RR-i</w:t>
      </w:r>
      <w:proofErr w:type="spellEnd"/>
      <w:r w:rsidRPr="00054C47">
        <w:rPr>
          <w:sz w:val="24"/>
          <w:szCs w:val="24"/>
        </w:rPr>
        <w:t xml:space="preserve"> andmesaajaid.</w:t>
      </w:r>
      <w:r w:rsidR="0014470C" w:rsidRPr="00054C47">
        <w:rPr>
          <w:sz w:val="24"/>
          <w:szCs w:val="24"/>
        </w:rPr>
        <w:t xml:space="preserve"> </w:t>
      </w:r>
      <w:proofErr w:type="spellStart"/>
      <w:r w:rsidR="0014470C" w:rsidRPr="00054C47">
        <w:rPr>
          <w:sz w:val="24"/>
          <w:szCs w:val="24"/>
        </w:rPr>
        <w:t>RR-ist</w:t>
      </w:r>
      <w:proofErr w:type="spellEnd"/>
      <w:r w:rsidR="0014470C" w:rsidRPr="00054C47">
        <w:rPr>
          <w:sz w:val="24"/>
          <w:szCs w:val="24"/>
        </w:rPr>
        <w:t xml:space="preserve"> pärib andmeid aastas üle 200 ameti ja asutuse, kes teevad kokku üle 100 miljoni päringu.</w:t>
      </w:r>
    </w:p>
    <w:p w14:paraId="11394704" w14:textId="77777777" w:rsidR="004452D9" w:rsidRPr="00054C47" w:rsidRDefault="004452D9" w:rsidP="004452D9">
      <w:pPr>
        <w:jc w:val="both"/>
        <w:rPr>
          <w:sz w:val="24"/>
          <w:szCs w:val="24"/>
        </w:rPr>
      </w:pPr>
    </w:p>
    <w:p w14:paraId="5D66111C" w14:textId="7777777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Kui lapse elukoha andmed on </w:t>
      </w:r>
      <w:proofErr w:type="spellStart"/>
      <w:r w:rsidRPr="00054C47">
        <w:rPr>
          <w:sz w:val="24"/>
          <w:szCs w:val="24"/>
        </w:rPr>
        <w:t>RR-is</w:t>
      </w:r>
      <w:proofErr w:type="spellEnd"/>
      <w:r w:rsidRPr="00054C47">
        <w:rPr>
          <w:sz w:val="24"/>
          <w:szCs w:val="24"/>
        </w:rPr>
        <w:t xml:space="preserve"> korrektsed, on </w:t>
      </w:r>
      <w:proofErr w:type="spellStart"/>
      <w:r w:rsidRPr="00054C47">
        <w:rPr>
          <w:sz w:val="24"/>
          <w:szCs w:val="24"/>
        </w:rPr>
        <w:t>RR-i</w:t>
      </w:r>
      <w:proofErr w:type="spellEnd"/>
      <w:r w:rsidRPr="00054C47">
        <w:rPr>
          <w:sz w:val="24"/>
          <w:szCs w:val="24"/>
        </w:rPr>
        <w:t xml:space="preserve"> andmesaajal võimalus osutada teenuseid lapse elukohale lähemal.</w:t>
      </w:r>
    </w:p>
    <w:p w14:paraId="2FAB42E7" w14:textId="77777777" w:rsidR="004452D9" w:rsidRPr="00054C47" w:rsidRDefault="004452D9" w:rsidP="004452D9">
      <w:pPr>
        <w:jc w:val="both"/>
        <w:rPr>
          <w:sz w:val="24"/>
          <w:szCs w:val="24"/>
        </w:rPr>
      </w:pPr>
    </w:p>
    <w:p w14:paraId="583268B1" w14:textId="77777777" w:rsidR="004452D9" w:rsidRPr="00054C47" w:rsidRDefault="004452D9" w:rsidP="004452D9">
      <w:pPr>
        <w:jc w:val="both"/>
        <w:rPr>
          <w:sz w:val="24"/>
          <w:szCs w:val="24"/>
        </w:rPr>
      </w:pPr>
      <w:commentRangeStart w:id="24"/>
      <w:r w:rsidRPr="00054C47">
        <w:rPr>
          <w:sz w:val="24"/>
          <w:szCs w:val="24"/>
          <w:u w:val="single"/>
        </w:rPr>
        <w:t>Mõju avaldumise sagedus</w:t>
      </w:r>
      <w:r w:rsidRPr="00054C47">
        <w:rPr>
          <w:sz w:val="24"/>
          <w:szCs w:val="24"/>
        </w:rPr>
        <w:t xml:space="preserve"> on pigem väike või keskmine.</w:t>
      </w:r>
      <w:commentRangeEnd w:id="24"/>
      <w:r w:rsidR="001D0911">
        <w:rPr>
          <w:rStyle w:val="Kommentaariviide"/>
          <w:rFonts w:asciiTheme="minorHAnsi" w:hAnsiTheme="minorHAnsi"/>
          <w:lang w:eastAsia="en-US"/>
        </w:rPr>
        <w:commentReference w:id="24"/>
      </w:r>
    </w:p>
    <w:p w14:paraId="20E720CD" w14:textId="77777777" w:rsidR="004452D9" w:rsidRPr="00054C47" w:rsidRDefault="004452D9" w:rsidP="004452D9">
      <w:pPr>
        <w:jc w:val="both"/>
        <w:rPr>
          <w:sz w:val="24"/>
          <w:szCs w:val="24"/>
        </w:rPr>
      </w:pPr>
    </w:p>
    <w:p w14:paraId="5DE20B6C"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sihtrühma jaoks </w:t>
      </w:r>
      <w:r w:rsidRPr="00054C47">
        <w:rPr>
          <w:b/>
          <w:bCs/>
          <w:sz w:val="24"/>
          <w:szCs w:val="24"/>
        </w:rPr>
        <w:t>positiivne</w:t>
      </w:r>
      <w:r w:rsidRPr="00054C47">
        <w:rPr>
          <w:sz w:val="24"/>
          <w:szCs w:val="24"/>
        </w:rPr>
        <w:t>, sest sihtrühmal on võimalik saada ajakohasemaid ja korrektsemaid andmeid, millele oma tegevuses tugineda.</w:t>
      </w:r>
    </w:p>
    <w:p w14:paraId="43DD1BDB" w14:textId="77777777" w:rsidR="004452D9" w:rsidRPr="00054C47" w:rsidRDefault="004452D9" w:rsidP="004452D9">
      <w:pPr>
        <w:jc w:val="both"/>
        <w:rPr>
          <w:sz w:val="24"/>
          <w:szCs w:val="24"/>
        </w:rPr>
      </w:pPr>
    </w:p>
    <w:p w14:paraId="1482706F" w14:textId="0AD6C094" w:rsidR="004452D9" w:rsidRPr="00054C47" w:rsidRDefault="004452D9" w:rsidP="004452D9">
      <w:pPr>
        <w:pStyle w:val="Vahedeta"/>
        <w:jc w:val="both"/>
        <w:rPr>
          <w:rFonts w:ascii="Times New Roman" w:hAnsi="Times New Roman" w:cs="Times New Roman"/>
          <w:sz w:val="24"/>
          <w:szCs w:val="24"/>
        </w:rPr>
      </w:pPr>
      <w:r w:rsidRPr="00054C47">
        <w:rPr>
          <w:rFonts w:ascii="Times New Roman" w:hAnsi="Times New Roman" w:cs="Times New Roman"/>
          <w:b/>
          <w:bCs/>
          <w:sz w:val="24"/>
          <w:szCs w:val="24"/>
        </w:rPr>
        <w:t>6.1.2. Sotsiaalne mõju</w:t>
      </w:r>
    </w:p>
    <w:p w14:paraId="6B201DED" w14:textId="77777777" w:rsidR="004452D9" w:rsidRPr="00054C47" w:rsidRDefault="004452D9" w:rsidP="004452D9">
      <w:pPr>
        <w:pStyle w:val="Vahedeta"/>
        <w:jc w:val="both"/>
        <w:rPr>
          <w:rFonts w:ascii="Times New Roman" w:hAnsi="Times New Roman" w:cs="Times New Roman"/>
          <w:sz w:val="24"/>
          <w:szCs w:val="24"/>
        </w:rPr>
      </w:pPr>
    </w:p>
    <w:p w14:paraId="4A28F180" w14:textId="77777777" w:rsidR="004452D9" w:rsidRPr="00054C47" w:rsidRDefault="004452D9" w:rsidP="004452D9">
      <w:pPr>
        <w:pStyle w:val="Vahedeta"/>
        <w:jc w:val="both"/>
        <w:rPr>
          <w:rFonts w:ascii="Times New Roman" w:hAnsi="Times New Roman" w:cs="Times New Roman"/>
          <w:sz w:val="24"/>
          <w:szCs w:val="24"/>
        </w:rPr>
      </w:pPr>
      <w:r w:rsidRPr="00054C47">
        <w:rPr>
          <w:rFonts w:ascii="Times New Roman" w:hAnsi="Times New Roman" w:cs="Times New Roman"/>
          <w:sz w:val="24"/>
          <w:szCs w:val="24"/>
        </w:rPr>
        <w:t>I</w:t>
      </w:r>
    </w:p>
    <w:p w14:paraId="1FC5A4A0" w14:textId="77777777" w:rsidR="004452D9" w:rsidRPr="00054C47" w:rsidRDefault="004452D9" w:rsidP="004452D9">
      <w:pPr>
        <w:pStyle w:val="Vahedeta"/>
        <w:jc w:val="both"/>
        <w:rPr>
          <w:rFonts w:ascii="Times New Roman" w:hAnsi="Times New Roman" w:cs="Times New Roman"/>
          <w:sz w:val="24"/>
          <w:szCs w:val="24"/>
        </w:rPr>
      </w:pPr>
    </w:p>
    <w:p w14:paraId="7C4961E4"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isikud, kelle lapse elukoht registreeritakse </w:t>
      </w:r>
      <w:proofErr w:type="spellStart"/>
      <w:r w:rsidRPr="00054C47">
        <w:rPr>
          <w:sz w:val="24"/>
          <w:szCs w:val="24"/>
        </w:rPr>
        <w:t>KOV-i</w:t>
      </w:r>
      <w:proofErr w:type="spellEnd"/>
      <w:r w:rsidRPr="00054C47">
        <w:rPr>
          <w:sz w:val="24"/>
          <w:szCs w:val="24"/>
        </w:rPr>
        <w:t xml:space="preserve"> algatusel ilma nende nõusolekuta</w:t>
      </w:r>
    </w:p>
    <w:p w14:paraId="263D6AE1" w14:textId="77777777" w:rsidR="004452D9" w:rsidRPr="00054C47" w:rsidRDefault="004452D9" w:rsidP="004452D9">
      <w:pPr>
        <w:jc w:val="both"/>
        <w:rPr>
          <w:sz w:val="24"/>
          <w:szCs w:val="24"/>
        </w:rPr>
      </w:pPr>
    </w:p>
    <w:p w14:paraId="1D3A07BE" w14:textId="276032DE" w:rsidR="004452D9" w:rsidRPr="00054C47" w:rsidRDefault="004452D9" w:rsidP="004452D9">
      <w:pPr>
        <w:jc w:val="both"/>
        <w:rPr>
          <w:sz w:val="24"/>
          <w:szCs w:val="24"/>
        </w:rPr>
      </w:pPr>
      <w:commentRangeStart w:id="25"/>
      <w:r w:rsidRPr="00054C47">
        <w:rPr>
          <w:sz w:val="24"/>
          <w:szCs w:val="24"/>
        </w:rPr>
        <w:t>Sihtrühm on väike.</w:t>
      </w:r>
      <w:r w:rsidR="0014470C" w:rsidRPr="00054C47">
        <w:rPr>
          <w:sz w:val="24"/>
          <w:szCs w:val="24"/>
        </w:rPr>
        <w:t xml:space="preserve"> Juhtumite arv </w:t>
      </w:r>
      <w:proofErr w:type="spellStart"/>
      <w:r w:rsidR="0014470C" w:rsidRPr="00054C47">
        <w:rPr>
          <w:sz w:val="24"/>
          <w:szCs w:val="24"/>
        </w:rPr>
        <w:t>KOV-ide</w:t>
      </w:r>
      <w:proofErr w:type="spellEnd"/>
      <w:r w:rsidR="0014470C" w:rsidRPr="00054C47">
        <w:rPr>
          <w:sz w:val="24"/>
          <w:szCs w:val="24"/>
        </w:rPr>
        <w:t xml:space="preserve"> lõikes on olnud erinev. Mõnes </w:t>
      </w:r>
      <w:proofErr w:type="spellStart"/>
      <w:r w:rsidR="0014470C" w:rsidRPr="00054C47">
        <w:rPr>
          <w:sz w:val="24"/>
          <w:szCs w:val="24"/>
        </w:rPr>
        <w:t>KOV-is</w:t>
      </w:r>
      <w:proofErr w:type="spellEnd"/>
      <w:r w:rsidR="0014470C" w:rsidRPr="00054C47">
        <w:rPr>
          <w:sz w:val="24"/>
          <w:szCs w:val="24"/>
        </w:rPr>
        <w:t xml:space="preserve"> paar korda kuus, mõnes paar korda aastas.</w:t>
      </w:r>
      <w:commentRangeEnd w:id="25"/>
      <w:r w:rsidR="001D0911">
        <w:rPr>
          <w:rStyle w:val="Kommentaariviide"/>
          <w:rFonts w:asciiTheme="minorHAnsi" w:hAnsiTheme="minorHAnsi"/>
          <w:lang w:eastAsia="en-US"/>
        </w:rPr>
        <w:commentReference w:id="25"/>
      </w:r>
    </w:p>
    <w:p w14:paraId="5647BADF" w14:textId="77777777" w:rsidR="004452D9" w:rsidRPr="00054C47" w:rsidRDefault="004452D9" w:rsidP="004452D9">
      <w:pPr>
        <w:jc w:val="both"/>
        <w:rPr>
          <w:sz w:val="24"/>
          <w:szCs w:val="24"/>
        </w:rPr>
      </w:pPr>
    </w:p>
    <w:p w14:paraId="18D8D55B" w14:textId="77777777" w:rsidR="004452D9" w:rsidRPr="00054C47" w:rsidRDefault="004452D9" w:rsidP="004452D9">
      <w:pPr>
        <w:jc w:val="both"/>
        <w:rPr>
          <w:sz w:val="24"/>
          <w:szCs w:val="24"/>
        </w:rPr>
      </w:pPr>
      <w:commentRangeStart w:id="26"/>
      <w:r w:rsidRPr="00054C47">
        <w:rPr>
          <w:sz w:val="24"/>
          <w:szCs w:val="24"/>
          <w:u w:val="single"/>
        </w:rPr>
        <w:t>Mõju ulatus</w:t>
      </w:r>
      <w:r w:rsidRPr="00054C47">
        <w:rPr>
          <w:sz w:val="24"/>
          <w:szCs w:val="24"/>
        </w:rPr>
        <w:t xml:space="preserve"> võib olla suur. Samas aga registreerivad </w:t>
      </w:r>
      <w:proofErr w:type="spellStart"/>
      <w:r w:rsidRPr="00054C47">
        <w:rPr>
          <w:sz w:val="24"/>
          <w:szCs w:val="24"/>
        </w:rPr>
        <w:t>KOV-id</w:t>
      </w:r>
      <w:proofErr w:type="spellEnd"/>
      <w:r w:rsidRPr="00054C47">
        <w:rPr>
          <w:sz w:val="24"/>
          <w:szCs w:val="24"/>
        </w:rPr>
        <w:t xml:space="preserve"> ka praegu laste elukohti juhul, kui teise vanema nõusolekut ei ole, kuigi selleks ei ole RRS-</w:t>
      </w:r>
      <w:proofErr w:type="spellStart"/>
      <w:r w:rsidRPr="00054C47">
        <w:rPr>
          <w:sz w:val="24"/>
          <w:szCs w:val="24"/>
        </w:rPr>
        <w:t>is</w:t>
      </w:r>
      <w:proofErr w:type="spellEnd"/>
      <w:r w:rsidRPr="00054C47">
        <w:rPr>
          <w:sz w:val="24"/>
          <w:szCs w:val="24"/>
        </w:rPr>
        <w:t xml:space="preserve"> sõnaselget alust.</w:t>
      </w:r>
      <w:commentRangeEnd w:id="26"/>
      <w:r w:rsidR="001D0911">
        <w:rPr>
          <w:rStyle w:val="Kommentaariviide"/>
          <w:rFonts w:asciiTheme="minorHAnsi" w:hAnsiTheme="minorHAnsi"/>
          <w:lang w:eastAsia="en-US"/>
        </w:rPr>
        <w:commentReference w:id="26"/>
      </w:r>
    </w:p>
    <w:p w14:paraId="517DBD74" w14:textId="77777777" w:rsidR="004452D9" w:rsidRPr="00054C47" w:rsidRDefault="004452D9" w:rsidP="004452D9">
      <w:pPr>
        <w:jc w:val="both"/>
        <w:rPr>
          <w:sz w:val="24"/>
          <w:szCs w:val="24"/>
        </w:rPr>
      </w:pPr>
    </w:p>
    <w:p w14:paraId="5FD9EA39"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Juhtumeid, kus </w:t>
      </w:r>
      <w:proofErr w:type="spellStart"/>
      <w:r w:rsidRPr="00054C47">
        <w:rPr>
          <w:sz w:val="24"/>
          <w:szCs w:val="24"/>
        </w:rPr>
        <w:t>KOV-il</w:t>
      </w:r>
      <w:proofErr w:type="spellEnd"/>
      <w:r w:rsidRPr="00054C47">
        <w:rPr>
          <w:sz w:val="24"/>
          <w:szCs w:val="24"/>
        </w:rPr>
        <w:t xml:space="preserve"> tuleb registreerida lapse elukoht </w:t>
      </w:r>
      <w:proofErr w:type="spellStart"/>
      <w:r w:rsidRPr="00054C47">
        <w:rPr>
          <w:sz w:val="24"/>
          <w:szCs w:val="24"/>
        </w:rPr>
        <w:t>KOV-i</w:t>
      </w:r>
      <w:proofErr w:type="spellEnd"/>
      <w:r w:rsidRPr="00054C47">
        <w:rPr>
          <w:sz w:val="24"/>
          <w:szCs w:val="24"/>
        </w:rPr>
        <w:t xml:space="preserve"> algatusel ilma teise vanema nõusolekuta, võib tulla inimese elus ette, kuid mitte tihti ja regulaarselt.</w:t>
      </w:r>
    </w:p>
    <w:p w14:paraId="45FB79CD" w14:textId="77777777" w:rsidR="004452D9" w:rsidRPr="00054C47" w:rsidRDefault="004452D9" w:rsidP="004452D9">
      <w:pPr>
        <w:jc w:val="both"/>
        <w:rPr>
          <w:sz w:val="24"/>
          <w:szCs w:val="24"/>
        </w:rPr>
      </w:pPr>
    </w:p>
    <w:p w14:paraId="5B7C994B" w14:textId="2625A5E2" w:rsidR="004452D9" w:rsidRPr="00054C47" w:rsidRDefault="004452D9" w:rsidP="004452D9">
      <w:pPr>
        <w:jc w:val="both"/>
        <w:rPr>
          <w:sz w:val="24"/>
          <w:szCs w:val="24"/>
        </w:rPr>
      </w:pPr>
      <w:r w:rsidRPr="00054C47">
        <w:rPr>
          <w:sz w:val="24"/>
          <w:szCs w:val="24"/>
        </w:rPr>
        <w:t xml:space="preserve">Muudatus on sihtrühmale eeldatavasti </w:t>
      </w:r>
      <w:r w:rsidRPr="00054C47">
        <w:rPr>
          <w:b/>
          <w:bCs/>
          <w:sz w:val="24"/>
          <w:szCs w:val="24"/>
        </w:rPr>
        <w:t>negatiivne</w:t>
      </w:r>
      <w:r w:rsidRPr="00054C47">
        <w:rPr>
          <w:sz w:val="24"/>
          <w:szCs w:val="24"/>
        </w:rPr>
        <w:t xml:space="preserve">, sest nende arvamusega ei ole arvestatud või nendega ei ole olnud võimalik ühendust saada. Seega ei pruugi </w:t>
      </w:r>
      <w:proofErr w:type="spellStart"/>
      <w:r w:rsidRPr="00054C47">
        <w:rPr>
          <w:sz w:val="24"/>
          <w:szCs w:val="24"/>
        </w:rPr>
        <w:t>KOV-i</w:t>
      </w:r>
      <w:proofErr w:type="spellEnd"/>
      <w:r w:rsidRPr="00054C47">
        <w:rPr>
          <w:sz w:val="24"/>
          <w:szCs w:val="24"/>
        </w:rPr>
        <w:t xml:space="preserve"> otsus lapse elukoha registreerimise kohta ilma teise vanema nõusolekuta olla kooskõlas </w:t>
      </w:r>
      <w:r w:rsidR="002A5D4E" w:rsidRPr="00054C47">
        <w:rPr>
          <w:sz w:val="24"/>
          <w:szCs w:val="24"/>
        </w:rPr>
        <w:t xml:space="preserve">nõusolekut mitte andnud </w:t>
      </w:r>
      <w:r w:rsidRPr="00054C47">
        <w:rPr>
          <w:sz w:val="24"/>
          <w:szCs w:val="24"/>
        </w:rPr>
        <w:t>vanema tahtega.</w:t>
      </w:r>
    </w:p>
    <w:p w14:paraId="5611BAB2" w14:textId="77777777" w:rsidR="004452D9" w:rsidRPr="00054C47" w:rsidRDefault="004452D9" w:rsidP="004452D9">
      <w:pPr>
        <w:jc w:val="both"/>
        <w:rPr>
          <w:sz w:val="24"/>
          <w:szCs w:val="24"/>
        </w:rPr>
      </w:pPr>
    </w:p>
    <w:p w14:paraId="01342073" w14:textId="77777777" w:rsidR="004452D9" w:rsidRPr="00054C47" w:rsidRDefault="004452D9" w:rsidP="004452D9">
      <w:pPr>
        <w:jc w:val="both"/>
        <w:rPr>
          <w:sz w:val="24"/>
          <w:szCs w:val="24"/>
        </w:rPr>
      </w:pPr>
      <w:r w:rsidRPr="00054C47">
        <w:rPr>
          <w:sz w:val="24"/>
          <w:szCs w:val="24"/>
        </w:rPr>
        <w:t>II</w:t>
      </w:r>
    </w:p>
    <w:p w14:paraId="47CD90D4" w14:textId="77777777" w:rsidR="004452D9" w:rsidRPr="00054C47" w:rsidRDefault="004452D9" w:rsidP="004452D9">
      <w:pPr>
        <w:jc w:val="both"/>
        <w:rPr>
          <w:sz w:val="24"/>
          <w:szCs w:val="24"/>
        </w:rPr>
      </w:pPr>
    </w:p>
    <w:p w14:paraId="3439DF92"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isikud, kelle lapse elukoht registreeritakse nende soovil </w:t>
      </w:r>
      <w:proofErr w:type="spellStart"/>
      <w:r w:rsidRPr="00054C47">
        <w:rPr>
          <w:sz w:val="24"/>
          <w:szCs w:val="24"/>
        </w:rPr>
        <w:t>KOV-i</w:t>
      </w:r>
      <w:proofErr w:type="spellEnd"/>
      <w:r w:rsidRPr="00054C47">
        <w:rPr>
          <w:sz w:val="24"/>
          <w:szCs w:val="24"/>
        </w:rPr>
        <w:t xml:space="preserve"> algatusel ilma teise vanema nõusolekuta</w:t>
      </w:r>
    </w:p>
    <w:p w14:paraId="2B42BF14" w14:textId="77777777" w:rsidR="004452D9" w:rsidRPr="00054C47" w:rsidRDefault="004452D9" w:rsidP="004452D9">
      <w:pPr>
        <w:jc w:val="both"/>
        <w:rPr>
          <w:sz w:val="24"/>
          <w:szCs w:val="24"/>
        </w:rPr>
      </w:pPr>
    </w:p>
    <w:p w14:paraId="3AA93057" w14:textId="77777777" w:rsidR="004452D9" w:rsidRPr="00054C47" w:rsidRDefault="004452D9" w:rsidP="004452D9">
      <w:pPr>
        <w:jc w:val="both"/>
        <w:rPr>
          <w:sz w:val="24"/>
          <w:szCs w:val="24"/>
        </w:rPr>
      </w:pPr>
      <w:commentRangeStart w:id="27"/>
      <w:r w:rsidRPr="00054C47">
        <w:rPr>
          <w:sz w:val="24"/>
          <w:szCs w:val="24"/>
        </w:rPr>
        <w:t>Sihtrühm on väike.</w:t>
      </w:r>
      <w:commentRangeEnd w:id="27"/>
      <w:r w:rsidR="001D0911">
        <w:rPr>
          <w:rStyle w:val="Kommentaariviide"/>
          <w:rFonts w:asciiTheme="minorHAnsi" w:hAnsiTheme="minorHAnsi"/>
          <w:lang w:eastAsia="en-US"/>
        </w:rPr>
        <w:commentReference w:id="27"/>
      </w:r>
    </w:p>
    <w:p w14:paraId="07B05DCA" w14:textId="77777777" w:rsidR="004452D9" w:rsidRPr="00054C47" w:rsidRDefault="004452D9" w:rsidP="004452D9">
      <w:pPr>
        <w:jc w:val="both"/>
        <w:rPr>
          <w:sz w:val="24"/>
          <w:szCs w:val="24"/>
        </w:rPr>
      </w:pPr>
    </w:p>
    <w:p w14:paraId="140ABC3E" w14:textId="77777777" w:rsidR="004452D9" w:rsidRPr="00054C47" w:rsidRDefault="004452D9" w:rsidP="004452D9">
      <w:pPr>
        <w:jc w:val="both"/>
        <w:rPr>
          <w:sz w:val="24"/>
          <w:szCs w:val="24"/>
        </w:rPr>
      </w:pPr>
      <w:commentRangeStart w:id="28"/>
      <w:r w:rsidRPr="00054C47">
        <w:rPr>
          <w:sz w:val="24"/>
          <w:szCs w:val="24"/>
          <w:u w:val="single"/>
        </w:rPr>
        <w:t>Mõju ulatus</w:t>
      </w:r>
      <w:r w:rsidRPr="00054C47">
        <w:rPr>
          <w:sz w:val="24"/>
          <w:szCs w:val="24"/>
        </w:rPr>
        <w:t xml:space="preserve"> võib olla suur. Samas aga registreerivad </w:t>
      </w:r>
      <w:proofErr w:type="spellStart"/>
      <w:r w:rsidRPr="00054C47">
        <w:rPr>
          <w:sz w:val="24"/>
          <w:szCs w:val="24"/>
        </w:rPr>
        <w:t>KOV-id</w:t>
      </w:r>
      <w:proofErr w:type="spellEnd"/>
      <w:r w:rsidRPr="00054C47">
        <w:rPr>
          <w:sz w:val="24"/>
          <w:szCs w:val="24"/>
        </w:rPr>
        <w:t xml:space="preserve"> ka praegu laste elukohti juhul, kui teise vanema nõusolekut ei ole, kuigi selleks ei ole RRS-</w:t>
      </w:r>
      <w:proofErr w:type="spellStart"/>
      <w:r w:rsidRPr="00054C47">
        <w:rPr>
          <w:sz w:val="24"/>
          <w:szCs w:val="24"/>
        </w:rPr>
        <w:t>is</w:t>
      </w:r>
      <w:proofErr w:type="spellEnd"/>
      <w:r w:rsidRPr="00054C47">
        <w:rPr>
          <w:sz w:val="24"/>
          <w:szCs w:val="24"/>
        </w:rPr>
        <w:t xml:space="preserve"> sõnaselget alust.</w:t>
      </w:r>
      <w:commentRangeEnd w:id="28"/>
      <w:r w:rsidR="001D0911">
        <w:rPr>
          <w:rStyle w:val="Kommentaariviide"/>
          <w:rFonts w:asciiTheme="minorHAnsi" w:hAnsiTheme="minorHAnsi"/>
          <w:lang w:eastAsia="en-US"/>
        </w:rPr>
        <w:commentReference w:id="28"/>
      </w:r>
    </w:p>
    <w:p w14:paraId="7AE4504A" w14:textId="77777777" w:rsidR="004452D9" w:rsidRPr="00054C47" w:rsidRDefault="004452D9" w:rsidP="004452D9">
      <w:pPr>
        <w:jc w:val="both"/>
        <w:rPr>
          <w:sz w:val="24"/>
          <w:szCs w:val="24"/>
        </w:rPr>
      </w:pPr>
    </w:p>
    <w:p w14:paraId="23E928CF"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Juhtumeid, kus </w:t>
      </w:r>
      <w:proofErr w:type="spellStart"/>
      <w:r w:rsidRPr="00054C47">
        <w:rPr>
          <w:sz w:val="24"/>
          <w:szCs w:val="24"/>
        </w:rPr>
        <w:t>KOV-il</w:t>
      </w:r>
      <w:proofErr w:type="spellEnd"/>
      <w:r w:rsidRPr="00054C47">
        <w:rPr>
          <w:sz w:val="24"/>
          <w:szCs w:val="24"/>
        </w:rPr>
        <w:t xml:space="preserve"> tuleb registreerida lapse elukoht</w:t>
      </w:r>
      <w:r w:rsidRPr="00054C47" w:rsidDel="00083E0D">
        <w:rPr>
          <w:sz w:val="24"/>
          <w:szCs w:val="24"/>
        </w:rPr>
        <w:t xml:space="preserve"> </w:t>
      </w:r>
      <w:r w:rsidRPr="00054C47">
        <w:rPr>
          <w:sz w:val="24"/>
          <w:szCs w:val="24"/>
        </w:rPr>
        <w:t>omal algatusel teise vanema nõusolekuta, võib tulla inimese elus ette, kuid mitte tihti ja regulaarselt.</w:t>
      </w:r>
    </w:p>
    <w:p w14:paraId="42CF65D7" w14:textId="77777777" w:rsidR="004452D9" w:rsidRPr="00054C47" w:rsidRDefault="004452D9" w:rsidP="004452D9">
      <w:pPr>
        <w:jc w:val="both"/>
        <w:rPr>
          <w:sz w:val="24"/>
          <w:szCs w:val="24"/>
        </w:rPr>
      </w:pPr>
    </w:p>
    <w:p w14:paraId="2982BE60" w14:textId="77777777" w:rsidR="004452D9" w:rsidRPr="00054C47" w:rsidRDefault="004452D9" w:rsidP="004452D9">
      <w:pPr>
        <w:jc w:val="both"/>
        <w:rPr>
          <w:sz w:val="24"/>
          <w:szCs w:val="24"/>
        </w:rPr>
      </w:pPr>
      <w:r w:rsidRPr="00054C47">
        <w:rPr>
          <w:sz w:val="24"/>
          <w:szCs w:val="24"/>
        </w:rPr>
        <w:t xml:space="preserve">Muudatus on sihtrühmale eeldatavasti </w:t>
      </w:r>
      <w:r w:rsidRPr="00054C47">
        <w:rPr>
          <w:b/>
          <w:bCs/>
          <w:sz w:val="24"/>
          <w:szCs w:val="24"/>
        </w:rPr>
        <w:t>positiivne</w:t>
      </w:r>
      <w:r w:rsidRPr="00054C47">
        <w:rPr>
          <w:sz w:val="24"/>
          <w:szCs w:val="24"/>
        </w:rPr>
        <w:t xml:space="preserve">, sest tegelikku lapse elukohta on </w:t>
      </w:r>
      <w:proofErr w:type="spellStart"/>
      <w:r w:rsidRPr="00054C47">
        <w:rPr>
          <w:sz w:val="24"/>
          <w:szCs w:val="24"/>
        </w:rPr>
        <w:t>RR-is</w:t>
      </w:r>
      <w:proofErr w:type="spellEnd"/>
      <w:r w:rsidRPr="00054C47">
        <w:rPr>
          <w:sz w:val="24"/>
          <w:szCs w:val="24"/>
        </w:rPr>
        <w:t xml:space="preserve"> vaja näiteks kooli- ja lasteaiakoha määramisel. Kui lapsel on </w:t>
      </w:r>
      <w:proofErr w:type="spellStart"/>
      <w:r w:rsidRPr="00054C47">
        <w:rPr>
          <w:sz w:val="24"/>
          <w:szCs w:val="24"/>
        </w:rPr>
        <w:t>RR-is</w:t>
      </w:r>
      <w:proofErr w:type="spellEnd"/>
      <w:r w:rsidRPr="00054C47">
        <w:rPr>
          <w:sz w:val="24"/>
          <w:szCs w:val="24"/>
        </w:rPr>
        <w:t xml:space="preserve"> korrektsed elukoha andmed, on võimalik määrata lapsele näiteks tema elukoha lähedane kool.</w:t>
      </w:r>
    </w:p>
    <w:p w14:paraId="17CE377A" w14:textId="77777777" w:rsidR="004452D9" w:rsidRPr="00054C47" w:rsidRDefault="004452D9" w:rsidP="004452D9">
      <w:pPr>
        <w:jc w:val="both"/>
        <w:rPr>
          <w:sz w:val="24"/>
          <w:szCs w:val="24"/>
        </w:rPr>
      </w:pPr>
    </w:p>
    <w:p w14:paraId="5D330B8D" w14:textId="77777777" w:rsidR="004452D9" w:rsidRPr="00054C47" w:rsidRDefault="004452D9" w:rsidP="004452D9">
      <w:pPr>
        <w:keepNext/>
        <w:jc w:val="both"/>
        <w:rPr>
          <w:sz w:val="24"/>
          <w:szCs w:val="24"/>
        </w:rPr>
      </w:pPr>
      <w:r w:rsidRPr="00054C47">
        <w:rPr>
          <w:sz w:val="24"/>
          <w:szCs w:val="24"/>
        </w:rPr>
        <w:t>III</w:t>
      </w:r>
    </w:p>
    <w:p w14:paraId="0A4EFDF6" w14:textId="77777777" w:rsidR="004452D9" w:rsidRPr="00054C47" w:rsidRDefault="004452D9" w:rsidP="004452D9">
      <w:pPr>
        <w:keepNext/>
        <w:jc w:val="both"/>
        <w:rPr>
          <w:sz w:val="24"/>
          <w:szCs w:val="24"/>
        </w:rPr>
      </w:pPr>
    </w:p>
    <w:p w14:paraId="137182C3"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lapsed, kelle elukoht registreeritakse </w:t>
      </w:r>
      <w:proofErr w:type="spellStart"/>
      <w:r w:rsidRPr="00054C47">
        <w:rPr>
          <w:sz w:val="24"/>
          <w:szCs w:val="24"/>
        </w:rPr>
        <w:t>KOV-i</w:t>
      </w:r>
      <w:proofErr w:type="spellEnd"/>
      <w:r w:rsidRPr="00054C47">
        <w:rPr>
          <w:sz w:val="24"/>
          <w:szCs w:val="24"/>
        </w:rPr>
        <w:t xml:space="preserve"> algatusel ilma teise vanema nõusolekuta</w:t>
      </w:r>
    </w:p>
    <w:p w14:paraId="04B235C1" w14:textId="77777777" w:rsidR="004452D9" w:rsidRPr="00054C47" w:rsidRDefault="004452D9" w:rsidP="004452D9">
      <w:pPr>
        <w:jc w:val="both"/>
        <w:rPr>
          <w:sz w:val="24"/>
          <w:szCs w:val="24"/>
        </w:rPr>
      </w:pPr>
    </w:p>
    <w:p w14:paraId="43C4E875" w14:textId="77777777" w:rsidR="004452D9" w:rsidRPr="00054C47" w:rsidRDefault="004452D9" w:rsidP="004452D9">
      <w:pPr>
        <w:jc w:val="both"/>
        <w:rPr>
          <w:sz w:val="24"/>
          <w:szCs w:val="24"/>
        </w:rPr>
      </w:pPr>
      <w:commentRangeStart w:id="29"/>
      <w:r w:rsidRPr="00054C47">
        <w:rPr>
          <w:sz w:val="24"/>
          <w:szCs w:val="24"/>
        </w:rPr>
        <w:lastRenderedPageBreak/>
        <w:t>Sihtrühm on väike.</w:t>
      </w:r>
      <w:commentRangeEnd w:id="29"/>
      <w:r w:rsidR="001D0911">
        <w:rPr>
          <w:rStyle w:val="Kommentaariviide"/>
          <w:rFonts w:asciiTheme="minorHAnsi" w:hAnsiTheme="minorHAnsi"/>
          <w:lang w:eastAsia="en-US"/>
        </w:rPr>
        <w:commentReference w:id="29"/>
      </w:r>
    </w:p>
    <w:p w14:paraId="7416A4F2" w14:textId="77777777" w:rsidR="004452D9" w:rsidRPr="00054C47" w:rsidRDefault="004452D9" w:rsidP="004452D9">
      <w:pPr>
        <w:jc w:val="both"/>
        <w:rPr>
          <w:sz w:val="24"/>
          <w:szCs w:val="24"/>
        </w:rPr>
      </w:pPr>
    </w:p>
    <w:p w14:paraId="23C2CCF4" w14:textId="7777777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Kui lastekaitseametnik teeb kindlaks lapse tegeliku elukoha aadressi ja see kantakse </w:t>
      </w:r>
      <w:proofErr w:type="spellStart"/>
      <w:r w:rsidRPr="00054C47">
        <w:rPr>
          <w:sz w:val="24"/>
          <w:szCs w:val="24"/>
        </w:rPr>
        <w:t>RR-i</w:t>
      </w:r>
      <w:proofErr w:type="spellEnd"/>
      <w:r w:rsidRPr="00054C47">
        <w:rPr>
          <w:sz w:val="24"/>
          <w:szCs w:val="24"/>
        </w:rPr>
        <w:t xml:space="preserve">, </w:t>
      </w:r>
      <w:commentRangeStart w:id="30"/>
      <w:r w:rsidRPr="00054C47">
        <w:rPr>
          <w:sz w:val="24"/>
          <w:szCs w:val="24"/>
        </w:rPr>
        <w:t xml:space="preserve">võib lapsel olla vaja kohaneda, sest ta võib olla saanud teenuseid teisest </w:t>
      </w:r>
      <w:proofErr w:type="spellStart"/>
      <w:r w:rsidRPr="00054C47">
        <w:rPr>
          <w:sz w:val="24"/>
          <w:szCs w:val="24"/>
        </w:rPr>
        <w:t>KOV-ist</w:t>
      </w:r>
      <w:proofErr w:type="spellEnd"/>
      <w:r w:rsidRPr="00054C47">
        <w:rPr>
          <w:sz w:val="24"/>
          <w:szCs w:val="24"/>
        </w:rPr>
        <w:t>, kuigi ta seal reaalselt ei elanud.</w:t>
      </w:r>
      <w:commentRangeEnd w:id="30"/>
      <w:r w:rsidR="001D0911">
        <w:rPr>
          <w:rStyle w:val="Kommentaariviide"/>
          <w:rFonts w:asciiTheme="minorHAnsi" w:hAnsiTheme="minorHAnsi"/>
          <w:lang w:eastAsia="en-US"/>
        </w:rPr>
        <w:commentReference w:id="30"/>
      </w:r>
    </w:p>
    <w:p w14:paraId="033D7BFE" w14:textId="77777777" w:rsidR="004452D9" w:rsidRPr="00054C47" w:rsidRDefault="004452D9" w:rsidP="004452D9">
      <w:pPr>
        <w:jc w:val="both"/>
        <w:rPr>
          <w:sz w:val="24"/>
          <w:szCs w:val="24"/>
        </w:rPr>
      </w:pPr>
    </w:p>
    <w:p w14:paraId="68CA8075"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sz w:val="24"/>
          <w:szCs w:val="24"/>
          <w:u w:val="single"/>
        </w:rPr>
        <w:t>Mõju esinemise sagedus</w:t>
      </w:r>
      <w:r w:rsidRPr="00054C47">
        <w:rPr>
          <w:rFonts w:ascii="Times New Roman" w:hAnsi="Times New Roman" w:cs="Times New Roman"/>
          <w:sz w:val="24"/>
          <w:szCs w:val="24"/>
        </w:rPr>
        <w:t xml:space="preserve"> on väike. Juhtumeid, kus </w:t>
      </w:r>
      <w:proofErr w:type="spellStart"/>
      <w:r w:rsidRPr="00054C47">
        <w:rPr>
          <w:rFonts w:ascii="Times New Roman" w:hAnsi="Times New Roman" w:cs="Times New Roman"/>
          <w:sz w:val="24"/>
          <w:szCs w:val="24"/>
        </w:rPr>
        <w:t>KOV-il</w:t>
      </w:r>
      <w:proofErr w:type="spellEnd"/>
      <w:r w:rsidRPr="00054C47">
        <w:rPr>
          <w:rFonts w:ascii="Times New Roman" w:hAnsi="Times New Roman" w:cs="Times New Roman"/>
          <w:sz w:val="24"/>
          <w:szCs w:val="24"/>
        </w:rPr>
        <w:t xml:space="preserve"> tuleb registreerida lapse elukoht</w:t>
      </w:r>
      <w:r w:rsidRPr="00054C47" w:rsidDel="008910D9">
        <w:rPr>
          <w:rFonts w:ascii="Times New Roman" w:hAnsi="Times New Roman" w:cs="Times New Roman"/>
          <w:sz w:val="24"/>
          <w:szCs w:val="24"/>
        </w:rPr>
        <w:t xml:space="preserve"> </w:t>
      </w:r>
      <w:r w:rsidRPr="00054C47">
        <w:rPr>
          <w:rFonts w:ascii="Times New Roman" w:hAnsi="Times New Roman" w:cs="Times New Roman"/>
          <w:sz w:val="24"/>
          <w:szCs w:val="24"/>
        </w:rPr>
        <w:t xml:space="preserve">omal algatusel ilma teise vanema nõusolekuta, võib tulla lapse elus ette, kuid </w:t>
      </w:r>
      <w:r w:rsidRPr="00054C47">
        <w:rPr>
          <w:rFonts w:ascii="Times New Roman" w:hAnsi="Times New Roman" w:cs="Times New Roman"/>
          <w:bCs/>
          <w:sz w:val="24"/>
          <w:szCs w:val="24"/>
        </w:rPr>
        <w:t>eeldatavasti ei koli lapsed iga päev ega ilma teise vanema nõusolekuta.</w:t>
      </w:r>
    </w:p>
    <w:p w14:paraId="3BAF09C2" w14:textId="77777777" w:rsidR="004452D9" w:rsidRPr="00054C47" w:rsidRDefault="004452D9" w:rsidP="004452D9">
      <w:pPr>
        <w:jc w:val="both"/>
        <w:rPr>
          <w:sz w:val="24"/>
          <w:szCs w:val="24"/>
        </w:rPr>
      </w:pPr>
    </w:p>
    <w:p w14:paraId="45162E9E" w14:textId="77777777" w:rsidR="004452D9" w:rsidRPr="00054C47" w:rsidRDefault="004452D9" w:rsidP="004452D9">
      <w:pPr>
        <w:jc w:val="both"/>
        <w:rPr>
          <w:sz w:val="24"/>
          <w:szCs w:val="24"/>
        </w:rPr>
      </w:pPr>
      <w:r w:rsidRPr="00054C47">
        <w:rPr>
          <w:sz w:val="24"/>
          <w:szCs w:val="24"/>
        </w:rPr>
        <w:t xml:space="preserve">Muudatus on sihtrühmale eeldatavasti </w:t>
      </w:r>
      <w:r w:rsidRPr="00054C47">
        <w:rPr>
          <w:b/>
          <w:bCs/>
          <w:sz w:val="24"/>
          <w:szCs w:val="24"/>
        </w:rPr>
        <w:t>positiivne</w:t>
      </w:r>
      <w:r w:rsidRPr="00054C47">
        <w:rPr>
          <w:sz w:val="24"/>
          <w:szCs w:val="24"/>
        </w:rPr>
        <w:t xml:space="preserve">, sest tegelikku lapse elukohta on </w:t>
      </w:r>
      <w:proofErr w:type="spellStart"/>
      <w:r w:rsidRPr="00054C47">
        <w:rPr>
          <w:sz w:val="24"/>
          <w:szCs w:val="24"/>
        </w:rPr>
        <w:t>RR-is</w:t>
      </w:r>
      <w:proofErr w:type="spellEnd"/>
      <w:r w:rsidRPr="00054C47">
        <w:rPr>
          <w:sz w:val="24"/>
          <w:szCs w:val="24"/>
        </w:rPr>
        <w:t xml:space="preserve"> vaja näiteks kooli- ja lasteaiakoha määramisel. Kui lapsel on </w:t>
      </w:r>
      <w:proofErr w:type="spellStart"/>
      <w:r w:rsidRPr="00054C47">
        <w:rPr>
          <w:sz w:val="24"/>
          <w:szCs w:val="24"/>
        </w:rPr>
        <w:t>RR-is</w:t>
      </w:r>
      <w:proofErr w:type="spellEnd"/>
      <w:r w:rsidRPr="00054C47">
        <w:rPr>
          <w:sz w:val="24"/>
          <w:szCs w:val="24"/>
        </w:rPr>
        <w:t xml:space="preserve"> korrektsed elukoha andmed, on võimalik määrata talle näiteks tema elukoha lähedane kool. KOV teeb oma kaalutlusotsuse lapse huvidest lähtudes. Seega tagab otsus lapse huvide kõige parema kaitse.</w:t>
      </w:r>
    </w:p>
    <w:p w14:paraId="7F0746C0" w14:textId="77777777" w:rsidR="004452D9" w:rsidRPr="00054C47" w:rsidRDefault="004452D9" w:rsidP="004452D9">
      <w:pPr>
        <w:jc w:val="both"/>
        <w:rPr>
          <w:sz w:val="24"/>
          <w:szCs w:val="24"/>
        </w:rPr>
      </w:pPr>
    </w:p>
    <w:p w14:paraId="55322E68" w14:textId="77777777" w:rsidR="004452D9" w:rsidRPr="00054C47" w:rsidRDefault="004452D9" w:rsidP="004452D9">
      <w:pPr>
        <w:jc w:val="both"/>
        <w:rPr>
          <w:sz w:val="24"/>
          <w:szCs w:val="24"/>
        </w:rPr>
      </w:pPr>
      <w:bookmarkStart w:id="31" w:name="_Hlk134005467"/>
      <w:r w:rsidRPr="00054C47">
        <w:rPr>
          <w:b/>
          <w:bCs/>
          <w:sz w:val="24"/>
          <w:szCs w:val="24"/>
        </w:rPr>
        <w:t>Järeldus mõju olulisuse kohta</w:t>
      </w:r>
      <w:r w:rsidRPr="00054C47">
        <w:rPr>
          <w:sz w:val="24"/>
          <w:szCs w:val="24"/>
        </w:rPr>
        <w:t xml:space="preserve">: </w:t>
      </w:r>
      <w:bookmarkEnd w:id="31"/>
      <w:r w:rsidRPr="00054C47">
        <w:rPr>
          <w:sz w:val="24"/>
          <w:szCs w:val="24"/>
        </w:rPr>
        <w:t>muudatusel ei ole olulist koormavat mõju. Seega ei ole mõju oluline. Muudes valdkondades muudatus mõju ei avalda ja seega muud mõju ei hinnata.</w:t>
      </w:r>
    </w:p>
    <w:p w14:paraId="012B32F6" w14:textId="77777777" w:rsidR="004452D9" w:rsidRPr="00054C47" w:rsidRDefault="004452D9" w:rsidP="004452D9">
      <w:pPr>
        <w:jc w:val="both"/>
        <w:rPr>
          <w:sz w:val="24"/>
          <w:szCs w:val="24"/>
        </w:rPr>
      </w:pPr>
    </w:p>
    <w:p w14:paraId="714EBF69" w14:textId="6E611B99" w:rsidR="004452D9" w:rsidRPr="00054C47" w:rsidRDefault="004452D9" w:rsidP="004452D9">
      <w:pPr>
        <w:jc w:val="both"/>
        <w:rPr>
          <w:b/>
          <w:bCs/>
          <w:sz w:val="24"/>
          <w:szCs w:val="24"/>
        </w:rPr>
      </w:pPr>
      <w:r w:rsidRPr="00054C47">
        <w:rPr>
          <w:b/>
          <w:bCs/>
          <w:sz w:val="24"/>
          <w:szCs w:val="24"/>
        </w:rPr>
        <w:t>6.2. Laiendada RRS-</w:t>
      </w:r>
      <w:proofErr w:type="spellStart"/>
      <w:r w:rsidRPr="00054C47">
        <w:rPr>
          <w:b/>
          <w:bCs/>
          <w:sz w:val="24"/>
          <w:szCs w:val="24"/>
        </w:rPr>
        <w:t>is</w:t>
      </w:r>
      <w:proofErr w:type="spellEnd"/>
      <w:r w:rsidRPr="00054C47">
        <w:rPr>
          <w:b/>
          <w:bCs/>
          <w:sz w:val="24"/>
          <w:szCs w:val="24"/>
        </w:rPr>
        <w:t xml:space="preserve"> </w:t>
      </w:r>
      <w:r w:rsidR="00032A08" w:rsidRPr="00054C47">
        <w:rPr>
          <w:b/>
          <w:bCs/>
          <w:sz w:val="24"/>
          <w:szCs w:val="24"/>
        </w:rPr>
        <w:t>ja PKTS-</w:t>
      </w:r>
      <w:proofErr w:type="spellStart"/>
      <w:r w:rsidR="00032A08" w:rsidRPr="00054C47">
        <w:rPr>
          <w:b/>
          <w:bCs/>
          <w:sz w:val="24"/>
          <w:szCs w:val="24"/>
        </w:rPr>
        <w:t>is</w:t>
      </w:r>
      <w:proofErr w:type="spellEnd"/>
      <w:r w:rsidR="00032A08" w:rsidRPr="00054C47">
        <w:rPr>
          <w:b/>
          <w:bCs/>
          <w:sz w:val="24"/>
          <w:szCs w:val="24"/>
        </w:rPr>
        <w:t xml:space="preserve"> </w:t>
      </w:r>
      <w:r w:rsidRPr="00054C47">
        <w:rPr>
          <w:b/>
          <w:bCs/>
          <w:sz w:val="24"/>
          <w:szCs w:val="24"/>
        </w:rPr>
        <w:t>sätestatud teatud rahvastiku toimingute menetlustes vähemalt 15</w:t>
      </w:r>
      <w:r w:rsidRPr="00054C47">
        <w:rPr>
          <w:b/>
          <w:bCs/>
          <w:sz w:val="24"/>
          <w:szCs w:val="24"/>
        </w:rPr>
        <w:noBreakHyphen/>
        <w:t>aastase alaealise haldusteovõimet</w:t>
      </w:r>
    </w:p>
    <w:p w14:paraId="75121A40" w14:textId="77777777" w:rsidR="004452D9" w:rsidRPr="00054C47" w:rsidRDefault="004452D9" w:rsidP="004452D9">
      <w:pPr>
        <w:jc w:val="both"/>
        <w:rPr>
          <w:sz w:val="24"/>
          <w:szCs w:val="24"/>
        </w:rPr>
      </w:pPr>
    </w:p>
    <w:p w14:paraId="5285FF69" w14:textId="77777777" w:rsidR="004452D9" w:rsidRPr="00054C47" w:rsidRDefault="004452D9" w:rsidP="004452D9">
      <w:pPr>
        <w:pStyle w:val="Vahedeta"/>
        <w:jc w:val="both"/>
        <w:rPr>
          <w:rFonts w:ascii="Times New Roman" w:hAnsi="Times New Roman" w:cs="Times New Roman"/>
          <w:b/>
          <w:bCs/>
          <w:sz w:val="24"/>
          <w:szCs w:val="24"/>
        </w:rPr>
      </w:pPr>
      <w:commentRangeStart w:id="32"/>
      <w:r w:rsidRPr="00054C47">
        <w:rPr>
          <w:rFonts w:ascii="Times New Roman" w:hAnsi="Times New Roman" w:cs="Times New Roman"/>
          <w:b/>
          <w:bCs/>
          <w:sz w:val="24"/>
          <w:szCs w:val="24"/>
        </w:rPr>
        <w:t>20</w:t>
      </w:r>
      <w:commentRangeEnd w:id="32"/>
      <w:r w:rsidR="001D0911">
        <w:rPr>
          <w:rStyle w:val="Kommentaariviide"/>
          <w:rFonts w:eastAsia="Times New Roman"/>
        </w:rPr>
        <w:commentReference w:id="32"/>
      </w:r>
      <w:r w:rsidRPr="00054C47">
        <w:rPr>
          <w:rFonts w:ascii="Times New Roman" w:hAnsi="Times New Roman" w:cs="Times New Roman"/>
          <w:b/>
          <w:bCs/>
          <w:sz w:val="24"/>
          <w:szCs w:val="24"/>
        </w:rPr>
        <w:t>.2.1. Mõju riigiasutuste korraldusele, tuludele ja kuludele</w:t>
      </w:r>
    </w:p>
    <w:p w14:paraId="79A44A37" w14:textId="77777777" w:rsidR="004452D9" w:rsidRPr="00054C47" w:rsidRDefault="004452D9" w:rsidP="004452D9">
      <w:pPr>
        <w:pStyle w:val="Vahedeta"/>
        <w:jc w:val="both"/>
        <w:rPr>
          <w:rFonts w:ascii="Times New Roman" w:hAnsi="Times New Roman" w:cs="Times New Roman"/>
          <w:bCs/>
          <w:sz w:val="24"/>
          <w:szCs w:val="24"/>
        </w:rPr>
      </w:pPr>
    </w:p>
    <w:p w14:paraId="2EC00F7A" w14:textId="77777777" w:rsidR="004452D9" w:rsidRPr="00054C47" w:rsidRDefault="004452D9" w:rsidP="004452D9">
      <w:pPr>
        <w:jc w:val="both"/>
        <w:rPr>
          <w:bCs/>
          <w:sz w:val="24"/>
          <w:szCs w:val="24"/>
        </w:rPr>
      </w:pPr>
      <w:r w:rsidRPr="00054C47">
        <w:rPr>
          <w:bCs/>
          <w:sz w:val="24"/>
          <w:szCs w:val="24"/>
          <w:u w:val="single"/>
        </w:rPr>
        <w:t>Mõju sihtrühm</w:t>
      </w:r>
      <w:r w:rsidRPr="00054C47">
        <w:rPr>
          <w:bCs/>
          <w:sz w:val="24"/>
          <w:szCs w:val="24"/>
        </w:rPr>
        <w:t xml:space="preserve">: </w:t>
      </w:r>
      <w:proofErr w:type="spellStart"/>
      <w:r w:rsidRPr="00054C47">
        <w:rPr>
          <w:bCs/>
          <w:sz w:val="24"/>
          <w:szCs w:val="24"/>
        </w:rPr>
        <w:t>KOV-id</w:t>
      </w:r>
      <w:proofErr w:type="spellEnd"/>
      <w:r w:rsidRPr="00054C47">
        <w:rPr>
          <w:bCs/>
          <w:sz w:val="24"/>
          <w:szCs w:val="24"/>
        </w:rPr>
        <w:t xml:space="preserve">, sh MK </w:t>
      </w:r>
      <w:proofErr w:type="spellStart"/>
      <w:r w:rsidRPr="00054C47">
        <w:rPr>
          <w:bCs/>
          <w:sz w:val="24"/>
          <w:szCs w:val="24"/>
        </w:rPr>
        <w:t>KOV-id</w:t>
      </w:r>
      <w:proofErr w:type="spellEnd"/>
    </w:p>
    <w:p w14:paraId="191E7997" w14:textId="77777777" w:rsidR="004452D9" w:rsidRPr="00054C47" w:rsidRDefault="004452D9" w:rsidP="004452D9">
      <w:pPr>
        <w:jc w:val="both"/>
        <w:rPr>
          <w:bCs/>
          <w:sz w:val="24"/>
          <w:szCs w:val="24"/>
        </w:rPr>
      </w:pPr>
    </w:p>
    <w:p w14:paraId="412B4729" w14:textId="77777777" w:rsidR="004452D9" w:rsidRPr="00054C47" w:rsidRDefault="004452D9" w:rsidP="004452D9">
      <w:pPr>
        <w:jc w:val="both"/>
        <w:rPr>
          <w:sz w:val="24"/>
          <w:szCs w:val="24"/>
        </w:rPr>
      </w:pPr>
      <w:r w:rsidRPr="00054C47">
        <w:rPr>
          <w:sz w:val="24"/>
          <w:szCs w:val="24"/>
        </w:rPr>
        <w:t xml:space="preserve">Sihtrühm on </w:t>
      </w:r>
      <w:proofErr w:type="spellStart"/>
      <w:r w:rsidRPr="00054C47">
        <w:rPr>
          <w:sz w:val="24"/>
          <w:szCs w:val="24"/>
        </w:rPr>
        <w:t>KOV-id</w:t>
      </w:r>
      <w:proofErr w:type="spellEnd"/>
      <w:r w:rsidRPr="00054C47">
        <w:rPr>
          <w:sz w:val="24"/>
          <w:szCs w:val="24"/>
        </w:rPr>
        <w:t xml:space="preserve">, kes peavad tagama alaealistele, kelle haldusteovõimet on laiendatud, juurdepääsu nende </w:t>
      </w:r>
      <w:proofErr w:type="spellStart"/>
      <w:r w:rsidRPr="00054C47">
        <w:rPr>
          <w:sz w:val="24"/>
          <w:szCs w:val="24"/>
        </w:rPr>
        <w:t>RR-i</w:t>
      </w:r>
      <w:proofErr w:type="spellEnd"/>
      <w:r w:rsidRPr="00054C47">
        <w:rPr>
          <w:sz w:val="24"/>
          <w:szCs w:val="24"/>
        </w:rPr>
        <w:t xml:space="preserve"> andmetele. Teatud </w:t>
      </w:r>
      <w:proofErr w:type="spellStart"/>
      <w:r w:rsidRPr="00054C47">
        <w:rPr>
          <w:sz w:val="24"/>
          <w:szCs w:val="24"/>
        </w:rPr>
        <w:t>RR-i</w:t>
      </w:r>
      <w:proofErr w:type="spellEnd"/>
      <w:r w:rsidRPr="00054C47">
        <w:rPr>
          <w:sz w:val="24"/>
          <w:szCs w:val="24"/>
        </w:rPr>
        <w:t xml:space="preserve"> andmetele tagatakse juurdepääs </w:t>
      </w:r>
      <w:proofErr w:type="spellStart"/>
      <w:r w:rsidRPr="00054C47">
        <w:rPr>
          <w:sz w:val="24"/>
          <w:szCs w:val="24"/>
        </w:rPr>
        <w:t>KOV-is</w:t>
      </w:r>
      <w:proofErr w:type="spellEnd"/>
      <w:r w:rsidRPr="00054C47">
        <w:rPr>
          <w:sz w:val="24"/>
          <w:szCs w:val="24"/>
        </w:rPr>
        <w:t xml:space="preserve">, teatud andmetele MK </w:t>
      </w:r>
      <w:proofErr w:type="spellStart"/>
      <w:r w:rsidRPr="00054C47">
        <w:rPr>
          <w:sz w:val="24"/>
          <w:szCs w:val="24"/>
        </w:rPr>
        <w:t>KOV-is</w:t>
      </w:r>
      <w:proofErr w:type="spellEnd"/>
      <w:r w:rsidRPr="00054C47">
        <w:rPr>
          <w:sz w:val="24"/>
          <w:szCs w:val="24"/>
        </w:rPr>
        <w:t xml:space="preserve"> kohapeal. Seega peavad edaspidi </w:t>
      </w:r>
      <w:proofErr w:type="spellStart"/>
      <w:r w:rsidRPr="00054C47">
        <w:rPr>
          <w:sz w:val="24"/>
          <w:szCs w:val="24"/>
        </w:rPr>
        <w:t>KOV-id</w:t>
      </w:r>
      <w:proofErr w:type="spellEnd"/>
      <w:r w:rsidRPr="00054C47">
        <w:rPr>
          <w:sz w:val="24"/>
          <w:szCs w:val="24"/>
        </w:rPr>
        <w:t xml:space="preserve">, </w:t>
      </w:r>
      <w:r w:rsidRPr="00054C47">
        <w:rPr>
          <w:bCs/>
          <w:sz w:val="24"/>
          <w:szCs w:val="24"/>
        </w:rPr>
        <w:t xml:space="preserve">sh MK </w:t>
      </w:r>
      <w:proofErr w:type="spellStart"/>
      <w:r w:rsidRPr="00054C47">
        <w:rPr>
          <w:bCs/>
          <w:sz w:val="24"/>
          <w:szCs w:val="24"/>
        </w:rPr>
        <w:t>KOV-id</w:t>
      </w:r>
      <w:proofErr w:type="spellEnd"/>
      <w:r w:rsidRPr="00054C47">
        <w:rPr>
          <w:bCs/>
          <w:sz w:val="24"/>
          <w:szCs w:val="24"/>
        </w:rPr>
        <w:t>,</w:t>
      </w:r>
      <w:r w:rsidRPr="00054C47">
        <w:rPr>
          <w:sz w:val="24"/>
          <w:szCs w:val="24"/>
        </w:rPr>
        <w:t xml:space="preserve"> võtma eespool nimetatud andmeid vastu ka alaealistelt ja need </w:t>
      </w:r>
      <w:proofErr w:type="spellStart"/>
      <w:r w:rsidRPr="00054C47">
        <w:rPr>
          <w:sz w:val="24"/>
          <w:szCs w:val="24"/>
        </w:rPr>
        <w:t>RR-i</w:t>
      </w:r>
      <w:proofErr w:type="spellEnd"/>
      <w:r w:rsidRPr="00054C47">
        <w:rPr>
          <w:sz w:val="24"/>
          <w:szCs w:val="24"/>
        </w:rPr>
        <w:t xml:space="preserve"> kandma.</w:t>
      </w:r>
    </w:p>
    <w:p w14:paraId="3455B74D" w14:textId="77777777" w:rsidR="004452D9" w:rsidRPr="00054C47" w:rsidRDefault="004452D9" w:rsidP="004452D9">
      <w:pPr>
        <w:pStyle w:val="Vahedeta"/>
        <w:jc w:val="both"/>
        <w:rPr>
          <w:rFonts w:ascii="Times New Roman" w:hAnsi="Times New Roman" w:cs="Times New Roman"/>
          <w:bCs/>
          <w:sz w:val="24"/>
          <w:szCs w:val="24"/>
        </w:rPr>
      </w:pPr>
    </w:p>
    <w:p w14:paraId="5765E2C8" w14:textId="77777777" w:rsidR="004452D9" w:rsidRPr="00054C47" w:rsidRDefault="004452D9" w:rsidP="004452D9">
      <w:pPr>
        <w:pStyle w:val="Vahedeta"/>
        <w:jc w:val="both"/>
        <w:rPr>
          <w:rFonts w:ascii="Times New Roman" w:hAnsi="Times New Roman" w:cs="Times New Roman"/>
          <w:bCs/>
          <w:sz w:val="24"/>
          <w:szCs w:val="24"/>
        </w:rPr>
      </w:pPr>
      <w:commentRangeStart w:id="33"/>
      <w:r w:rsidRPr="00054C47">
        <w:rPr>
          <w:rFonts w:ascii="Times New Roman" w:hAnsi="Times New Roman" w:cs="Times New Roman"/>
          <w:bCs/>
          <w:sz w:val="24"/>
          <w:szCs w:val="24"/>
        </w:rPr>
        <w:t xml:space="preserve">Sihtrühm on väike, hõlmates </w:t>
      </w:r>
      <w:proofErr w:type="spellStart"/>
      <w:r w:rsidRPr="00054C47">
        <w:rPr>
          <w:rFonts w:ascii="Times New Roman" w:hAnsi="Times New Roman" w:cs="Times New Roman"/>
          <w:bCs/>
          <w:sz w:val="24"/>
          <w:szCs w:val="24"/>
        </w:rPr>
        <w:t>KOV-ide</w:t>
      </w:r>
      <w:proofErr w:type="spellEnd"/>
      <w:r w:rsidRPr="00054C47">
        <w:rPr>
          <w:rFonts w:ascii="Times New Roman" w:hAnsi="Times New Roman" w:cs="Times New Roman"/>
          <w:bCs/>
          <w:sz w:val="24"/>
          <w:szCs w:val="24"/>
        </w:rPr>
        <w:t xml:space="preserve">, sh MK </w:t>
      </w:r>
      <w:proofErr w:type="spellStart"/>
      <w:r w:rsidRPr="00054C47">
        <w:rPr>
          <w:rFonts w:ascii="Times New Roman" w:hAnsi="Times New Roman" w:cs="Times New Roman"/>
          <w:bCs/>
          <w:sz w:val="24"/>
          <w:szCs w:val="24"/>
        </w:rPr>
        <w:t>KOV-ide</w:t>
      </w:r>
      <w:proofErr w:type="spellEnd"/>
      <w:r w:rsidRPr="00054C47">
        <w:rPr>
          <w:rFonts w:ascii="Times New Roman" w:hAnsi="Times New Roman" w:cs="Times New Roman"/>
          <w:bCs/>
          <w:sz w:val="24"/>
          <w:szCs w:val="24"/>
        </w:rPr>
        <w:t xml:space="preserve"> ametnikke, kes tagavad andmetele juurdepääsu ja võtavad näiteks kontaktandmeid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kandmiseks vastu.</w:t>
      </w:r>
      <w:commentRangeEnd w:id="33"/>
      <w:r w:rsidR="001D0911">
        <w:rPr>
          <w:rStyle w:val="Kommentaariviide"/>
          <w:rFonts w:eastAsia="Times New Roman"/>
        </w:rPr>
        <w:commentReference w:id="33"/>
      </w:r>
    </w:p>
    <w:p w14:paraId="7AB9FC60" w14:textId="77777777" w:rsidR="004452D9" w:rsidRPr="00054C47" w:rsidRDefault="004452D9" w:rsidP="004452D9">
      <w:pPr>
        <w:jc w:val="both"/>
        <w:rPr>
          <w:sz w:val="24"/>
          <w:szCs w:val="24"/>
        </w:rPr>
      </w:pPr>
    </w:p>
    <w:p w14:paraId="4C13FA64"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sz w:val="24"/>
          <w:szCs w:val="24"/>
          <w:u w:val="single"/>
        </w:rPr>
        <w:t>Mõju ulatus</w:t>
      </w:r>
      <w:r w:rsidRPr="00054C47">
        <w:rPr>
          <w:rFonts w:ascii="Times New Roman" w:hAnsi="Times New Roman" w:cs="Times New Roman"/>
          <w:sz w:val="24"/>
          <w:szCs w:val="24"/>
        </w:rPr>
        <w:t xml:space="preserve"> on keskmine. </w:t>
      </w:r>
      <w:r w:rsidRPr="00054C47">
        <w:rPr>
          <w:rFonts w:ascii="Times New Roman" w:hAnsi="Times New Roman" w:cs="Times New Roman"/>
          <w:bCs/>
          <w:sz w:val="24"/>
          <w:szCs w:val="24"/>
        </w:rPr>
        <w:t xml:space="preserve">Võivad kaasneda muutused sihtrühma käitumises, kuid eeldatavasti ei too need kaasa kohanemisraskusi.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sh MK</w:t>
      </w:r>
      <w:r w:rsidRPr="00054C47">
        <w:rPr>
          <w:rFonts w:ascii="Times New Roman" w:hAnsi="Times New Roman" w:cs="Times New Roman"/>
          <w:sz w:val="24"/>
          <w:szCs w:val="24"/>
        </w:rPr>
        <w:t>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tagavad ka praegu inimestele juurdepääsu nende andmetele. See ei ole nende jaoks uus ülesanne. Samas peavad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sh MK</w:t>
      </w:r>
      <w:r w:rsidRPr="00054C47">
        <w:rPr>
          <w:rFonts w:ascii="Times New Roman" w:hAnsi="Times New Roman" w:cs="Times New Roman"/>
          <w:sz w:val="24"/>
          <w:szCs w:val="24"/>
        </w:rPr>
        <w:t>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jälgima edaspidi alaealise vanust, et teada, kas nad peavad tagama talle juurdepääsu tema andmetele, ja võtma alaealise iseseisvalt esitatud andmeid vastu.</w:t>
      </w:r>
    </w:p>
    <w:p w14:paraId="3579B08F" w14:textId="77777777" w:rsidR="004452D9" w:rsidRPr="00054C47" w:rsidRDefault="004452D9" w:rsidP="004452D9">
      <w:pPr>
        <w:pStyle w:val="Vahedeta"/>
        <w:jc w:val="both"/>
        <w:rPr>
          <w:rFonts w:ascii="Times New Roman" w:hAnsi="Times New Roman" w:cs="Times New Roman"/>
          <w:bCs/>
          <w:sz w:val="24"/>
          <w:szCs w:val="24"/>
        </w:rPr>
      </w:pPr>
    </w:p>
    <w:p w14:paraId="18773CD0"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esinemise sagedus</w:t>
      </w:r>
      <w:r w:rsidRPr="00054C47">
        <w:rPr>
          <w:rFonts w:ascii="Times New Roman" w:hAnsi="Times New Roman" w:cs="Times New Roman"/>
          <w:bCs/>
          <w:sz w:val="24"/>
          <w:szCs w:val="24"/>
        </w:rPr>
        <w:t xml:space="preserve"> on pigem väike, sest eeldatavasti ei hakka kõik alaealised näiteks igal tööpäeval </w:t>
      </w:r>
      <w:proofErr w:type="spellStart"/>
      <w:r w:rsidRPr="00054C47">
        <w:rPr>
          <w:rFonts w:ascii="Times New Roman" w:hAnsi="Times New Roman" w:cs="Times New Roman"/>
          <w:bCs/>
          <w:sz w:val="24"/>
          <w:szCs w:val="24"/>
        </w:rPr>
        <w:t>KOV-is</w:t>
      </w:r>
      <w:proofErr w:type="spellEnd"/>
      <w:r w:rsidRPr="00054C47">
        <w:rPr>
          <w:rFonts w:ascii="Times New Roman" w:hAnsi="Times New Roman" w:cs="Times New Roman"/>
          <w:bCs/>
          <w:sz w:val="24"/>
          <w:szCs w:val="24"/>
        </w:rPr>
        <w:t xml:space="preserve">, sh MK </w:t>
      </w:r>
      <w:proofErr w:type="spellStart"/>
      <w:r w:rsidRPr="00054C47">
        <w:rPr>
          <w:rFonts w:ascii="Times New Roman" w:hAnsi="Times New Roman" w:cs="Times New Roman"/>
          <w:bCs/>
          <w:sz w:val="24"/>
          <w:szCs w:val="24"/>
        </w:rPr>
        <w:t>KOV-is</w:t>
      </w:r>
      <w:proofErr w:type="spellEnd"/>
      <w:r w:rsidRPr="00054C47">
        <w:rPr>
          <w:rFonts w:ascii="Times New Roman" w:hAnsi="Times New Roman" w:cs="Times New Roman"/>
          <w:bCs/>
          <w:sz w:val="24"/>
          <w:szCs w:val="24"/>
        </w:rPr>
        <w:t>, oma andmeid esitama.</w:t>
      </w:r>
    </w:p>
    <w:p w14:paraId="3164A964" w14:textId="77777777" w:rsidR="004452D9" w:rsidRPr="00054C47" w:rsidRDefault="004452D9" w:rsidP="004452D9">
      <w:pPr>
        <w:pStyle w:val="Vahedeta"/>
        <w:jc w:val="both"/>
        <w:rPr>
          <w:rFonts w:ascii="Times New Roman" w:hAnsi="Times New Roman" w:cs="Times New Roman"/>
          <w:bCs/>
          <w:sz w:val="24"/>
          <w:szCs w:val="24"/>
        </w:rPr>
      </w:pPr>
    </w:p>
    <w:p w14:paraId="7DC33325" w14:textId="77777777" w:rsidR="004452D9" w:rsidRPr="00054C47" w:rsidRDefault="004452D9" w:rsidP="004452D9">
      <w:pPr>
        <w:pStyle w:val="Vahedeta"/>
        <w:jc w:val="both"/>
        <w:rPr>
          <w:rFonts w:ascii="Times New Roman" w:hAnsi="Times New Roman" w:cs="Times New Roman"/>
          <w:bCs/>
          <w:sz w:val="24"/>
          <w:szCs w:val="24"/>
        </w:rPr>
      </w:pPr>
      <w:commentRangeStart w:id="34"/>
      <w:r w:rsidRPr="00054C47">
        <w:rPr>
          <w:rFonts w:ascii="Times New Roman" w:hAnsi="Times New Roman" w:cs="Times New Roman"/>
          <w:bCs/>
          <w:sz w:val="24"/>
          <w:szCs w:val="24"/>
          <w:u w:val="single"/>
        </w:rPr>
        <w:t>Ebasoovitava mõju kaasnemise risk</w:t>
      </w:r>
      <w:r w:rsidRPr="00054C47">
        <w:rPr>
          <w:rFonts w:ascii="Times New Roman" w:hAnsi="Times New Roman" w:cs="Times New Roman"/>
          <w:bCs/>
          <w:sz w:val="24"/>
          <w:szCs w:val="24"/>
        </w:rPr>
        <w:t xml:space="preserve"> </w:t>
      </w:r>
      <w:commentRangeEnd w:id="34"/>
      <w:r w:rsidR="001D0911">
        <w:rPr>
          <w:rStyle w:val="Kommentaariviide"/>
          <w:rFonts w:eastAsia="Times New Roman"/>
        </w:rPr>
        <w:commentReference w:id="34"/>
      </w:r>
      <w:r w:rsidRPr="00054C47">
        <w:rPr>
          <w:rFonts w:ascii="Times New Roman" w:hAnsi="Times New Roman" w:cs="Times New Roman"/>
          <w:bCs/>
          <w:sz w:val="24"/>
          <w:szCs w:val="24"/>
        </w:rPr>
        <w:t xml:space="preserve">on pigem väike. Kui alaealised saavad esitada </w:t>
      </w:r>
      <w:proofErr w:type="spellStart"/>
      <w:r w:rsidRPr="00054C47">
        <w:rPr>
          <w:rFonts w:ascii="Times New Roman" w:hAnsi="Times New Roman" w:cs="Times New Roman"/>
          <w:bCs/>
          <w:sz w:val="24"/>
          <w:szCs w:val="24"/>
        </w:rPr>
        <w:t>KOV</w:t>
      </w:r>
      <w:r w:rsidRPr="00054C47">
        <w:rPr>
          <w:rFonts w:ascii="Times New Roman" w:hAnsi="Times New Roman" w:cs="Times New Roman"/>
          <w:bCs/>
          <w:sz w:val="24"/>
          <w:szCs w:val="24"/>
        </w:rPr>
        <w:noBreakHyphen/>
        <w:t>idele</w:t>
      </w:r>
      <w:proofErr w:type="spellEnd"/>
      <w:r w:rsidRPr="00054C47">
        <w:rPr>
          <w:rFonts w:ascii="Times New Roman" w:hAnsi="Times New Roman" w:cs="Times New Roman"/>
          <w:bCs/>
          <w:sz w:val="24"/>
          <w:szCs w:val="24"/>
        </w:rPr>
        <w:t>, sh MK</w:t>
      </w:r>
      <w:r w:rsidRPr="00054C47">
        <w:rPr>
          <w:rFonts w:ascii="Times New Roman" w:hAnsi="Times New Roman" w:cs="Times New Roman"/>
          <w:sz w:val="24"/>
          <w:szCs w:val="24"/>
        </w:rPr>
        <w:t> </w:t>
      </w:r>
      <w:proofErr w:type="spellStart"/>
      <w:r w:rsidRPr="00054C47">
        <w:rPr>
          <w:rFonts w:ascii="Times New Roman" w:hAnsi="Times New Roman" w:cs="Times New Roman"/>
          <w:bCs/>
          <w:sz w:val="24"/>
          <w:szCs w:val="24"/>
        </w:rPr>
        <w:t>KOV-idele</w:t>
      </w:r>
      <w:proofErr w:type="spellEnd"/>
      <w:r w:rsidRPr="00054C47">
        <w:rPr>
          <w:rFonts w:ascii="Times New Roman" w:hAnsi="Times New Roman" w:cs="Times New Roman"/>
          <w:bCs/>
          <w:sz w:val="24"/>
          <w:szCs w:val="24"/>
        </w:rPr>
        <w:t>, vaid kontaktandmeid ja ütluspõhiseid andmeid, ei ole ohtu, et kaasneb väga suur negatiivne tagajärg, isegi kui esitatakse valeandmeid. Samas on teada, et on ka teovõimelisi täisealisi, kes võivad esitada valeandmeid, sh oma laste kohta. Vale</w:t>
      </w:r>
      <w:r w:rsidRPr="00054C47">
        <w:rPr>
          <w:rFonts w:ascii="Times New Roman" w:hAnsi="Times New Roman" w:cs="Times New Roman"/>
          <w:bCs/>
          <w:sz w:val="24"/>
          <w:szCs w:val="24"/>
        </w:rPr>
        <w:softHyphen/>
        <w:t xml:space="preserve">andmete esitamise risk on ka täisealiste puhul. Seega ei tohiks see olla takistuseks, miks alla 18-aastastel ei tohiks olla oma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andmetele juurdepääsu ja miks nad ei tohiks teatud andmeid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esitada. Positiivne on, et kui alaealistel tekib harjumus oma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andmeid vaadata ja hoida neid korrektsena, võib </w:t>
      </w:r>
      <w:r w:rsidRPr="00054C47">
        <w:rPr>
          <w:rFonts w:ascii="Times New Roman" w:hAnsi="Times New Roman" w:cs="Times New Roman"/>
          <w:bCs/>
          <w:sz w:val="24"/>
          <w:szCs w:val="24"/>
        </w:rPr>
        <w:lastRenderedPageBreak/>
        <w:t xml:space="preserve">arvata, et nad hoiavad ka hiljem täiskasvanutena oma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andmeid korrektsena. See on </w:t>
      </w:r>
      <w:proofErr w:type="spellStart"/>
      <w:r w:rsidRPr="00054C47">
        <w:rPr>
          <w:rFonts w:ascii="Times New Roman" w:hAnsi="Times New Roman" w:cs="Times New Roman"/>
          <w:bCs/>
          <w:sz w:val="24"/>
          <w:szCs w:val="24"/>
        </w:rPr>
        <w:t>KOV-i</w:t>
      </w:r>
      <w:proofErr w:type="spellEnd"/>
      <w:r w:rsidRPr="00054C47">
        <w:rPr>
          <w:rFonts w:ascii="Times New Roman" w:hAnsi="Times New Roman" w:cs="Times New Roman"/>
          <w:bCs/>
          <w:sz w:val="24"/>
          <w:szCs w:val="24"/>
        </w:rPr>
        <w:t xml:space="preserve">, sh MK </w:t>
      </w:r>
      <w:proofErr w:type="spellStart"/>
      <w:r w:rsidRPr="00054C47">
        <w:rPr>
          <w:rFonts w:ascii="Times New Roman" w:hAnsi="Times New Roman" w:cs="Times New Roman"/>
          <w:bCs/>
          <w:sz w:val="24"/>
          <w:szCs w:val="24"/>
        </w:rPr>
        <w:t>KOV-i</w:t>
      </w:r>
      <w:proofErr w:type="spellEnd"/>
      <w:r w:rsidRPr="00054C47">
        <w:rPr>
          <w:rFonts w:ascii="Times New Roman" w:hAnsi="Times New Roman" w:cs="Times New Roman"/>
          <w:bCs/>
          <w:sz w:val="24"/>
          <w:szCs w:val="24"/>
        </w:rPr>
        <w:t xml:space="preserve"> töös oluline, tagamaks, et inimeste andmed oleksid </w:t>
      </w:r>
      <w:proofErr w:type="spellStart"/>
      <w:r w:rsidRPr="00054C47">
        <w:rPr>
          <w:rFonts w:ascii="Times New Roman" w:hAnsi="Times New Roman" w:cs="Times New Roman"/>
          <w:bCs/>
          <w:sz w:val="24"/>
          <w:szCs w:val="24"/>
        </w:rPr>
        <w:t>RR-is</w:t>
      </w:r>
      <w:proofErr w:type="spellEnd"/>
      <w:r w:rsidRPr="00054C47">
        <w:rPr>
          <w:rFonts w:ascii="Times New Roman" w:hAnsi="Times New Roman" w:cs="Times New Roman"/>
          <w:bCs/>
          <w:sz w:val="24"/>
          <w:szCs w:val="24"/>
        </w:rPr>
        <w:t xml:space="preserve"> õiged ja ajakohased.</w:t>
      </w:r>
    </w:p>
    <w:p w14:paraId="448E2021" w14:textId="77777777" w:rsidR="004452D9" w:rsidRPr="00054C47" w:rsidRDefault="004452D9" w:rsidP="004452D9">
      <w:pPr>
        <w:pStyle w:val="Vahedeta"/>
        <w:jc w:val="both"/>
        <w:rPr>
          <w:rFonts w:ascii="Times New Roman" w:hAnsi="Times New Roman" w:cs="Times New Roman"/>
          <w:bCs/>
          <w:sz w:val="24"/>
          <w:szCs w:val="24"/>
        </w:rPr>
      </w:pPr>
    </w:p>
    <w:p w14:paraId="1B737E69" w14:textId="06AE28CE"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6.2.2. Sotsiaalne mõju</w:t>
      </w:r>
    </w:p>
    <w:p w14:paraId="38C5559E" w14:textId="77777777" w:rsidR="004452D9" w:rsidRPr="00054C47" w:rsidRDefault="004452D9" w:rsidP="004452D9">
      <w:pPr>
        <w:jc w:val="both"/>
        <w:rPr>
          <w:sz w:val="24"/>
          <w:szCs w:val="24"/>
        </w:rPr>
      </w:pPr>
    </w:p>
    <w:p w14:paraId="05724F37" w14:textId="77777777" w:rsidR="004452D9" w:rsidRPr="00054C47" w:rsidRDefault="004452D9" w:rsidP="004452D9">
      <w:pPr>
        <w:jc w:val="both"/>
        <w:rPr>
          <w:sz w:val="24"/>
          <w:szCs w:val="24"/>
        </w:rPr>
      </w:pPr>
      <w:r w:rsidRPr="00054C47">
        <w:rPr>
          <w:sz w:val="24"/>
          <w:szCs w:val="24"/>
        </w:rPr>
        <w:t>I</w:t>
      </w:r>
    </w:p>
    <w:p w14:paraId="0D55A908" w14:textId="77777777" w:rsidR="004452D9" w:rsidRPr="00054C47" w:rsidRDefault="004452D9" w:rsidP="004452D9">
      <w:pPr>
        <w:jc w:val="both"/>
        <w:rPr>
          <w:sz w:val="24"/>
          <w:szCs w:val="24"/>
        </w:rPr>
      </w:pPr>
    </w:p>
    <w:p w14:paraId="2A42464A" w14:textId="77777777" w:rsidR="004452D9" w:rsidRPr="00054C47" w:rsidRDefault="004452D9" w:rsidP="004452D9">
      <w:pPr>
        <w:pStyle w:val="Vahedeta"/>
        <w:jc w:val="both"/>
        <w:rPr>
          <w:rFonts w:ascii="Times New Roman" w:hAnsi="Times New Roman" w:cs="Times New Roman"/>
          <w:sz w:val="24"/>
          <w:szCs w:val="24"/>
        </w:rPr>
      </w:pPr>
      <w:r w:rsidRPr="00054C47">
        <w:rPr>
          <w:rFonts w:ascii="Times New Roman" w:hAnsi="Times New Roman" w:cs="Times New Roman"/>
          <w:sz w:val="24"/>
          <w:szCs w:val="24"/>
          <w:u w:val="single"/>
        </w:rPr>
        <w:t>Mõju sihtrühm</w:t>
      </w:r>
      <w:r w:rsidRPr="00054C47">
        <w:rPr>
          <w:rFonts w:ascii="Times New Roman" w:hAnsi="Times New Roman" w:cs="Times New Roman"/>
          <w:sz w:val="24"/>
          <w:szCs w:val="24"/>
        </w:rPr>
        <w:t>: vähemalt 15-aastase alaealise vanemad</w:t>
      </w:r>
    </w:p>
    <w:p w14:paraId="4B8F4911" w14:textId="77777777" w:rsidR="004452D9" w:rsidRPr="00054C47" w:rsidRDefault="004452D9" w:rsidP="004452D9">
      <w:pPr>
        <w:pStyle w:val="Vahedeta"/>
        <w:jc w:val="both"/>
        <w:rPr>
          <w:rFonts w:ascii="Times New Roman" w:hAnsi="Times New Roman" w:cs="Times New Roman"/>
          <w:bCs/>
          <w:sz w:val="24"/>
          <w:szCs w:val="24"/>
        </w:rPr>
      </w:pPr>
    </w:p>
    <w:p w14:paraId="52F2F641" w14:textId="77777777" w:rsidR="004452D9" w:rsidRPr="00054C47" w:rsidRDefault="004452D9" w:rsidP="004452D9">
      <w:pPr>
        <w:pStyle w:val="Vahedeta"/>
        <w:jc w:val="both"/>
        <w:rPr>
          <w:rFonts w:ascii="Times New Roman" w:hAnsi="Times New Roman" w:cs="Times New Roman"/>
          <w:bCs/>
          <w:sz w:val="24"/>
          <w:szCs w:val="24"/>
        </w:rPr>
      </w:pPr>
      <w:commentRangeStart w:id="35"/>
      <w:r w:rsidRPr="00054C47">
        <w:rPr>
          <w:rFonts w:ascii="Times New Roman" w:hAnsi="Times New Roman" w:cs="Times New Roman"/>
          <w:bCs/>
          <w:sz w:val="24"/>
          <w:szCs w:val="24"/>
        </w:rPr>
        <w:t>Sihtrühm on keskmine või suur.</w:t>
      </w:r>
      <w:commentRangeEnd w:id="35"/>
      <w:r w:rsidR="001D0911">
        <w:rPr>
          <w:rStyle w:val="Kommentaariviide"/>
          <w:rFonts w:eastAsia="Times New Roman"/>
        </w:rPr>
        <w:commentReference w:id="35"/>
      </w:r>
    </w:p>
    <w:p w14:paraId="4DDDF6BA" w14:textId="77777777" w:rsidR="004452D9" w:rsidRPr="00054C47" w:rsidRDefault="004452D9" w:rsidP="004452D9">
      <w:pPr>
        <w:pStyle w:val="Vahedeta"/>
        <w:jc w:val="both"/>
        <w:rPr>
          <w:rFonts w:ascii="Times New Roman" w:hAnsi="Times New Roman" w:cs="Times New Roman"/>
          <w:sz w:val="24"/>
          <w:szCs w:val="24"/>
        </w:rPr>
      </w:pPr>
    </w:p>
    <w:p w14:paraId="574F129D" w14:textId="1D0C1328"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sz w:val="24"/>
          <w:szCs w:val="24"/>
          <w:u w:val="single"/>
        </w:rPr>
        <w:t>Mõju ulatus</w:t>
      </w:r>
      <w:r w:rsidRPr="00054C47">
        <w:rPr>
          <w:rFonts w:ascii="Times New Roman" w:hAnsi="Times New Roman" w:cs="Times New Roman"/>
          <w:sz w:val="24"/>
          <w:szCs w:val="24"/>
        </w:rPr>
        <w:t xml:space="preserve"> on keskmine. </w:t>
      </w:r>
      <w:r w:rsidRPr="00054C47">
        <w:rPr>
          <w:rFonts w:ascii="Times New Roman" w:hAnsi="Times New Roman" w:cs="Times New Roman"/>
          <w:bCs/>
          <w:sz w:val="24"/>
          <w:szCs w:val="24"/>
        </w:rPr>
        <w:t xml:space="preserve">Võivad kaasneda muutused sihtrühma käitumises, kuid eeldatavasti ei too need kaasa kohanemisraskusi. Vähemalt 15-aastase alaealise vanemad peavad harjuma sellega, et neil ei ole enam ainuõigust pääseda juurde oma alaealise lapse </w:t>
      </w:r>
      <w:proofErr w:type="spellStart"/>
      <w:r w:rsidRPr="00054C47">
        <w:rPr>
          <w:rFonts w:ascii="Times New Roman" w:hAnsi="Times New Roman" w:cs="Times New Roman"/>
          <w:bCs/>
          <w:sz w:val="24"/>
          <w:szCs w:val="24"/>
        </w:rPr>
        <w:t>RR</w:t>
      </w:r>
      <w:r w:rsidRPr="00054C47">
        <w:rPr>
          <w:rFonts w:ascii="Times New Roman" w:hAnsi="Times New Roman" w:cs="Times New Roman"/>
          <w:bCs/>
          <w:sz w:val="24"/>
          <w:szCs w:val="24"/>
        </w:rPr>
        <w:noBreakHyphen/>
        <w:t>i</w:t>
      </w:r>
      <w:proofErr w:type="spellEnd"/>
      <w:r w:rsidRPr="00054C47">
        <w:rPr>
          <w:rFonts w:ascii="Times New Roman" w:hAnsi="Times New Roman" w:cs="Times New Roman"/>
          <w:bCs/>
          <w:sz w:val="24"/>
          <w:szCs w:val="24"/>
        </w:rPr>
        <w:t xml:space="preserve"> andmetele.</w:t>
      </w:r>
    </w:p>
    <w:p w14:paraId="0F89F119" w14:textId="77777777" w:rsidR="004452D9" w:rsidRPr="00054C47" w:rsidRDefault="004452D9" w:rsidP="004452D9">
      <w:pPr>
        <w:pStyle w:val="Vahedeta"/>
        <w:jc w:val="both"/>
        <w:rPr>
          <w:rFonts w:ascii="Times New Roman" w:hAnsi="Times New Roman" w:cs="Times New Roman"/>
          <w:bCs/>
          <w:sz w:val="24"/>
          <w:szCs w:val="24"/>
        </w:rPr>
      </w:pPr>
    </w:p>
    <w:p w14:paraId="39F2FA50" w14:textId="3D39E8E1"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esinemise sagedus</w:t>
      </w:r>
      <w:r w:rsidRPr="00054C47">
        <w:rPr>
          <w:rFonts w:ascii="Times New Roman" w:hAnsi="Times New Roman" w:cs="Times New Roman"/>
          <w:bCs/>
          <w:sz w:val="24"/>
          <w:szCs w:val="24"/>
        </w:rPr>
        <w:t xml:space="preserve"> võib varieeruda, sest võib eeldada, et kõik vähemalt 15-aastased alaealised ei hakka aktiivselt oma andmeid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esitama või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portaalis oma andmeid vaatama. Seega võib vanematele, kelle lapsed on aktiivsemad, avalduda mõju sagedamini, osale vanematest ei pruugi aga mõju üldse avalduda.</w:t>
      </w:r>
    </w:p>
    <w:p w14:paraId="3979ABAD" w14:textId="77777777" w:rsidR="004452D9" w:rsidRPr="00054C47" w:rsidRDefault="004452D9" w:rsidP="004452D9">
      <w:pPr>
        <w:pStyle w:val="Vahedeta"/>
        <w:jc w:val="both"/>
        <w:rPr>
          <w:rFonts w:ascii="Times New Roman" w:hAnsi="Times New Roman" w:cs="Times New Roman"/>
          <w:bCs/>
          <w:sz w:val="24"/>
          <w:szCs w:val="24"/>
        </w:rPr>
      </w:pPr>
    </w:p>
    <w:p w14:paraId="0BBBD2CF" w14:textId="77777777" w:rsidR="004452D9" w:rsidRPr="00054C47" w:rsidRDefault="004452D9" w:rsidP="004452D9">
      <w:pPr>
        <w:pStyle w:val="Vahedeta"/>
        <w:jc w:val="both"/>
        <w:rPr>
          <w:rFonts w:ascii="Times New Roman" w:hAnsi="Times New Roman" w:cs="Times New Roman"/>
          <w:bCs/>
          <w:sz w:val="24"/>
          <w:szCs w:val="24"/>
        </w:rPr>
      </w:pPr>
      <w:commentRangeStart w:id="36"/>
      <w:r w:rsidRPr="00054C47">
        <w:rPr>
          <w:rFonts w:ascii="Times New Roman" w:hAnsi="Times New Roman" w:cs="Times New Roman"/>
          <w:bCs/>
          <w:sz w:val="24"/>
          <w:szCs w:val="24"/>
          <w:u w:val="single"/>
        </w:rPr>
        <w:t>Ebasoovitava mõju kaasnemise risk</w:t>
      </w:r>
      <w:r w:rsidRPr="00054C47">
        <w:rPr>
          <w:rFonts w:ascii="Times New Roman" w:hAnsi="Times New Roman" w:cs="Times New Roman"/>
          <w:bCs/>
          <w:sz w:val="24"/>
          <w:szCs w:val="24"/>
        </w:rPr>
        <w:t xml:space="preserve"> on keskmine. </w:t>
      </w:r>
      <w:commentRangeEnd w:id="36"/>
      <w:r w:rsidR="001D0911">
        <w:rPr>
          <w:rStyle w:val="Kommentaariviide"/>
          <w:rFonts w:eastAsia="Times New Roman"/>
        </w:rPr>
        <w:commentReference w:id="36"/>
      </w:r>
      <w:r w:rsidRPr="00054C47">
        <w:rPr>
          <w:rFonts w:ascii="Times New Roman" w:hAnsi="Times New Roman" w:cs="Times New Roman"/>
          <w:bCs/>
          <w:sz w:val="24"/>
          <w:szCs w:val="24"/>
        </w:rPr>
        <w:t xml:space="preserve">On vanemaid, keda häirib näiteks, kui tema lapsele saadetakse kiri, et alaealise vanemad peaksid vaatama kontaktandmed </w:t>
      </w:r>
      <w:proofErr w:type="spellStart"/>
      <w:r w:rsidRPr="00054C47">
        <w:rPr>
          <w:rFonts w:ascii="Times New Roman" w:hAnsi="Times New Roman" w:cs="Times New Roman"/>
          <w:bCs/>
          <w:sz w:val="24"/>
          <w:szCs w:val="24"/>
        </w:rPr>
        <w:t>RR-is</w:t>
      </w:r>
      <w:proofErr w:type="spellEnd"/>
      <w:r w:rsidRPr="00054C47">
        <w:rPr>
          <w:rFonts w:ascii="Times New Roman" w:hAnsi="Times New Roman" w:cs="Times New Roman"/>
          <w:bCs/>
          <w:sz w:val="24"/>
          <w:szCs w:val="24"/>
        </w:rPr>
        <w:t xml:space="preserve"> üle ja vajadusel neid uuendama. Alaealise haldusteovõime laiendamise korral pöördutakse otse alaealise poole vaid siis, kui kõnealune küsimus on seotud otse alaealisega, st kus alaealine saab iseseisvalt tegutseda. Näiteks saadetakse alaealisele </w:t>
      </w:r>
      <w:proofErr w:type="spellStart"/>
      <w:r w:rsidRPr="00054C47">
        <w:rPr>
          <w:rFonts w:ascii="Times New Roman" w:hAnsi="Times New Roman" w:cs="Times New Roman"/>
          <w:bCs/>
          <w:sz w:val="24"/>
          <w:szCs w:val="24"/>
        </w:rPr>
        <w:t>KOV-i</w:t>
      </w:r>
      <w:proofErr w:type="spellEnd"/>
      <w:r w:rsidRPr="00054C47">
        <w:rPr>
          <w:rFonts w:ascii="Times New Roman" w:hAnsi="Times New Roman" w:cs="Times New Roman"/>
          <w:bCs/>
          <w:sz w:val="24"/>
          <w:szCs w:val="24"/>
        </w:rPr>
        <w:t xml:space="preserve"> volikogu valimiste teabeleht ning edastatakse infot isikut tõendava dokumendi taotlemise menetluses ja EL-i kodanikule isikukoodi andmise või tema elukoha registreerimise menetluses, st menetlustes, kus alaealine saab olla ise avaldaja. Muudes menetlustes, kus alaealise haldusteovõimet ei ole laiendatud, tuleb suhelda alaealise vanema kui tema seadusliku esindajaga ja sel juhul kasutatakse suhtlemiseks vanema kontaktandmeid.</w:t>
      </w:r>
    </w:p>
    <w:p w14:paraId="3F930333" w14:textId="77777777" w:rsidR="004452D9" w:rsidRPr="00054C47" w:rsidRDefault="004452D9" w:rsidP="004452D9">
      <w:pPr>
        <w:pStyle w:val="Vahedeta"/>
        <w:jc w:val="both"/>
        <w:rPr>
          <w:rFonts w:ascii="Times New Roman" w:hAnsi="Times New Roman" w:cs="Times New Roman"/>
          <w:bCs/>
          <w:sz w:val="24"/>
          <w:szCs w:val="24"/>
        </w:rPr>
      </w:pPr>
    </w:p>
    <w:p w14:paraId="05EE979E"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 xml:space="preserve">Positiivne mõju avaldub selles, et ka laps peab võtma oma teatud andmete esitamise eest vastutuse. Nii ei pea vanemad näiteks lapse telefoninumbri vahetamise korral meeles pidama, et lapse uus telefoninumber tuleb esitada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kandmiseks. Seda saab teha vähemalt 15</w:t>
      </w:r>
      <w:r w:rsidRPr="00054C47">
        <w:rPr>
          <w:rFonts w:ascii="Times New Roman" w:hAnsi="Times New Roman" w:cs="Times New Roman"/>
          <w:bCs/>
          <w:sz w:val="24"/>
          <w:szCs w:val="24"/>
        </w:rPr>
        <w:noBreakHyphen/>
        <w:t>aastane alaealine ise ja vähendada sellega oma vanemate halduskoormust.</w:t>
      </w:r>
    </w:p>
    <w:p w14:paraId="2D3B44F1" w14:textId="77777777" w:rsidR="004452D9" w:rsidRPr="00054C47" w:rsidRDefault="004452D9" w:rsidP="004452D9">
      <w:pPr>
        <w:pStyle w:val="Vahedeta"/>
        <w:jc w:val="both"/>
        <w:rPr>
          <w:rFonts w:ascii="Times New Roman" w:hAnsi="Times New Roman" w:cs="Times New Roman"/>
          <w:bCs/>
          <w:sz w:val="24"/>
          <w:szCs w:val="24"/>
        </w:rPr>
      </w:pPr>
    </w:p>
    <w:p w14:paraId="55D0A266"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II</w:t>
      </w:r>
    </w:p>
    <w:p w14:paraId="3FF2FC85" w14:textId="77777777" w:rsidR="004452D9" w:rsidRPr="00054C47" w:rsidRDefault="004452D9" w:rsidP="004452D9">
      <w:pPr>
        <w:pStyle w:val="Vahedeta"/>
        <w:jc w:val="both"/>
        <w:rPr>
          <w:rFonts w:ascii="Times New Roman" w:hAnsi="Times New Roman" w:cs="Times New Roman"/>
          <w:bCs/>
          <w:sz w:val="24"/>
          <w:szCs w:val="24"/>
        </w:rPr>
      </w:pPr>
    </w:p>
    <w:p w14:paraId="67CE4F82" w14:textId="77777777" w:rsidR="004452D9" w:rsidRPr="00054C47" w:rsidRDefault="004452D9" w:rsidP="004452D9">
      <w:pPr>
        <w:pStyle w:val="Vahedeta"/>
        <w:jc w:val="both"/>
        <w:rPr>
          <w:rFonts w:ascii="Times New Roman" w:hAnsi="Times New Roman" w:cs="Times New Roman"/>
          <w:sz w:val="24"/>
          <w:szCs w:val="24"/>
        </w:rPr>
      </w:pPr>
      <w:r w:rsidRPr="00054C47">
        <w:rPr>
          <w:rFonts w:ascii="Times New Roman" w:hAnsi="Times New Roman" w:cs="Times New Roman"/>
          <w:sz w:val="24"/>
          <w:szCs w:val="24"/>
          <w:u w:val="single"/>
        </w:rPr>
        <w:t>Mõju sihtrühm</w:t>
      </w:r>
      <w:r w:rsidRPr="00054C47">
        <w:rPr>
          <w:rFonts w:ascii="Times New Roman" w:hAnsi="Times New Roman" w:cs="Times New Roman"/>
          <w:sz w:val="24"/>
          <w:szCs w:val="24"/>
        </w:rPr>
        <w:t>: vähemalt 15-aastased alaealised</w:t>
      </w:r>
    </w:p>
    <w:p w14:paraId="70CD1C38" w14:textId="77777777" w:rsidR="004452D9" w:rsidRPr="00054C47" w:rsidRDefault="004452D9" w:rsidP="004452D9">
      <w:pPr>
        <w:jc w:val="both"/>
        <w:rPr>
          <w:sz w:val="24"/>
          <w:szCs w:val="24"/>
        </w:rPr>
      </w:pPr>
    </w:p>
    <w:p w14:paraId="07C08310" w14:textId="77777777" w:rsidR="004452D9" w:rsidRPr="00054C47" w:rsidRDefault="004452D9" w:rsidP="004452D9">
      <w:pPr>
        <w:jc w:val="both"/>
        <w:rPr>
          <w:sz w:val="24"/>
          <w:szCs w:val="24"/>
        </w:rPr>
      </w:pPr>
      <w:commentRangeStart w:id="37"/>
      <w:r w:rsidRPr="00054C47">
        <w:rPr>
          <w:sz w:val="24"/>
          <w:szCs w:val="24"/>
        </w:rPr>
        <w:t>Sihtrühmas on üle 25 000 inimese</w:t>
      </w:r>
      <w:commentRangeEnd w:id="37"/>
      <w:r w:rsidR="001D0911">
        <w:rPr>
          <w:rStyle w:val="Kommentaariviide"/>
          <w:rFonts w:asciiTheme="minorHAnsi" w:hAnsiTheme="minorHAnsi"/>
          <w:lang w:eastAsia="en-US"/>
        </w:rPr>
        <w:commentReference w:id="37"/>
      </w:r>
      <w:r w:rsidRPr="00054C47">
        <w:rPr>
          <w:sz w:val="24"/>
          <w:szCs w:val="24"/>
        </w:rPr>
        <w:t>.</w:t>
      </w:r>
    </w:p>
    <w:p w14:paraId="7F70B3E2" w14:textId="77777777" w:rsidR="004452D9" w:rsidRPr="00054C47" w:rsidRDefault="004452D9" w:rsidP="004452D9">
      <w:pPr>
        <w:pStyle w:val="Vahedeta"/>
        <w:jc w:val="both"/>
        <w:rPr>
          <w:rFonts w:ascii="Times New Roman" w:hAnsi="Times New Roman" w:cs="Times New Roman"/>
          <w:sz w:val="24"/>
          <w:szCs w:val="24"/>
        </w:rPr>
      </w:pPr>
    </w:p>
    <w:p w14:paraId="21B1D259" w14:textId="1187A295" w:rsidR="004452D9" w:rsidRPr="00054C47" w:rsidRDefault="004452D9" w:rsidP="004452D9">
      <w:pPr>
        <w:jc w:val="both"/>
        <w:rPr>
          <w:sz w:val="24"/>
          <w:szCs w:val="24"/>
        </w:rPr>
      </w:pPr>
      <w:commentRangeStart w:id="38"/>
      <w:r w:rsidRPr="00054C47">
        <w:rPr>
          <w:sz w:val="24"/>
          <w:szCs w:val="24"/>
          <w:u w:val="single"/>
        </w:rPr>
        <w:t>Mõju ulatus</w:t>
      </w:r>
      <w:r w:rsidRPr="00054C47">
        <w:rPr>
          <w:sz w:val="24"/>
          <w:szCs w:val="24"/>
        </w:rPr>
        <w:t xml:space="preserve"> on suur. </w:t>
      </w:r>
      <w:commentRangeEnd w:id="38"/>
      <w:r w:rsidR="001D0911">
        <w:rPr>
          <w:rStyle w:val="Kommentaariviide"/>
          <w:rFonts w:asciiTheme="minorHAnsi" w:hAnsiTheme="minorHAnsi"/>
          <w:lang w:eastAsia="en-US"/>
        </w:rPr>
        <w:commentReference w:id="38"/>
      </w:r>
      <w:r w:rsidRPr="00054C47">
        <w:rPr>
          <w:sz w:val="24"/>
          <w:szCs w:val="24"/>
        </w:rPr>
        <w:t xml:space="preserve">Kehtiva õiguse kohaselt ei ole alaealistel iseseisvalt juurdepääsu oma </w:t>
      </w:r>
      <w:proofErr w:type="spellStart"/>
      <w:r w:rsidRPr="00054C47">
        <w:rPr>
          <w:sz w:val="24"/>
          <w:szCs w:val="24"/>
        </w:rPr>
        <w:t>RR-i</w:t>
      </w:r>
      <w:proofErr w:type="spellEnd"/>
      <w:r w:rsidRPr="00054C47">
        <w:rPr>
          <w:sz w:val="24"/>
          <w:szCs w:val="24"/>
        </w:rPr>
        <w:t xml:space="preserve"> andmetele ega õigust</w:t>
      </w:r>
      <w:r w:rsidRPr="00054C47" w:rsidDel="00885A18">
        <w:rPr>
          <w:sz w:val="24"/>
          <w:szCs w:val="24"/>
        </w:rPr>
        <w:t xml:space="preserve"> </w:t>
      </w:r>
      <w:r w:rsidRPr="00054C47">
        <w:rPr>
          <w:sz w:val="24"/>
          <w:szCs w:val="24"/>
        </w:rPr>
        <w:t>esitada</w:t>
      </w:r>
      <w:r w:rsidRPr="00054C47" w:rsidDel="00885A18">
        <w:rPr>
          <w:sz w:val="24"/>
          <w:szCs w:val="24"/>
        </w:rPr>
        <w:t xml:space="preserve"> </w:t>
      </w:r>
      <w:r w:rsidRPr="00054C47">
        <w:rPr>
          <w:sz w:val="24"/>
          <w:szCs w:val="24"/>
        </w:rPr>
        <w:t xml:space="preserve">andmeid </w:t>
      </w:r>
      <w:proofErr w:type="spellStart"/>
      <w:r w:rsidRPr="00054C47">
        <w:rPr>
          <w:sz w:val="24"/>
          <w:szCs w:val="24"/>
        </w:rPr>
        <w:t>RR-i</w:t>
      </w:r>
      <w:proofErr w:type="spellEnd"/>
      <w:r w:rsidRPr="00054C47">
        <w:rPr>
          <w:sz w:val="24"/>
          <w:szCs w:val="24"/>
        </w:rPr>
        <w:t xml:space="preserve"> kandmiseks. Muudatusega antakse vähemalt 15-aastastele alaealistele õigus iseseisvalt oma </w:t>
      </w:r>
      <w:proofErr w:type="spellStart"/>
      <w:r w:rsidRPr="00054C47">
        <w:rPr>
          <w:sz w:val="24"/>
          <w:szCs w:val="24"/>
        </w:rPr>
        <w:t>RR-i</w:t>
      </w:r>
      <w:proofErr w:type="spellEnd"/>
      <w:r w:rsidRPr="00054C47">
        <w:rPr>
          <w:sz w:val="24"/>
          <w:szCs w:val="24"/>
        </w:rPr>
        <w:t xml:space="preserve"> andmetega tutvuda, sh </w:t>
      </w:r>
      <w:proofErr w:type="spellStart"/>
      <w:r w:rsidRPr="00054C47">
        <w:rPr>
          <w:sz w:val="24"/>
          <w:szCs w:val="24"/>
        </w:rPr>
        <w:t>RR-i</w:t>
      </w:r>
      <w:proofErr w:type="spellEnd"/>
      <w:r w:rsidRPr="00054C47">
        <w:rPr>
          <w:sz w:val="24"/>
          <w:szCs w:val="24"/>
        </w:rPr>
        <w:t xml:space="preserve"> portaalis, samuti õigus </w:t>
      </w:r>
      <w:r w:rsidR="00585BDB" w:rsidRPr="00054C47">
        <w:rPr>
          <w:sz w:val="24"/>
          <w:szCs w:val="24"/>
        </w:rPr>
        <w:t xml:space="preserve">ja kohustus </w:t>
      </w:r>
      <w:r w:rsidRPr="00054C47">
        <w:rPr>
          <w:sz w:val="24"/>
          <w:szCs w:val="24"/>
        </w:rPr>
        <w:t xml:space="preserve">esitada </w:t>
      </w:r>
      <w:proofErr w:type="spellStart"/>
      <w:r w:rsidRPr="00054C47">
        <w:rPr>
          <w:sz w:val="24"/>
          <w:szCs w:val="24"/>
        </w:rPr>
        <w:t>RR-i</w:t>
      </w:r>
      <w:proofErr w:type="spellEnd"/>
      <w:r w:rsidRPr="00054C47">
        <w:rPr>
          <w:sz w:val="24"/>
          <w:szCs w:val="24"/>
        </w:rPr>
        <w:t xml:space="preserve"> kandmiseks andmeid. See on vähemalt 15-aastastele alaealistele suur muudatus, sest nende vastutus suureneb, kuigi haldus</w:t>
      </w:r>
      <w:r w:rsidRPr="00054C47">
        <w:rPr>
          <w:sz w:val="24"/>
          <w:szCs w:val="24"/>
        </w:rPr>
        <w:softHyphen/>
        <w:t xml:space="preserve">teovõimet plaanitakse laiendada vaid niivõrd, et alaealine saab esitada </w:t>
      </w:r>
      <w:proofErr w:type="spellStart"/>
      <w:r w:rsidRPr="00054C47">
        <w:rPr>
          <w:sz w:val="24"/>
          <w:szCs w:val="24"/>
        </w:rPr>
        <w:t>RR-i</w:t>
      </w:r>
      <w:proofErr w:type="spellEnd"/>
      <w:r w:rsidRPr="00054C47">
        <w:rPr>
          <w:sz w:val="24"/>
          <w:szCs w:val="24"/>
        </w:rPr>
        <w:t xml:space="preserve"> teatud andmeid ja tutvuda oma </w:t>
      </w:r>
      <w:proofErr w:type="spellStart"/>
      <w:r w:rsidRPr="00054C47">
        <w:rPr>
          <w:sz w:val="24"/>
          <w:szCs w:val="24"/>
        </w:rPr>
        <w:t>RR-i</w:t>
      </w:r>
      <w:proofErr w:type="spellEnd"/>
      <w:r w:rsidRPr="00054C47">
        <w:rPr>
          <w:sz w:val="24"/>
          <w:szCs w:val="24"/>
        </w:rPr>
        <w:t xml:space="preserve"> andmetega.</w:t>
      </w:r>
    </w:p>
    <w:p w14:paraId="3DDF73E1" w14:textId="77777777" w:rsidR="004452D9" w:rsidRPr="00054C47" w:rsidRDefault="004452D9" w:rsidP="004452D9">
      <w:pPr>
        <w:jc w:val="both"/>
        <w:rPr>
          <w:sz w:val="24"/>
          <w:szCs w:val="24"/>
        </w:rPr>
      </w:pPr>
    </w:p>
    <w:p w14:paraId="406D4685" w14:textId="77777777" w:rsidR="004452D9" w:rsidRPr="00054C47" w:rsidRDefault="004452D9" w:rsidP="004452D9">
      <w:pPr>
        <w:jc w:val="both"/>
        <w:rPr>
          <w:sz w:val="24"/>
          <w:szCs w:val="24"/>
        </w:rPr>
      </w:pPr>
      <w:r w:rsidRPr="00054C47">
        <w:rPr>
          <w:sz w:val="24"/>
          <w:szCs w:val="24"/>
          <w:u w:val="single"/>
        </w:rPr>
        <w:lastRenderedPageBreak/>
        <w:t>Mõju esinemise sagedus</w:t>
      </w:r>
      <w:r w:rsidRPr="00054C47">
        <w:rPr>
          <w:sz w:val="24"/>
          <w:szCs w:val="24"/>
        </w:rPr>
        <w:t xml:space="preserve"> varieerub, sest see oleneb sellest, kas alaealine soovib tutvuda oma </w:t>
      </w:r>
      <w:proofErr w:type="spellStart"/>
      <w:r w:rsidRPr="00054C47">
        <w:rPr>
          <w:sz w:val="24"/>
          <w:szCs w:val="24"/>
        </w:rPr>
        <w:t>RR-i</w:t>
      </w:r>
      <w:proofErr w:type="spellEnd"/>
      <w:r w:rsidRPr="00054C47">
        <w:rPr>
          <w:sz w:val="24"/>
          <w:szCs w:val="24"/>
        </w:rPr>
        <w:t xml:space="preserve"> andmetega ja oma kontaktandmeid või ütluspõhiseid andmeid uuendada.</w:t>
      </w:r>
    </w:p>
    <w:p w14:paraId="3B37369B" w14:textId="77777777" w:rsidR="004452D9" w:rsidRPr="00054C47" w:rsidRDefault="004452D9" w:rsidP="004452D9">
      <w:pPr>
        <w:jc w:val="both"/>
        <w:rPr>
          <w:sz w:val="24"/>
          <w:szCs w:val="24"/>
        </w:rPr>
      </w:pPr>
    </w:p>
    <w:p w14:paraId="5036AD6D" w14:textId="77777777" w:rsidR="004452D9" w:rsidRPr="00054C47" w:rsidRDefault="004452D9" w:rsidP="004452D9">
      <w:pPr>
        <w:jc w:val="both"/>
        <w:rPr>
          <w:sz w:val="24"/>
          <w:szCs w:val="24"/>
        </w:rPr>
      </w:pPr>
      <w:r w:rsidRPr="00054C47">
        <w:rPr>
          <w:sz w:val="24"/>
          <w:szCs w:val="24"/>
        </w:rPr>
        <w:t xml:space="preserve">Kui alaealine näeb oma </w:t>
      </w:r>
      <w:proofErr w:type="spellStart"/>
      <w:r w:rsidRPr="00054C47">
        <w:rPr>
          <w:sz w:val="24"/>
          <w:szCs w:val="24"/>
        </w:rPr>
        <w:t>RR-i</w:t>
      </w:r>
      <w:proofErr w:type="spellEnd"/>
      <w:r w:rsidRPr="00054C47">
        <w:rPr>
          <w:sz w:val="24"/>
          <w:szCs w:val="24"/>
        </w:rPr>
        <w:t xml:space="preserve"> andmeid näiteks </w:t>
      </w:r>
      <w:proofErr w:type="spellStart"/>
      <w:r w:rsidRPr="00054C47">
        <w:rPr>
          <w:sz w:val="24"/>
          <w:szCs w:val="24"/>
        </w:rPr>
        <w:t>RR-i</w:t>
      </w:r>
      <w:proofErr w:type="spellEnd"/>
      <w:r w:rsidRPr="00054C47">
        <w:rPr>
          <w:sz w:val="24"/>
          <w:szCs w:val="24"/>
        </w:rPr>
        <w:t xml:space="preserve"> portaalis, ei ole sellel otseseid negatiivseid tagajärgi. Alaealine on seetõttu lihtsalt oma andmetest paremini teadlik. Samas andmete esitamise puhul peab arvestama riskiga, et alaealine ei pruugi veel täielikult mõista, et valeandmete esitamisel võivad olla õiguslikud tagajärjed. Samas on ka täiskasvanuid, kes isegi teovõimelisena ei taha esitada õigeid andmeid või ei saa aru, et valeandmete esitamine ei ole õige. Kui anda alaealistele juba varakult väiksema kaaluga kohustusi, võimaldab see neil õppida oma tegude eest vastutama.</w:t>
      </w:r>
    </w:p>
    <w:p w14:paraId="5CA8159F" w14:textId="77777777" w:rsidR="004452D9" w:rsidRPr="00054C47" w:rsidRDefault="004452D9" w:rsidP="004452D9">
      <w:pPr>
        <w:jc w:val="both"/>
        <w:rPr>
          <w:sz w:val="24"/>
          <w:szCs w:val="24"/>
        </w:rPr>
      </w:pPr>
    </w:p>
    <w:p w14:paraId="37526B99"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6FF6A991" w14:textId="77777777" w:rsidR="004452D9" w:rsidRPr="00054C47" w:rsidRDefault="004452D9" w:rsidP="004452D9">
      <w:pPr>
        <w:jc w:val="both"/>
        <w:rPr>
          <w:sz w:val="24"/>
          <w:szCs w:val="24"/>
        </w:rPr>
      </w:pPr>
    </w:p>
    <w:p w14:paraId="1B50E546" w14:textId="4BE95939" w:rsidR="004452D9" w:rsidRPr="00054C47" w:rsidRDefault="004452D9" w:rsidP="004452D9">
      <w:pPr>
        <w:jc w:val="both"/>
        <w:rPr>
          <w:b/>
          <w:bCs/>
          <w:sz w:val="24"/>
          <w:szCs w:val="24"/>
        </w:rPr>
      </w:pPr>
      <w:r w:rsidRPr="00054C47">
        <w:rPr>
          <w:b/>
          <w:bCs/>
          <w:sz w:val="24"/>
          <w:szCs w:val="24"/>
        </w:rPr>
        <w:t xml:space="preserve">6.3. Pikendada EL-i kodaniku perekonnaliikme </w:t>
      </w:r>
      <w:proofErr w:type="spellStart"/>
      <w:r w:rsidRPr="00054C47">
        <w:rPr>
          <w:b/>
          <w:bCs/>
          <w:sz w:val="24"/>
          <w:szCs w:val="24"/>
        </w:rPr>
        <w:t>RR-i</w:t>
      </w:r>
      <w:proofErr w:type="spellEnd"/>
      <w:r w:rsidRPr="00054C47">
        <w:rPr>
          <w:b/>
          <w:bCs/>
          <w:sz w:val="24"/>
          <w:szCs w:val="24"/>
        </w:rPr>
        <w:t xml:space="preserve"> </w:t>
      </w:r>
      <w:proofErr w:type="spellStart"/>
      <w:r w:rsidRPr="00054C47">
        <w:rPr>
          <w:b/>
          <w:bCs/>
          <w:sz w:val="24"/>
          <w:szCs w:val="24"/>
        </w:rPr>
        <w:t>subjektsuse</w:t>
      </w:r>
      <w:proofErr w:type="spellEnd"/>
      <w:r w:rsidRPr="00054C47">
        <w:rPr>
          <w:b/>
          <w:bCs/>
          <w:sz w:val="24"/>
          <w:szCs w:val="24"/>
        </w:rPr>
        <w:t xml:space="preserve"> lõppemise tähtaega</w:t>
      </w:r>
    </w:p>
    <w:p w14:paraId="09786FFF" w14:textId="77777777" w:rsidR="004452D9" w:rsidRPr="00054C47" w:rsidRDefault="004452D9" w:rsidP="004452D9">
      <w:pPr>
        <w:jc w:val="both"/>
        <w:rPr>
          <w:bCs/>
          <w:sz w:val="24"/>
          <w:szCs w:val="24"/>
        </w:rPr>
      </w:pPr>
    </w:p>
    <w:p w14:paraId="6C6D4906" w14:textId="22283A2B"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6.3.1. Mõju riigiasutuste korraldusele, tuludele ja kuludele</w:t>
      </w:r>
    </w:p>
    <w:p w14:paraId="37975EA5" w14:textId="77777777" w:rsidR="004452D9" w:rsidRPr="00054C47" w:rsidRDefault="004452D9" w:rsidP="004452D9">
      <w:pPr>
        <w:pStyle w:val="Vahedeta"/>
        <w:jc w:val="both"/>
        <w:rPr>
          <w:rFonts w:ascii="Times New Roman" w:hAnsi="Times New Roman" w:cs="Times New Roman"/>
          <w:bCs/>
          <w:sz w:val="24"/>
          <w:szCs w:val="24"/>
        </w:rPr>
      </w:pPr>
    </w:p>
    <w:p w14:paraId="4516B655" w14:textId="77777777" w:rsidR="004452D9" w:rsidRPr="00054C47" w:rsidRDefault="004452D9" w:rsidP="004452D9">
      <w:pPr>
        <w:jc w:val="both"/>
        <w:rPr>
          <w:bCs/>
          <w:sz w:val="24"/>
          <w:szCs w:val="24"/>
        </w:rPr>
      </w:pPr>
      <w:r w:rsidRPr="00054C47">
        <w:rPr>
          <w:bCs/>
          <w:sz w:val="24"/>
          <w:szCs w:val="24"/>
          <w:u w:val="single"/>
        </w:rPr>
        <w:t>Mõju sihtrühm</w:t>
      </w:r>
      <w:r w:rsidRPr="00054C47">
        <w:rPr>
          <w:bCs/>
          <w:sz w:val="24"/>
          <w:szCs w:val="24"/>
        </w:rPr>
        <w:t xml:space="preserve">: </w:t>
      </w:r>
      <w:proofErr w:type="spellStart"/>
      <w:r w:rsidRPr="00054C47">
        <w:rPr>
          <w:bCs/>
          <w:sz w:val="24"/>
          <w:szCs w:val="24"/>
        </w:rPr>
        <w:t>RR-i</w:t>
      </w:r>
      <w:proofErr w:type="spellEnd"/>
      <w:r w:rsidRPr="00054C47">
        <w:rPr>
          <w:bCs/>
          <w:sz w:val="24"/>
          <w:szCs w:val="24"/>
        </w:rPr>
        <w:t xml:space="preserve"> andmesaajad</w:t>
      </w:r>
    </w:p>
    <w:p w14:paraId="135DC548" w14:textId="77777777" w:rsidR="004452D9" w:rsidRPr="00054C47" w:rsidRDefault="004452D9" w:rsidP="004452D9">
      <w:pPr>
        <w:pStyle w:val="Vahedeta"/>
        <w:jc w:val="both"/>
        <w:rPr>
          <w:rFonts w:ascii="Times New Roman" w:hAnsi="Times New Roman" w:cs="Times New Roman"/>
          <w:bCs/>
          <w:sz w:val="24"/>
          <w:szCs w:val="24"/>
        </w:rPr>
      </w:pPr>
    </w:p>
    <w:p w14:paraId="0F660BF0" w14:textId="77777777" w:rsidR="004452D9" w:rsidRPr="00054C47" w:rsidRDefault="004452D9" w:rsidP="004452D9">
      <w:pPr>
        <w:pStyle w:val="Vahedeta"/>
        <w:jc w:val="both"/>
        <w:rPr>
          <w:rFonts w:ascii="Times New Roman" w:hAnsi="Times New Roman" w:cs="Times New Roman"/>
          <w:bCs/>
          <w:sz w:val="24"/>
          <w:szCs w:val="24"/>
        </w:rPr>
      </w:pPr>
      <w:commentRangeStart w:id="39"/>
      <w:r w:rsidRPr="00054C47">
        <w:rPr>
          <w:rFonts w:ascii="Times New Roman" w:hAnsi="Times New Roman" w:cs="Times New Roman"/>
          <w:bCs/>
          <w:sz w:val="24"/>
          <w:szCs w:val="24"/>
        </w:rPr>
        <w:t>Sihtrühma suurust võib hinnata keskmiseks</w:t>
      </w:r>
      <w:commentRangeEnd w:id="39"/>
      <w:r w:rsidR="001D0911">
        <w:rPr>
          <w:rStyle w:val="Kommentaariviide"/>
          <w:rFonts w:eastAsia="Times New Roman"/>
        </w:rPr>
        <w:commentReference w:id="39"/>
      </w:r>
      <w:r w:rsidRPr="00054C47">
        <w:rPr>
          <w:rFonts w:ascii="Times New Roman" w:hAnsi="Times New Roman" w:cs="Times New Roman"/>
          <w:bCs/>
          <w:sz w:val="24"/>
          <w:szCs w:val="24"/>
        </w:rPr>
        <w:t xml:space="preserve">. RRS-i § 6 lõike 2 kohaselt lähtutakse avaliku ülesande täitmisel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kantud põhiandmetest. Seega kuuluvad sihtrühma kõik avaliku ülesande täitjad, kes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andmetele tuginevad, samuti eraõiguslikud isikud, kes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andmeid õigustatud huvi alusel kasutavad.</w:t>
      </w:r>
    </w:p>
    <w:p w14:paraId="58E4B32E" w14:textId="77777777" w:rsidR="004452D9" w:rsidRPr="00054C47" w:rsidRDefault="004452D9" w:rsidP="004452D9">
      <w:pPr>
        <w:jc w:val="both"/>
        <w:rPr>
          <w:sz w:val="24"/>
          <w:szCs w:val="24"/>
        </w:rPr>
      </w:pPr>
    </w:p>
    <w:p w14:paraId="58BAC001" w14:textId="77777777" w:rsidR="004452D9" w:rsidRPr="00054C47" w:rsidRDefault="004452D9" w:rsidP="004452D9">
      <w:pPr>
        <w:jc w:val="both"/>
        <w:rPr>
          <w:bCs/>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 </w:t>
      </w:r>
      <w:commentRangeStart w:id="40"/>
      <w:proofErr w:type="spellStart"/>
      <w:r w:rsidRPr="00054C47">
        <w:rPr>
          <w:bCs/>
          <w:sz w:val="24"/>
          <w:szCs w:val="24"/>
        </w:rPr>
        <w:t>RR-i</w:t>
      </w:r>
      <w:proofErr w:type="spellEnd"/>
      <w:r w:rsidRPr="00054C47">
        <w:rPr>
          <w:bCs/>
          <w:sz w:val="24"/>
          <w:szCs w:val="24"/>
        </w:rPr>
        <w:t xml:space="preserve"> andmesaajad peavad pidama tulevikus meeles</w:t>
      </w:r>
      <w:commentRangeEnd w:id="40"/>
      <w:r w:rsidR="001D0911">
        <w:rPr>
          <w:rStyle w:val="Kommentaariviide"/>
          <w:rFonts w:asciiTheme="minorHAnsi" w:hAnsiTheme="minorHAnsi"/>
          <w:lang w:eastAsia="en-US"/>
        </w:rPr>
        <w:commentReference w:id="40"/>
      </w:r>
      <w:r w:rsidRPr="00054C47">
        <w:rPr>
          <w:bCs/>
          <w:sz w:val="24"/>
          <w:szCs w:val="24"/>
        </w:rPr>
        <w:t xml:space="preserve">, et EL-i kodaniku perekonnaliikme </w:t>
      </w:r>
      <w:proofErr w:type="spellStart"/>
      <w:r w:rsidRPr="00054C47">
        <w:rPr>
          <w:sz w:val="24"/>
          <w:szCs w:val="24"/>
        </w:rPr>
        <w:t>RR-i</w:t>
      </w:r>
      <w:proofErr w:type="spellEnd"/>
      <w:r w:rsidRPr="00054C47">
        <w:rPr>
          <w:sz w:val="24"/>
          <w:szCs w:val="24"/>
        </w:rPr>
        <w:t xml:space="preserve"> </w:t>
      </w:r>
      <w:proofErr w:type="spellStart"/>
      <w:r w:rsidRPr="00054C47">
        <w:rPr>
          <w:sz w:val="24"/>
          <w:szCs w:val="24"/>
        </w:rPr>
        <w:t>subjektsus</w:t>
      </w:r>
      <w:proofErr w:type="spellEnd"/>
      <w:r w:rsidRPr="00054C47">
        <w:rPr>
          <w:sz w:val="24"/>
          <w:szCs w:val="24"/>
        </w:rPr>
        <w:t xml:space="preserve"> ei lõpe mitte siis, kui lõpeb elamisõiguse kehtivus, vaid 90 päeva pärast seda.</w:t>
      </w:r>
      <w:r w:rsidRPr="00054C47">
        <w:rPr>
          <w:bCs/>
          <w:sz w:val="24"/>
          <w:szCs w:val="24"/>
        </w:rPr>
        <w:t xml:space="preserve"> </w:t>
      </w:r>
      <w:r w:rsidRPr="00054C47">
        <w:rPr>
          <w:sz w:val="24"/>
          <w:szCs w:val="24"/>
        </w:rPr>
        <w:t xml:space="preserve">Nende isikute andmed, kes ei ole </w:t>
      </w:r>
      <w:proofErr w:type="spellStart"/>
      <w:r w:rsidRPr="00054C47">
        <w:rPr>
          <w:sz w:val="24"/>
          <w:szCs w:val="24"/>
        </w:rPr>
        <w:t>RR</w:t>
      </w:r>
      <w:r w:rsidRPr="00054C47">
        <w:rPr>
          <w:sz w:val="24"/>
          <w:szCs w:val="24"/>
        </w:rPr>
        <w:noBreakHyphen/>
        <w:t>i</w:t>
      </w:r>
      <w:proofErr w:type="spellEnd"/>
      <w:r w:rsidRPr="00054C47">
        <w:rPr>
          <w:sz w:val="24"/>
          <w:szCs w:val="24"/>
        </w:rPr>
        <w:t xml:space="preserve"> subjektid, kantakse </w:t>
      </w:r>
      <w:proofErr w:type="spellStart"/>
      <w:r w:rsidRPr="00054C47">
        <w:rPr>
          <w:sz w:val="24"/>
          <w:szCs w:val="24"/>
        </w:rPr>
        <w:t>RR-i</w:t>
      </w:r>
      <w:proofErr w:type="spellEnd"/>
      <w:r w:rsidRPr="00054C47">
        <w:rPr>
          <w:sz w:val="24"/>
          <w:szCs w:val="24"/>
        </w:rPr>
        <w:t xml:space="preserve"> arhiivi. Isikutele, kes ei ole </w:t>
      </w:r>
      <w:proofErr w:type="spellStart"/>
      <w:r w:rsidRPr="00054C47">
        <w:rPr>
          <w:sz w:val="24"/>
          <w:szCs w:val="24"/>
        </w:rPr>
        <w:t>RR-i</w:t>
      </w:r>
      <w:proofErr w:type="spellEnd"/>
      <w:r w:rsidRPr="00054C47">
        <w:rPr>
          <w:sz w:val="24"/>
          <w:szCs w:val="24"/>
        </w:rPr>
        <w:t xml:space="preserve"> subjektid, ei ole võimalik osutada elukohajärgseid avalikke teenuseid. Samas viibivad EL-i kodaniku perekonnaliikmed 90 päeva jooksul pärast elamisõiguse kehtivusaja lõppemist Eestis seaduslikul alusel. Seega on </w:t>
      </w:r>
      <w:proofErr w:type="spellStart"/>
      <w:r w:rsidRPr="00054C47">
        <w:rPr>
          <w:sz w:val="24"/>
          <w:szCs w:val="24"/>
        </w:rPr>
        <w:t>RR-i</w:t>
      </w:r>
      <w:proofErr w:type="spellEnd"/>
      <w:r w:rsidRPr="00054C47">
        <w:rPr>
          <w:sz w:val="24"/>
          <w:szCs w:val="24"/>
        </w:rPr>
        <w:t xml:space="preserve"> andmesaajatele oluline, et EL-i kodanike perekonnaliikmete puhul valitseks õigusselgus.</w:t>
      </w:r>
    </w:p>
    <w:p w14:paraId="0F64CD78" w14:textId="77777777" w:rsidR="004452D9" w:rsidRPr="00054C47" w:rsidRDefault="004452D9" w:rsidP="004452D9">
      <w:pPr>
        <w:jc w:val="both"/>
        <w:rPr>
          <w:bCs/>
          <w:sz w:val="24"/>
          <w:szCs w:val="24"/>
        </w:rPr>
      </w:pPr>
    </w:p>
    <w:p w14:paraId="292B25AC"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esinemise sagedus</w:t>
      </w:r>
      <w:r w:rsidRPr="00054C47">
        <w:rPr>
          <w:rFonts w:ascii="Times New Roman" w:hAnsi="Times New Roman" w:cs="Times New Roman"/>
          <w:bCs/>
          <w:sz w:val="24"/>
          <w:szCs w:val="24"/>
        </w:rPr>
        <w:t xml:space="preserve"> on üldjuhul väike, sest eeldatavasti ei pea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andmesaajad puutuma igal tööpäeval kokku EL-i kodanike perekonnaliikmetega, kes viibivad 90</w:t>
      </w:r>
      <w:r w:rsidRPr="00054C47">
        <w:rPr>
          <w:rFonts w:ascii="Times New Roman" w:hAnsi="Times New Roman" w:cs="Times New Roman"/>
          <w:sz w:val="24"/>
          <w:szCs w:val="24"/>
        </w:rPr>
        <w:t> </w:t>
      </w:r>
      <w:r w:rsidRPr="00054C47">
        <w:rPr>
          <w:rFonts w:ascii="Times New Roman" w:hAnsi="Times New Roman" w:cs="Times New Roman"/>
          <w:bCs/>
          <w:sz w:val="24"/>
          <w:szCs w:val="24"/>
        </w:rPr>
        <w:t>päeva jooksul pärast elamisõiguse kehtivusaja lõppemist Eestis.</w:t>
      </w:r>
    </w:p>
    <w:p w14:paraId="77511059" w14:textId="77777777" w:rsidR="004452D9" w:rsidRPr="00054C47" w:rsidRDefault="004452D9" w:rsidP="004452D9">
      <w:pPr>
        <w:pStyle w:val="Vahedeta"/>
        <w:jc w:val="both"/>
        <w:rPr>
          <w:rFonts w:ascii="Times New Roman" w:hAnsi="Times New Roman" w:cs="Times New Roman"/>
          <w:bCs/>
          <w:sz w:val="24"/>
          <w:szCs w:val="24"/>
        </w:rPr>
      </w:pPr>
    </w:p>
    <w:p w14:paraId="7BED1081" w14:textId="77777777" w:rsidR="004452D9" w:rsidRPr="00054C47" w:rsidRDefault="004452D9" w:rsidP="004452D9">
      <w:pPr>
        <w:pStyle w:val="Vahedeta"/>
        <w:jc w:val="both"/>
        <w:rPr>
          <w:rFonts w:ascii="Times New Roman" w:hAnsi="Times New Roman" w:cs="Times New Roman"/>
          <w:bCs/>
          <w:sz w:val="24"/>
          <w:szCs w:val="24"/>
        </w:rPr>
      </w:pPr>
      <w:commentRangeStart w:id="41"/>
      <w:r w:rsidRPr="00054C47">
        <w:rPr>
          <w:rFonts w:ascii="Times New Roman" w:hAnsi="Times New Roman" w:cs="Times New Roman"/>
          <w:bCs/>
          <w:sz w:val="24"/>
          <w:szCs w:val="24"/>
          <w:u w:val="single"/>
        </w:rPr>
        <w:t>Ebasoovitava mõju kaasnemise risk</w:t>
      </w:r>
      <w:r w:rsidRPr="00054C47">
        <w:rPr>
          <w:rFonts w:ascii="Times New Roman" w:hAnsi="Times New Roman" w:cs="Times New Roman"/>
          <w:bCs/>
          <w:sz w:val="24"/>
          <w:szCs w:val="24"/>
        </w:rPr>
        <w:t xml:space="preserve"> on pigem väike</w:t>
      </w:r>
      <w:commentRangeEnd w:id="41"/>
      <w:r w:rsidR="001D0911">
        <w:rPr>
          <w:rStyle w:val="Kommentaariviide"/>
          <w:rFonts w:eastAsia="Times New Roman"/>
        </w:rPr>
        <w:commentReference w:id="41"/>
      </w:r>
      <w:r w:rsidRPr="00054C47">
        <w:rPr>
          <w:rFonts w:ascii="Times New Roman" w:hAnsi="Times New Roman" w:cs="Times New Roman"/>
          <w:bCs/>
          <w:sz w:val="24"/>
          <w:szCs w:val="24"/>
        </w:rPr>
        <w:t>, sest muudatus suurendab õigusselgust ja sellel on sihtrühmale positiivne mõju.</w:t>
      </w:r>
    </w:p>
    <w:p w14:paraId="509F0D8A" w14:textId="77777777" w:rsidR="004452D9" w:rsidRPr="00054C47" w:rsidRDefault="004452D9" w:rsidP="004452D9">
      <w:pPr>
        <w:jc w:val="both"/>
        <w:rPr>
          <w:bCs/>
          <w:sz w:val="24"/>
          <w:szCs w:val="24"/>
        </w:rPr>
      </w:pPr>
    </w:p>
    <w:p w14:paraId="00D73789" w14:textId="1CA48EA6"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6.3.2. Sotsiaalne mõju</w:t>
      </w:r>
    </w:p>
    <w:p w14:paraId="5B7A326C" w14:textId="77777777" w:rsidR="004452D9" w:rsidRPr="00054C47" w:rsidRDefault="004452D9" w:rsidP="004452D9">
      <w:pPr>
        <w:jc w:val="both"/>
        <w:rPr>
          <w:sz w:val="24"/>
          <w:szCs w:val="24"/>
        </w:rPr>
      </w:pPr>
    </w:p>
    <w:p w14:paraId="79ED4727"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w:t>
      </w:r>
      <w:r w:rsidRPr="00054C47">
        <w:rPr>
          <w:bCs/>
          <w:sz w:val="24"/>
          <w:szCs w:val="24"/>
        </w:rPr>
        <w:t>EL-i kodaniku perekonnaliikmed</w:t>
      </w:r>
    </w:p>
    <w:p w14:paraId="1ECF9A62" w14:textId="77777777" w:rsidR="004452D9" w:rsidRPr="00054C47" w:rsidRDefault="004452D9" w:rsidP="004452D9">
      <w:pPr>
        <w:pStyle w:val="Vahedeta"/>
        <w:jc w:val="both"/>
        <w:rPr>
          <w:rFonts w:ascii="Times New Roman" w:hAnsi="Times New Roman" w:cs="Times New Roman"/>
          <w:bCs/>
          <w:sz w:val="24"/>
          <w:szCs w:val="24"/>
        </w:rPr>
      </w:pPr>
    </w:p>
    <w:p w14:paraId="1D6254C8" w14:textId="77777777" w:rsidR="004452D9" w:rsidRPr="00054C47" w:rsidRDefault="004452D9" w:rsidP="004452D9">
      <w:pPr>
        <w:pStyle w:val="Vahedeta"/>
        <w:jc w:val="both"/>
        <w:rPr>
          <w:rFonts w:ascii="Times New Roman" w:hAnsi="Times New Roman" w:cs="Times New Roman"/>
          <w:bCs/>
          <w:sz w:val="24"/>
          <w:szCs w:val="24"/>
        </w:rPr>
      </w:pPr>
      <w:commentRangeStart w:id="42"/>
      <w:r w:rsidRPr="00054C47">
        <w:rPr>
          <w:rFonts w:ascii="Times New Roman" w:hAnsi="Times New Roman" w:cs="Times New Roman"/>
          <w:bCs/>
          <w:sz w:val="24"/>
          <w:szCs w:val="24"/>
        </w:rPr>
        <w:t>Mõjutatud sihtrühma suurust võib hinnata väikeseks. Aastas antakse Eestis ligikaudu 150-le EL</w:t>
      </w:r>
      <w:r w:rsidRPr="00054C47">
        <w:rPr>
          <w:rFonts w:ascii="Times New Roman" w:hAnsi="Times New Roman" w:cs="Times New Roman"/>
          <w:bCs/>
          <w:sz w:val="24"/>
          <w:szCs w:val="24"/>
        </w:rPr>
        <w:noBreakHyphen/>
        <w:t>i kodaniku perekonnaliikmele tähtajaline elamisõigus.</w:t>
      </w:r>
      <w:commentRangeEnd w:id="42"/>
      <w:r w:rsidR="00324E49">
        <w:rPr>
          <w:rStyle w:val="Kommentaariviide"/>
          <w:rFonts w:eastAsia="Times New Roman"/>
        </w:rPr>
        <w:commentReference w:id="42"/>
      </w:r>
    </w:p>
    <w:p w14:paraId="605B3274" w14:textId="77777777" w:rsidR="004452D9" w:rsidRPr="00054C47" w:rsidRDefault="004452D9" w:rsidP="004452D9">
      <w:pPr>
        <w:jc w:val="both"/>
        <w:rPr>
          <w:sz w:val="24"/>
          <w:szCs w:val="24"/>
        </w:rPr>
      </w:pPr>
    </w:p>
    <w:p w14:paraId="25AB7604" w14:textId="77777777" w:rsidR="004452D9" w:rsidRPr="00054C47" w:rsidRDefault="004452D9" w:rsidP="004452D9">
      <w:pPr>
        <w:jc w:val="both"/>
        <w:rPr>
          <w:bCs/>
          <w:sz w:val="24"/>
          <w:szCs w:val="24"/>
        </w:rPr>
      </w:pPr>
      <w:r w:rsidRPr="00054C47">
        <w:rPr>
          <w:bCs/>
          <w:sz w:val="24"/>
          <w:szCs w:val="24"/>
          <w:u w:val="single"/>
        </w:rPr>
        <w:t>Mõju ulatus</w:t>
      </w:r>
      <w:r w:rsidRPr="00054C47">
        <w:rPr>
          <w:bCs/>
          <w:sz w:val="24"/>
          <w:szCs w:val="24"/>
        </w:rPr>
        <w:t xml:space="preserve"> on suur. Võivad kaasneda muutused sihtrühma käitumises, kuid eeldatavasti ei too need kaasa kohanemisraskusi. Tänu muudatusele on EL-i kodaniku perekonnaliikmetel </w:t>
      </w:r>
      <w:r w:rsidRPr="00054C47">
        <w:rPr>
          <w:bCs/>
          <w:sz w:val="24"/>
          <w:szCs w:val="24"/>
        </w:rPr>
        <w:lastRenderedPageBreak/>
        <w:t xml:space="preserve">edaspidi </w:t>
      </w:r>
      <w:proofErr w:type="spellStart"/>
      <w:r w:rsidRPr="00054C47">
        <w:rPr>
          <w:bCs/>
          <w:sz w:val="24"/>
          <w:szCs w:val="24"/>
        </w:rPr>
        <w:t>RR-i</w:t>
      </w:r>
      <w:proofErr w:type="spellEnd"/>
      <w:r w:rsidRPr="00054C47">
        <w:rPr>
          <w:bCs/>
          <w:sz w:val="24"/>
          <w:szCs w:val="24"/>
        </w:rPr>
        <w:t xml:space="preserve"> </w:t>
      </w:r>
      <w:proofErr w:type="spellStart"/>
      <w:r w:rsidRPr="00054C47">
        <w:rPr>
          <w:bCs/>
          <w:sz w:val="24"/>
          <w:szCs w:val="24"/>
        </w:rPr>
        <w:t>subjektsus</w:t>
      </w:r>
      <w:proofErr w:type="spellEnd"/>
      <w:r w:rsidRPr="00054C47">
        <w:rPr>
          <w:bCs/>
          <w:sz w:val="24"/>
          <w:szCs w:val="24"/>
        </w:rPr>
        <w:t xml:space="preserve"> ka 90</w:t>
      </w:r>
      <w:r w:rsidRPr="00054C47">
        <w:rPr>
          <w:sz w:val="24"/>
          <w:szCs w:val="24"/>
        </w:rPr>
        <w:t> </w:t>
      </w:r>
      <w:r w:rsidRPr="00054C47">
        <w:rPr>
          <w:bCs/>
          <w:sz w:val="24"/>
          <w:szCs w:val="24"/>
        </w:rPr>
        <w:t>päeva jooksul pärast elamisõiguse kehtivusaja lõppemisest ning neile on tagatud Eestis avalikud teenused ja toetused.</w:t>
      </w:r>
    </w:p>
    <w:p w14:paraId="3DDB442E" w14:textId="77777777" w:rsidR="004452D9" w:rsidRPr="00054C47" w:rsidRDefault="004452D9" w:rsidP="004452D9">
      <w:pPr>
        <w:jc w:val="both"/>
        <w:rPr>
          <w:bCs/>
          <w:sz w:val="24"/>
          <w:szCs w:val="24"/>
        </w:rPr>
      </w:pPr>
    </w:p>
    <w:p w14:paraId="1FD3728D"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esinemise sagedus</w:t>
      </w:r>
      <w:r w:rsidRPr="00054C47">
        <w:rPr>
          <w:rFonts w:ascii="Times New Roman" w:hAnsi="Times New Roman" w:cs="Times New Roman"/>
          <w:bCs/>
          <w:sz w:val="24"/>
          <w:szCs w:val="24"/>
        </w:rPr>
        <w:t xml:space="preserve"> võib varieeruda. Mõju avaldub sagedamini neile, kes kasutavad aktiivselt avalikke teenuseid ja saavad toetusi, sest neid saavad EL-i kodaniku perekonna</w:t>
      </w:r>
      <w:r w:rsidRPr="00054C47">
        <w:rPr>
          <w:rFonts w:ascii="Times New Roman" w:hAnsi="Times New Roman" w:cs="Times New Roman"/>
          <w:bCs/>
          <w:sz w:val="24"/>
          <w:szCs w:val="24"/>
        </w:rPr>
        <w:softHyphen/>
        <w:t xml:space="preserve">liikmed siis, kui nad on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subjektid.</w:t>
      </w:r>
    </w:p>
    <w:p w14:paraId="0DDE5CE6" w14:textId="77777777" w:rsidR="004452D9" w:rsidRPr="00054C47" w:rsidRDefault="004452D9" w:rsidP="004452D9">
      <w:pPr>
        <w:pStyle w:val="Vahedeta"/>
        <w:jc w:val="both"/>
        <w:rPr>
          <w:rFonts w:ascii="Times New Roman" w:hAnsi="Times New Roman" w:cs="Times New Roman"/>
          <w:bCs/>
          <w:sz w:val="24"/>
          <w:szCs w:val="24"/>
        </w:rPr>
      </w:pPr>
    </w:p>
    <w:p w14:paraId="269E9695" w14:textId="77777777" w:rsidR="004452D9" w:rsidRPr="005B6A49" w:rsidRDefault="004452D9" w:rsidP="004452D9">
      <w:pPr>
        <w:pStyle w:val="Vahedeta"/>
        <w:jc w:val="both"/>
        <w:rPr>
          <w:rFonts w:ascii="Times New Roman" w:hAnsi="Times New Roman" w:cs="Times New Roman"/>
        </w:rPr>
      </w:pPr>
      <w:r w:rsidRPr="00054C47">
        <w:rPr>
          <w:rFonts w:ascii="Times New Roman" w:hAnsi="Times New Roman" w:cs="Times New Roman"/>
          <w:bCs/>
          <w:sz w:val="24"/>
          <w:szCs w:val="24"/>
          <w:u w:val="single"/>
        </w:rPr>
        <w:t>Ebasoovitava mõju kaasnemise risk</w:t>
      </w:r>
      <w:r w:rsidRPr="00054C47">
        <w:rPr>
          <w:rFonts w:ascii="Times New Roman" w:hAnsi="Times New Roman" w:cs="Times New Roman"/>
          <w:bCs/>
          <w:sz w:val="24"/>
          <w:szCs w:val="24"/>
        </w:rPr>
        <w:t xml:space="preserve"> on väike. Muudatus on sihtrühmale positiivne. EL-i kodaniku perekonnaliikmete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andmed arvatakse edaspidi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arhiivi 90 päeva pärast nende elamisõiguse kehtivusaja lõppemist. Seni on nad </w:t>
      </w:r>
      <w:proofErr w:type="spellStart"/>
      <w:r w:rsidRPr="00054C47">
        <w:rPr>
          <w:rFonts w:ascii="Times New Roman" w:hAnsi="Times New Roman" w:cs="Times New Roman"/>
          <w:bCs/>
          <w:sz w:val="24"/>
          <w:szCs w:val="24"/>
        </w:rPr>
        <w:t>RR-i</w:t>
      </w:r>
      <w:proofErr w:type="spellEnd"/>
      <w:r w:rsidRPr="00054C47">
        <w:rPr>
          <w:rFonts w:ascii="Times New Roman" w:hAnsi="Times New Roman" w:cs="Times New Roman"/>
          <w:bCs/>
          <w:sz w:val="24"/>
          <w:szCs w:val="24"/>
        </w:rPr>
        <w:t xml:space="preserve"> subjektid ja selle </w:t>
      </w:r>
      <w:proofErr w:type="spellStart"/>
      <w:r w:rsidRPr="00054C47">
        <w:rPr>
          <w:rFonts w:ascii="Times New Roman" w:hAnsi="Times New Roman" w:cs="Times New Roman"/>
          <w:bCs/>
          <w:sz w:val="24"/>
          <w:szCs w:val="24"/>
        </w:rPr>
        <w:t>KOV-i</w:t>
      </w:r>
      <w:proofErr w:type="spellEnd"/>
      <w:r w:rsidRPr="00054C47">
        <w:rPr>
          <w:rFonts w:ascii="Times New Roman" w:hAnsi="Times New Roman" w:cs="Times New Roman"/>
          <w:bCs/>
          <w:sz w:val="24"/>
          <w:szCs w:val="24"/>
        </w:rPr>
        <w:t xml:space="preserve"> elanikud, kus nad elavad. Seega on neil ka 90 päeva jooksul pärast elamisõiguse kehtivusaja lõppemist võimalik saada elukohajärgsest </w:t>
      </w:r>
      <w:proofErr w:type="spellStart"/>
      <w:r w:rsidRPr="00054C47">
        <w:rPr>
          <w:rFonts w:ascii="Times New Roman" w:hAnsi="Times New Roman" w:cs="Times New Roman"/>
          <w:bCs/>
          <w:sz w:val="24"/>
          <w:szCs w:val="24"/>
        </w:rPr>
        <w:t>KOV-ist</w:t>
      </w:r>
      <w:proofErr w:type="spellEnd"/>
      <w:r w:rsidRPr="00054C47">
        <w:rPr>
          <w:rFonts w:ascii="Times New Roman" w:hAnsi="Times New Roman" w:cs="Times New Roman"/>
          <w:bCs/>
          <w:sz w:val="24"/>
          <w:szCs w:val="24"/>
        </w:rPr>
        <w:t xml:space="preserve"> avalikke teenuseid ja toetusi. Muudatusega tagatakse, et EL-i kodaniku perekonnaliikmete olukord seaduslikult Eestis viibimise ajal ei halveneks.</w:t>
      </w:r>
    </w:p>
    <w:p w14:paraId="2D03A05B" w14:textId="77777777" w:rsidR="004452D9" w:rsidRPr="00054C47" w:rsidRDefault="004452D9" w:rsidP="004452D9">
      <w:pPr>
        <w:jc w:val="both"/>
        <w:rPr>
          <w:sz w:val="24"/>
          <w:szCs w:val="24"/>
        </w:rPr>
      </w:pPr>
    </w:p>
    <w:p w14:paraId="7F2B8ECF"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45128D8A" w14:textId="77777777" w:rsidR="004452D9" w:rsidRPr="00054C47" w:rsidRDefault="004452D9" w:rsidP="004452D9">
      <w:pPr>
        <w:jc w:val="both"/>
        <w:rPr>
          <w:sz w:val="24"/>
          <w:szCs w:val="24"/>
        </w:rPr>
      </w:pPr>
    </w:p>
    <w:p w14:paraId="73CCC82A" w14:textId="26761D92" w:rsidR="004452D9" w:rsidRPr="00054C47" w:rsidRDefault="004452D9" w:rsidP="004452D9">
      <w:pPr>
        <w:keepNext/>
        <w:jc w:val="both"/>
        <w:rPr>
          <w:b/>
          <w:bCs/>
          <w:sz w:val="24"/>
          <w:szCs w:val="24"/>
        </w:rPr>
      </w:pPr>
      <w:r w:rsidRPr="00054C47">
        <w:rPr>
          <w:b/>
          <w:bCs/>
          <w:sz w:val="24"/>
          <w:szCs w:val="24"/>
        </w:rPr>
        <w:t xml:space="preserve">6.4. Võimaldada lõpetada isiku elukoha andmete kehtivus, kui isiku elukoha aadressina on </w:t>
      </w:r>
      <w:proofErr w:type="spellStart"/>
      <w:r w:rsidRPr="00054C47">
        <w:rPr>
          <w:b/>
          <w:bCs/>
          <w:sz w:val="24"/>
          <w:szCs w:val="24"/>
        </w:rPr>
        <w:t>RR-i</w:t>
      </w:r>
      <w:proofErr w:type="spellEnd"/>
      <w:r w:rsidRPr="00054C47">
        <w:rPr>
          <w:b/>
          <w:bCs/>
          <w:sz w:val="24"/>
          <w:szCs w:val="24"/>
        </w:rPr>
        <w:t xml:space="preserve"> kantud aadress, mis puudub </w:t>
      </w:r>
      <w:proofErr w:type="spellStart"/>
      <w:r w:rsidRPr="00054C47">
        <w:rPr>
          <w:b/>
          <w:bCs/>
          <w:sz w:val="24"/>
          <w:szCs w:val="24"/>
        </w:rPr>
        <w:t>ADS-i</w:t>
      </w:r>
      <w:proofErr w:type="spellEnd"/>
      <w:r w:rsidRPr="00054C47">
        <w:rPr>
          <w:b/>
          <w:bCs/>
          <w:sz w:val="24"/>
          <w:szCs w:val="24"/>
        </w:rPr>
        <w:t xml:space="preserve"> infosüsteemis</w:t>
      </w:r>
    </w:p>
    <w:p w14:paraId="1227D5B7" w14:textId="77777777" w:rsidR="004452D9" w:rsidRPr="00054C47" w:rsidRDefault="004452D9" w:rsidP="004452D9">
      <w:pPr>
        <w:keepNext/>
        <w:jc w:val="both"/>
        <w:rPr>
          <w:sz w:val="24"/>
          <w:szCs w:val="24"/>
        </w:rPr>
      </w:pPr>
    </w:p>
    <w:p w14:paraId="1D3E9B09" w14:textId="0C5F3454" w:rsidR="004452D9" w:rsidRPr="00054C47" w:rsidRDefault="004452D9" w:rsidP="004452D9">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6.4.1. Mõju riigiasutuste korraldusele, tuludele ja kuludele</w:t>
      </w:r>
    </w:p>
    <w:p w14:paraId="05CE5BAD" w14:textId="77777777" w:rsidR="004452D9" w:rsidRPr="00054C47" w:rsidRDefault="004452D9" w:rsidP="004452D9">
      <w:pPr>
        <w:pStyle w:val="Vahedeta"/>
        <w:keepNext/>
        <w:jc w:val="both"/>
        <w:rPr>
          <w:rFonts w:ascii="Times New Roman" w:hAnsi="Times New Roman" w:cs="Times New Roman"/>
          <w:bCs/>
          <w:sz w:val="24"/>
          <w:szCs w:val="24"/>
        </w:rPr>
      </w:pPr>
    </w:p>
    <w:p w14:paraId="589FA030" w14:textId="77777777" w:rsidR="004452D9" w:rsidRPr="00054C47" w:rsidRDefault="004452D9" w:rsidP="004452D9">
      <w:pPr>
        <w:pStyle w:val="Vahedeta"/>
        <w:keepNext/>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7ED12EF2" w14:textId="77777777" w:rsidR="004452D9" w:rsidRPr="00054C47" w:rsidRDefault="004452D9" w:rsidP="004452D9">
      <w:pPr>
        <w:pStyle w:val="Vahedeta"/>
        <w:keepNext/>
        <w:jc w:val="both"/>
        <w:rPr>
          <w:rFonts w:ascii="Times New Roman" w:hAnsi="Times New Roman" w:cs="Times New Roman"/>
          <w:bCs/>
          <w:sz w:val="24"/>
          <w:szCs w:val="24"/>
        </w:rPr>
      </w:pPr>
    </w:p>
    <w:p w14:paraId="3A02EE21"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(79)</w:t>
      </w:r>
    </w:p>
    <w:p w14:paraId="1D763757" w14:textId="77777777" w:rsidR="004452D9" w:rsidRPr="00054C47" w:rsidRDefault="004452D9" w:rsidP="004452D9">
      <w:pPr>
        <w:jc w:val="both"/>
        <w:rPr>
          <w:sz w:val="24"/>
          <w:szCs w:val="24"/>
        </w:rPr>
      </w:pPr>
    </w:p>
    <w:p w14:paraId="5B35C5CB" w14:textId="77777777" w:rsidR="004452D9" w:rsidRPr="00054C47" w:rsidRDefault="004452D9" w:rsidP="004452D9">
      <w:pPr>
        <w:jc w:val="both"/>
        <w:rPr>
          <w:sz w:val="24"/>
          <w:szCs w:val="24"/>
        </w:rPr>
      </w:pPr>
      <w:commentRangeStart w:id="43"/>
      <w:r w:rsidRPr="00054C47">
        <w:rPr>
          <w:sz w:val="24"/>
          <w:szCs w:val="24"/>
        </w:rPr>
        <w:t xml:space="preserve">Sihtrühm on väike, hõlmates vaid neid </w:t>
      </w:r>
      <w:proofErr w:type="spellStart"/>
      <w:r w:rsidRPr="00054C47">
        <w:rPr>
          <w:sz w:val="24"/>
          <w:szCs w:val="24"/>
        </w:rPr>
        <w:t>KOV-ide</w:t>
      </w:r>
      <w:proofErr w:type="spellEnd"/>
      <w:r w:rsidRPr="00054C47">
        <w:rPr>
          <w:sz w:val="24"/>
          <w:szCs w:val="24"/>
        </w:rPr>
        <w:t xml:space="preserve"> ametnikke, kes</w:t>
      </w:r>
      <w:r w:rsidRPr="00054C47" w:rsidDel="00CA65EE">
        <w:rPr>
          <w:sz w:val="24"/>
          <w:szCs w:val="24"/>
        </w:rPr>
        <w:t xml:space="preserve"> </w:t>
      </w:r>
      <w:r w:rsidRPr="00054C47">
        <w:rPr>
          <w:sz w:val="24"/>
          <w:szCs w:val="24"/>
        </w:rPr>
        <w:t>registreerivad elukohti.</w:t>
      </w:r>
      <w:commentRangeEnd w:id="43"/>
      <w:r w:rsidR="00324E49">
        <w:rPr>
          <w:rStyle w:val="Kommentaariviide"/>
          <w:rFonts w:asciiTheme="minorHAnsi" w:hAnsiTheme="minorHAnsi"/>
          <w:lang w:eastAsia="en-US"/>
        </w:rPr>
        <w:commentReference w:id="43"/>
      </w:r>
    </w:p>
    <w:p w14:paraId="38F1D7A3" w14:textId="77777777" w:rsidR="004452D9" w:rsidRPr="00054C47" w:rsidRDefault="004452D9" w:rsidP="004452D9">
      <w:pPr>
        <w:jc w:val="both"/>
        <w:rPr>
          <w:sz w:val="24"/>
          <w:szCs w:val="24"/>
        </w:rPr>
      </w:pPr>
    </w:p>
    <w:p w14:paraId="30EA485B" w14:textId="77777777" w:rsidR="004452D9" w:rsidRPr="00054C47" w:rsidRDefault="004452D9" w:rsidP="004452D9">
      <w:pPr>
        <w:jc w:val="both"/>
        <w:rPr>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 KOV registreerib ka praegu </w:t>
      </w:r>
      <w:proofErr w:type="spellStart"/>
      <w:r w:rsidRPr="00054C47">
        <w:rPr>
          <w:bCs/>
          <w:sz w:val="24"/>
          <w:szCs w:val="24"/>
        </w:rPr>
        <w:t>KOV-i</w:t>
      </w:r>
      <w:proofErr w:type="spellEnd"/>
      <w:r w:rsidRPr="00054C47">
        <w:rPr>
          <w:bCs/>
          <w:sz w:val="24"/>
          <w:szCs w:val="24"/>
        </w:rPr>
        <w:t xml:space="preserve"> algatusel elukohti ja lõpetab elukoha andmete kehtivust, aga </w:t>
      </w:r>
      <w:commentRangeStart w:id="44"/>
      <w:r w:rsidRPr="00054C47">
        <w:rPr>
          <w:bCs/>
          <w:sz w:val="24"/>
          <w:szCs w:val="24"/>
        </w:rPr>
        <w:t xml:space="preserve">muudetakse selgemaks see, et </w:t>
      </w:r>
      <w:r w:rsidRPr="00054C47">
        <w:rPr>
          <w:sz w:val="24"/>
          <w:szCs w:val="24"/>
        </w:rPr>
        <w:t xml:space="preserve">KOV saab lõpetada elukoha andmete kehtivuse, kui isiku elukoha aadress ei ole kantud </w:t>
      </w:r>
      <w:proofErr w:type="spellStart"/>
      <w:r w:rsidRPr="00054C47">
        <w:rPr>
          <w:sz w:val="24"/>
          <w:szCs w:val="24"/>
        </w:rPr>
        <w:t>ADS-i</w:t>
      </w:r>
      <w:proofErr w:type="spellEnd"/>
      <w:r w:rsidRPr="00054C47">
        <w:rPr>
          <w:sz w:val="24"/>
          <w:szCs w:val="24"/>
        </w:rPr>
        <w:t xml:space="preserve"> infosüsteemi</w:t>
      </w:r>
      <w:commentRangeEnd w:id="44"/>
      <w:r w:rsidR="00324E49">
        <w:rPr>
          <w:rStyle w:val="Kommentaariviide"/>
          <w:rFonts w:asciiTheme="minorHAnsi" w:hAnsiTheme="minorHAnsi"/>
          <w:lang w:eastAsia="en-US"/>
        </w:rPr>
        <w:commentReference w:id="44"/>
      </w:r>
      <w:r w:rsidRPr="00054C47">
        <w:rPr>
          <w:sz w:val="24"/>
          <w:szCs w:val="24"/>
        </w:rPr>
        <w:t>.</w:t>
      </w:r>
    </w:p>
    <w:p w14:paraId="26E6911E" w14:textId="77777777" w:rsidR="004452D9" w:rsidRPr="00054C47" w:rsidRDefault="004452D9" w:rsidP="004452D9">
      <w:pPr>
        <w:jc w:val="both"/>
        <w:rPr>
          <w:sz w:val="24"/>
          <w:szCs w:val="24"/>
        </w:rPr>
      </w:pPr>
    </w:p>
    <w:p w14:paraId="7659FF5E" w14:textId="2438BF9D"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Juhtumeid, kus </w:t>
      </w:r>
      <w:proofErr w:type="spellStart"/>
      <w:r w:rsidRPr="00054C47">
        <w:rPr>
          <w:sz w:val="24"/>
          <w:szCs w:val="24"/>
        </w:rPr>
        <w:t>KOV-il</w:t>
      </w:r>
      <w:proofErr w:type="spellEnd"/>
      <w:r w:rsidRPr="00054C47">
        <w:rPr>
          <w:sz w:val="24"/>
          <w:szCs w:val="24"/>
        </w:rPr>
        <w:t xml:space="preserve"> tuleb lõpetada omal algatusel inimese elukoha andmete kehtivus </w:t>
      </w:r>
      <w:proofErr w:type="spellStart"/>
      <w:r w:rsidRPr="00054C47">
        <w:rPr>
          <w:sz w:val="24"/>
          <w:szCs w:val="24"/>
        </w:rPr>
        <w:t>RR-is</w:t>
      </w:r>
      <w:proofErr w:type="spellEnd"/>
      <w:r w:rsidRPr="00054C47">
        <w:rPr>
          <w:sz w:val="24"/>
          <w:szCs w:val="24"/>
        </w:rPr>
        <w:t xml:space="preserve"> seetõttu, et aadress pole kantud </w:t>
      </w:r>
      <w:proofErr w:type="spellStart"/>
      <w:r w:rsidRPr="00054C47">
        <w:rPr>
          <w:sz w:val="24"/>
          <w:szCs w:val="24"/>
        </w:rPr>
        <w:t>ADS-i</w:t>
      </w:r>
      <w:proofErr w:type="spellEnd"/>
      <w:r w:rsidRPr="00054C47">
        <w:rPr>
          <w:sz w:val="24"/>
          <w:szCs w:val="24"/>
        </w:rPr>
        <w:t xml:space="preserve"> infosüsteemi, tuleb ette</w:t>
      </w:r>
      <w:r w:rsidR="00A846DB" w:rsidRPr="00054C47">
        <w:rPr>
          <w:sz w:val="24"/>
          <w:szCs w:val="24"/>
        </w:rPr>
        <w:t xml:space="preserve"> </w:t>
      </w:r>
      <w:r w:rsidR="00AC2126" w:rsidRPr="00054C47">
        <w:rPr>
          <w:sz w:val="24"/>
          <w:szCs w:val="24"/>
        </w:rPr>
        <w:t xml:space="preserve">pigem </w:t>
      </w:r>
      <w:r w:rsidR="00A846DB" w:rsidRPr="00054C47">
        <w:rPr>
          <w:sz w:val="24"/>
          <w:szCs w:val="24"/>
        </w:rPr>
        <w:t>harva-</w:t>
      </w:r>
      <w:r w:rsidRPr="00054C47">
        <w:rPr>
          <w:sz w:val="24"/>
          <w:szCs w:val="24"/>
        </w:rPr>
        <w:t xml:space="preserve">. Mõju esinemise sagedus võib </w:t>
      </w:r>
      <w:proofErr w:type="spellStart"/>
      <w:r w:rsidRPr="00054C47">
        <w:rPr>
          <w:sz w:val="24"/>
          <w:szCs w:val="24"/>
        </w:rPr>
        <w:t>KOV-iti</w:t>
      </w:r>
      <w:proofErr w:type="spellEnd"/>
      <w:r w:rsidRPr="00054C47">
        <w:rPr>
          <w:sz w:val="24"/>
          <w:szCs w:val="24"/>
        </w:rPr>
        <w:t xml:space="preserve"> varieeruda.</w:t>
      </w:r>
    </w:p>
    <w:p w14:paraId="75A6A052" w14:textId="77777777" w:rsidR="004452D9" w:rsidRPr="00054C47" w:rsidRDefault="004452D9" w:rsidP="004452D9">
      <w:pPr>
        <w:jc w:val="both"/>
        <w:rPr>
          <w:sz w:val="24"/>
          <w:szCs w:val="24"/>
        </w:rPr>
      </w:pPr>
    </w:p>
    <w:p w14:paraId="14616EA4" w14:textId="77777777" w:rsidR="004452D9" w:rsidRPr="00054C47" w:rsidRDefault="004452D9" w:rsidP="004452D9">
      <w:pPr>
        <w:jc w:val="both"/>
        <w:rPr>
          <w:sz w:val="24"/>
          <w:szCs w:val="24"/>
        </w:rPr>
      </w:pPr>
      <w:r w:rsidRPr="00054C47">
        <w:rPr>
          <w:sz w:val="24"/>
          <w:szCs w:val="24"/>
        </w:rPr>
        <w:t xml:space="preserve">Muudatus on </w:t>
      </w:r>
      <w:proofErr w:type="spellStart"/>
      <w:r w:rsidRPr="00054C47">
        <w:rPr>
          <w:sz w:val="24"/>
          <w:szCs w:val="24"/>
        </w:rPr>
        <w:t>KOV-idele</w:t>
      </w:r>
      <w:proofErr w:type="spellEnd"/>
      <w:r w:rsidRPr="00054C47">
        <w:rPr>
          <w:sz w:val="24"/>
          <w:szCs w:val="24"/>
        </w:rPr>
        <w:t xml:space="preserve"> positiivne, sest annab kindluse, et </w:t>
      </w:r>
      <w:proofErr w:type="spellStart"/>
      <w:r w:rsidRPr="00054C47">
        <w:rPr>
          <w:sz w:val="24"/>
          <w:szCs w:val="24"/>
        </w:rPr>
        <w:t>KOV-i</w:t>
      </w:r>
      <w:proofErr w:type="spellEnd"/>
      <w:r w:rsidRPr="00054C47">
        <w:rPr>
          <w:sz w:val="24"/>
          <w:szCs w:val="24"/>
        </w:rPr>
        <w:t xml:space="preserve"> algatusel on lubatud lõpetada isiku elukoha andmete kehtivus </w:t>
      </w:r>
      <w:proofErr w:type="spellStart"/>
      <w:r w:rsidRPr="00054C47">
        <w:rPr>
          <w:sz w:val="24"/>
          <w:szCs w:val="24"/>
        </w:rPr>
        <w:t>RR-is</w:t>
      </w:r>
      <w:proofErr w:type="spellEnd"/>
      <w:r w:rsidRPr="00054C47">
        <w:rPr>
          <w:sz w:val="24"/>
          <w:szCs w:val="24"/>
        </w:rPr>
        <w:t xml:space="preserve">, kui isiku elukoha aadressi ei ole </w:t>
      </w:r>
      <w:proofErr w:type="spellStart"/>
      <w:r w:rsidRPr="00054C47">
        <w:rPr>
          <w:sz w:val="24"/>
          <w:szCs w:val="24"/>
        </w:rPr>
        <w:t>ADS-i</w:t>
      </w:r>
      <w:proofErr w:type="spellEnd"/>
      <w:r w:rsidRPr="00054C47">
        <w:rPr>
          <w:sz w:val="24"/>
          <w:szCs w:val="24"/>
        </w:rPr>
        <w:t xml:space="preserve"> infosüsteemis.</w:t>
      </w:r>
    </w:p>
    <w:p w14:paraId="78DE3F00" w14:textId="77777777" w:rsidR="004452D9" w:rsidRPr="00054C47" w:rsidRDefault="004452D9" w:rsidP="004452D9">
      <w:pPr>
        <w:jc w:val="both"/>
        <w:rPr>
          <w:sz w:val="24"/>
          <w:szCs w:val="24"/>
        </w:rPr>
      </w:pPr>
    </w:p>
    <w:p w14:paraId="0123D066" w14:textId="77777777" w:rsidR="004452D9" w:rsidRPr="00054C47" w:rsidRDefault="004452D9" w:rsidP="004452D9">
      <w:pPr>
        <w:keepNext/>
        <w:jc w:val="both"/>
        <w:rPr>
          <w:sz w:val="24"/>
          <w:szCs w:val="24"/>
        </w:rPr>
      </w:pPr>
      <w:r w:rsidRPr="00054C47">
        <w:rPr>
          <w:sz w:val="24"/>
          <w:szCs w:val="24"/>
        </w:rPr>
        <w:t>II</w:t>
      </w:r>
    </w:p>
    <w:p w14:paraId="55FE9406" w14:textId="77777777" w:rsidR="004452D9" w:rsidRPr="00054C47" w:rsidRDefault="004452D9" w:rsidP="004452D9">
      <w:pPr>
        <w:keepNext/>
        <w:jc w:val="both"/>
        <w:rPr>
          <w:sz w:val="24"/>
          <w:szCs w:val="24"/>
        </w:rPr>
      </w:pPr>
    </w:p>
    <w:p w14:paraId="22818226"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w:t>
      </w:r>
      <w:proofErr w:type="spellStart"/>
      <w:r w:rsidRPr="00054C47">
        <w:rPr>
          <w:sz w:val="24"/>
          <w:szCs w:val="24"/>
        </w:rPr>
        <w:t>RR-i</w:t>
      </w:r>
      <w:proofErr w:type="spellEnd"/>
      <w:r w:rsidRPr="00054C47">
        <w:rPr>
          <w:sz w:val="24"/>
          <w:szCs w:val="24"/>
        </w:rPr>
        <w:t xml:space="preserve"> andmesaajad</w:t>
      </w:r>
    </w:p>
    <w:p w14:paraId="5D6AB42F" w14:textId="77777777" w:rsidR="004452D9" w:rsidRPr="00054C47" w:rsidRDefault="004452D9" w:rsidP="004452D9">
      <w:pPr>
        <w:jc w:val="both"/>
        <w:rPr>
          <w:sz w:val="24"/>
          <w:szCs w:val="24"/>
        </w:rPr>
      </w:pPr>
    </w:p>
    <w:p w14:paraId="618F5ABF" w14:textId="77777777" w:rsidR="004452D9" w:rsidRPr="00054C47" w:rsidRDefault="004452D9" w:rsidP="004452D9">
      <w:pPr>
        <w:jc w:val="both"/>
        <w:rPr>
          <w:sz w:val="24"/>
          <w:szCs w:val="24"/>
        </w:rPr>
      </w:pPr>
      <w:r w:rsidRPr="00054C47">
        <w:rPr>
          <w:sz w:val="24"/>
          <w:szCs w:val="24"/>
        </w:rPr>
        <w:t xml:space="preserve">Sihtrühm on suur, hõlmates potentsiaalselt </w:t>
      </w:r>
      <w:commentRangeStart w:id="45"/>
      <w:r w:rsidRPr="00054C47">
        <w:rPr>
          <w:sz w:val="24"/>
          <w:szCs w:val="24"/>
        </w:rPr>
        <w:t xml:space="preserve">kõiki </w:t>
      </w:r>
      <w:proofErr w:type="spellStart"/>
      <w:r w:rsidRPr="00054C47">
        <w:rPr>
          <w:sz w:val="24"/>
          <w:szCs w:val="24"/>
        </w:rPr>
        <w:t>RR-i</w:t>
      </w:r>
      <w:proofErr w:type="spellEnd"/>
      <w:r w:rsidRPr="00054C47">
        <w:rPr>
          <w:sz w:val="24"/>
          <w:szCs w:val="24"/>
        </w:rPr>
        <w:t xml:space="preserve"> andmesaajaid</w:t>
      </w:r>
      <w:commentRangeEnd w:id="45"/>
      <w:r w:rsidR="00324E49">
        <w:rPr>
          <w:rStyle w:val="Kommentaariviide"/>
          <w:rFonts w:asciiTheme="minorHAnsi" w:hAnsiTheme="minorHAnsi"/>
          <w:lang w:eastAsia="en-US"/>
        </w:rPr>
        <w:commentReference w:id="45"/>
      </w:r>
      <w:r w:rsidRPr="00054C47">
        <w:rPr>
          <w:sz w:val="24"/>
          <w:szCs w:val="24"/>
        </w:rPr>
        <w:t>.</w:t>
      </w:r>
    </w:p>
    <w:p w14:paraId="53992BE6" w14:textId="77777777" w:rsidR="004452D9" w:rsidRPr="00054C47" w:rsidRDefault="004452D9" w:rsidP="004452D9">
      <w:pPr>
        <w:jc w:val="both"/>
        <w:rPr>
          <w:sz w:val="24"/>
          <w:szCs w:val="24"/>
        </w:rPr>
      </w:pPr>
    </w:p>
    <w:p w14:paraId="36360094" w14:textId="2152DA9A"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w:t>
      </w:r>
      <w:r w:rsidR="004B25C1" w:rsidRPr="00054C47">
        <w:rPr>
          <w:sz w:val="24"/>
          <w:szCs w:val="24"/>
        </w:rPr>
        <w:t>väike</w:t>
      </w:r>
      <w:r w:rsidRPr="00054C47">
        <w:rPr>
          <w:sz w:val="24"/>
          <w:szCs w:val="24"/>
        </w:rPr>
        <w:t xml:space="preserve">. Kui elukoha andmed on </w:t>
      </w:r>
      <w:proofErr w:type="spellStart"/>
      <w:r w:rsidRPr="00054C47">
        <w:rPr>
          <w:sz w:val="24"/>
          <w:szCs w:val="24"/>
        </w:rPr>
        <w:t>RR-is</w:t>
      </w:r>
      <w:proofErr w:type="spellEnd"/>
      <w:r w:rsidRPr="00054C47">
        <w:rPr>
          <w:sz w:val="24"/>
          <w:szCs w:val="24"/>
        </w:rPr>
        <w:t xml:space="preserve"> korrektsed, on </w:t>
      </w:r>
      <w:proofErr w:type="spellStart"/>
      <w:r w:rsidRPr="00054C47">
        <w:rPr>
          <w:sz w:val="24"/>
          <w:szCs w:val="24"/>
        </w:rPr>
        <w:t>RR-i</w:t>
      </w:r>
      <w:proofErr w:type="spellEnd"/>
      <w:r w:rsidRPr="00054C47">
        <w:rPr>
          <w:sz w:val="24"/>
          <w:szCs w:val="24"/>
        </w:rPr>
        <w:t xml:space="preserve"> andmesaajatel võimalus osutada teenuseid ja anda toetusi kõnealuse </w:t>
      </w:r>
      <w:proofErr w:type="spellStart"/>
      <w:r w:rsidRPr="00054C47">
        <w:rPr>
          <w:sz w:val="24"/>
          <w:szCs w:val="24"/>
        </w:rPr>
        <w:t>KOV-i</w:t>
      </w:r>
      <w:proofErr w:type="spellEnd"/>
      <w:r w:rsidRPr="00054C47">
        <w:rPr>
          <w:sz w:val="24"/>
          <w:szCs w:val="24"/>
        </w:rPr>
        <w:t xml:space="preserve"> tegelikele elanikele. Piiratud ressursside tingimustes on see eriti oluline.</w:t>
      </w:r>
    </w:p>
    <w:p w14:paraId="50C1086E" w14:textId="77777777" w:rsidR="004452D9" w:rsidRPr="00054C47" w:rsidRDefault="004452D9" w:rsidP="004452D9">
      <w:pPr>
        <w:jc w:val="both"/>
        <w:rPr>
          <w:sz w:val="24"/>
          <w:szCs w:val="24"/>
        </w:rPr>
      </w:pPr>
    </w:p>
    <w:p w14:paraId="186D3590" w14:textId="51ECCD27" w:rsidR="004452D9" w:rsidRPr="00054C47" w:rsidRDefault="004452D9" w:rsidP="004452D9">
      <w:pPr>
        <w:jc w:val="both"/>
        <w:rPr>
          <w:sz w:val="24"/>
          <w:szCs w:val="24"/>
        </w:rPr>
      </w:pPr>
      <w:commentRangeStart w:id="46"/>
      <w:r w:rsidRPr="00054C47">
        <w:rPr>
          <w:sz w:val="24"/>
          <w:szCs w:val="24"/>
          <w:u w:val="single"/>
        </w:rPr>
        <w:t>Mõju esinemise sagedus</w:t>
      </w:r>
      <w:r w:rsidRPr="00054C47">
        <w:rPr>
          <w:sz w:val="24"/>
          <w:szCs w:val="24"/>
        </w:rPr>
        <w:t xml:space="preserve"> on </w:t>
      </w:r>
      <w:r w:rsidR="00D91C18" w:rsidRPr="00054C47">
        <w:rPr>
          <w:sz w:val="24"/>
          <w:szCs w:val="24"/>
        </w:rPr>
        <w:t xml:space="preserve">pigem </w:t>
      </w:r>
      <w:r w:rsidRPr="00054C47">
        <w:rPr>
          <w:sz w:val="24"/>
          <w:szCs w:val="24"/>
        </w:rPr>
        <w:t>väike</w:t>
      </w:r>
      <w:r w:rsidR="004B25C1" w:rsidRPr="00054C47">
        <w:rPr>
          <w:sz w:val="24"/>
          <w:szCs w:val="24"/>
        </w:rPr>
        <w:t>.</w:t>
      </w:r>
      <w:commentRangeEnd w:id="46"/>
      <w:r w:rsidR="00324E49">
        <w:rPr>
          <w:rStyle w:val="Kommentaariviide"/>
          <w:rFonts w:asciiTheme="minorHAnsi" w:hAnsiTheme="minorHAnsi"/>
          <w:lang w:eastAsia="en-US"/>
        </w:rPr>
        <w:commentReference w:id="46"/>
      </w:r>
    </w:p>
    <w:p w14:paraId="30AC815F" w14:textId="77777777" w:rsidR="004452D9" w:rsidRPr="00054C47" w:rsidRDefault="004452D9" w:rsidP="004452D9">
      <w:pPr>
        <w:jc w:val="both"/>
        <w:rPr>
          <w:sz w:val="24"/>
          <w:szCs w:val="24"/>
        </w:rPr>
      </w:pPr>
    </w:p>
    <w:p w14:paraId="64EBEBDB"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w:t>
      </w:r>
      <w:proofErr w:type="spellStart"/>
      <w:r w:rsidRPr="00054C47">
        <w:rPr>
          <w:sz w:val="24"/>
          <w:szCs w:val="24"/>
        </w:rPr>
        <w:t>RR-i</w:t>
      </w:r>
      <w:proofErr w:type="spellEnd"/>
      <w:r w:rsidRPr="00054C47">
        <w:rPr>
          <w:sz w:val="24"/>
          <w:szCs w:val="24"/>
        </w:rPr>
        <w:t xml:space="preserve"> andmesaajatele positiivne, sest neil on võimalik saada ajakohasemaid ja korrektsemaid elukoha andmeid, millele oma tegevuses tugineda.</w:t>
      </w:r>
    </w:p>
    <w:p w14:paraId="49C4224D" w14:textId="77777777" w:rsidR="004452D9" w:rsidRPr="00054C47" w:rsidRDefault="004452D9" w:rsidP="004452D9">
      <w:pPr>
        <w:jc w:val="both"/>
        <w:rPr>
          <w:sz w:val="24"/>
          <w:szCs w:val="24"/>
        </w:rPr>
      </w:pPr>
    </w:p>
    <w:p w14:paraId="0464B37A" w14:textId="2C12D81D"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6.4.2. Sotsiaalne mõju</w:t>
      </w:r>
    </w:p>
    <w:p w14:paraId="2645F815" w14:textId="77777777" w:rsidR="004452D9" w:rsidRPr="00054C47" w:rsidRDefault="004452D9" w:rsidP="004452D9">
      <w:pPr>
        <w:jc w:val="both"/>
        <w:rPr>
          <w:sz w:val="24"/>
          <w:szCs w:val="24"/>
        </w:rPr>
      </w:pPr>
    </w:p>
    <w:p w14:paraId="654B1046"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isikud, kellel on elukoha aadressina </w:t>
      </w:r>
      <w:proofErr w:type="spellStart"/>
      <w:r w:rsidRPr="00054C47">
        <w:rPr>
          <w:sz w:val="24"/>
          <w:szCs w:val="24"/>
        </w:rPr>
        <w:t>RR-i</w:t>
      </w:r>
      <w:proofErr w:type="spellEnd"/>
      <w:r w:rsidRPr="00054C47">
        <w:rPr>
          <w:sz w:val="24"/>
          <w:szCs w:val="24"/>
        </w:rPr>
        <w:t xml:space="preserve"> kantud aadress, mis puudub </w:t>
      </w:r>
      <w:proofErr w:type="spellStart"/>
      <w:r w:rsidRPr="00054C47">
        <w:rPr>
          <w:sz w:val="24"/>
          <w:szCs w:val="24"/>
        </w:rPr>
        <w:t>ADS-i</w:t>
      </w:r>
      <w:proofErr w:type="spellEnd"/>
      <w:r w:rsidRPr="00054C47">
        <w:rPr>
          <w:sz w:val="24"/>
          <w:szCs w:val="24"/>
        </w:rPr>
        <w:t xml:space="preserve"> infosüsteemis</w:t>
      </w:r>
    </w:p>
    <w:p w14:paraId="0BBC34AF" w14:textId="77777777" w:rsidR="004452D9" w:rsidRPr="00054C47" w:rsidRDefault="004452D9" w:rsidP="004452D9">
      <w:pPr>
        <w:jc w:val="both"/>
        <w:rPr>
          <w:sz w:val="24"/>
          <w:szCs w:val="24"/>
        </w:rPr>
      </w:pPr>
      <w:commentRangeStart w:id="47"/>
    </w:p>
    <w:p w14:paraId="4E3DDC97" w14:textId="77777777" w:rsidR="004452D9" w:rsidRPr="00054C47" w:rsidRDefault="004452D9" w:rsidP="004452D9">
      <w:pPr>
        <w:jc w:val="both"/>
        <w:rPr>
          <w:sz w:val="24"/>
          <w:szCs w:val="24"/>
        </w:rPr>
      </w:pPr>
      <w:r w:rsidRPr="00054C47">
        <w:rPr>
          <w:sz w:val="24"/>
          <w:szCs w:val="24"/>
        </w:rPr>
        <w:t>Sihtrühm on väike.</w:t>
      </w:r>
      <w:commentRangeEnd w:id="47"/>
      <w:r w:rsidR="00324E49">
        <w:rPr>
          <w:rStyle w:val="Kommentaariviide"/>
          <w:rFonts w:asciiTheme="minorHAnsi" w:hAnsiTheme="minorHAnsi"/>
          <w:lang w:eastAsia="en-US"/>
        </w:rPr>
        <w:commentReference w:id="47"/>
      </w:r>
    </w:p>
    <w:p w14:paraId="36445D7B" w14:textId="77777777" w:rsidR="004452D9" w:rsidRPr="00054C47" w:rsidRDefault="004452D9" w:rsidP="004452D9">
      <w:pPr>
        <w:jc w:val="both"/>
        <w:rPr>
          <w:sz w:val="24"/>
          <w:szCs w:val="24"/>
        </w:rPr>
      </w:pPr>
    </w:p>
    <w:p w14:paraId="77C2FC3D" w14:textId="77777777" w:rsidR="004452D9" w:rsidRPr="00054C47" w:rsidRDefault="004452D9" w:rsidP="004452D9">
      <w:pPr>
        <w:jc w:val="both"/>
        <w:rPr>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 Ka praegu on inimene RRS-i § 68 kohaselt kohustatud tagama </w:t>
      </w:r>
      <w:proofErr w:type="spellStart"/>
      <w:r w:rsidRPr="00054C47">
        <w:rPr>
          <w:bCs/>
          <w:sz w:val="24"/>
          <w:szCs w:val="24"/>
        </w:rPr>
        <w:t>RR-is</w:t>
      </w:r>
      <w:proofErr w:type="spellEnd"/>
      <w:r w:rsidRPr="00054C47">
        <w:rPr>
          <w:bCs/>
          <w:sz w:val="24"/>
          <w:szCs w:val="24"/>
        </w:rPr>
        <w:t xml:space="preserve"> enda ja oma alaealiste laste ning eestkostetavate elukoha aadressi olemasolu ja õigsuse RRS-i kohaselt, kuigi seda nõuet vahel teadmatusest või tahtlikult ei järgita.</w:t>
      </w:r>
    </w:p>
    <w:p w14:paraId="0E53B815" w14:textId="77777777" w:rsidR="004452D9" w:rsidRPr="00054C47" w:rsidRDefault="004452D9" w:rsidP="004452D9">
      <w:pPr>
        <w:jc w:val="both"/>
        <w:rPr>
          <w:sz w:val="24"/>
          <w:szCs w:val="24"/>
        </w:rPr>
      </w:pPr>
    </w:p>
    <w:p w14:paraId="3CC9C449" w14:textId="3AF9C255"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Inimene ei puutu eeldatavasti tihti kokku olukorraga, kus KOV lõpetab tema elukoha andmete kehtivuse </w:t>
      </w:r>
      <w:proofErr w:type="spellStart"/>
      <w:r w:rsidRPr="00054C47">
        <w:rPr>
          <w:sz w:val="24"/>
          <w:szCs w:val="24"/>
        </w:rPr>
        <w:t>RR-is</w:t>
      </w:r>
      <w:proofErr w:type="spellEnd"/>
      <w:r w:rsidRPr="00054C47">
        <w:rPr>
          <w:sz w:val="24"/>
          <w:szCs w:val="24"/>
        </w:rPr>
        <w:t xml:space="preserve"> seetõttu, et tema elukoha aadressi ei ole </w:t>
      </w:r>
      <w:proofErr w:type="spellStart"/>
      <w:r w:rsidRPr="00054C47">
        <w:rPr>
          <w:sz w:val="24"/>
          <w:szCs w:val="24"/>
        </w:rPr>
        <w:t>ADS-i</w:t>
      </w:r>
      <w:proofErr w:type="spellEnd"/>
      <w:r w:rsidRPr="00054C47">
        <w:rPr>
          <w:sz w:val="24"/>
          <w:szCs w:val="24"/>
        </w:rPr>
        <w:t xml:space="preserve"> infosüsteemis.</w:t>
      </w:r>
      <w:r w:rsidR="00D91C18" w:rsidRPr="00054C47">
        <w:rPr>
          <w:sz w:val="24"/>
          <w:szCs w:val="24"/>
        </w:rPr>
        <w:t xml:space="preserve"> </w:t>
      </w:r>
      <w:r w:rsidR="00ED32F7" w:rsidRPr="00054C47">
        <w:rPr>
          <w:sz w:val="24"/>
          <w:szCs w:val="24"/>
        </w:rPr>
        <w:t>Samas i</w:t>
      </w:r>
      <w:r w:rsidR="00D91C18" w:rsidRPr="00054C47">
        <w:rPr>
          <w:sz w:val="24"/>
          <w:szCs w:val="24"/>
        </w:rPr>
        <w:t>nim</w:t>
      </w:r>
      <w:r w:rsidR="00ED32F7" w:rsidRPr="00054C47">
        <w:rPr>
          <w:sz w:val="24"/>
          <w:szCs w:val="24"/>
        </w:rPr>
        <w:t xml:space="preserve">ene peab ise vastutama, et tal oleks elukoht registreeritud sellisel aadressil, kus ta tegelikult elab, siis on talle tagatud ka </w:t>
      </w:r>
      <w:proofErr w:type="spellStart"/>
      <w:r w:rsidR="00ED32F7" w:rsidRPr="00054C47">
        <w:rPr>
          <w:sz w:val="24"/>
          <w:szCs w:val="24"/>
        </w:rPr>
        <w:t>KOV-i</w:t>
      </w:r>
      <w:proofErr w:type="spellEnd"/>
      <w:r w:rsidR="00ED32F7" w:rsidRPr="00054C47">
        <w:rPr>
          <w:sz w:val="24"/>
          <w:szCs w:val="24"/>
        </w:rPr>
        <w:t xml:space="preserve"> teenused/toetused.</w:t>
      </w:r>
    </w:p>
    <w:p w14:paraId="237C0960" w14:textId="77777777" w:rsidR="004452D9" w:rsidRPr="00054C47" w:rsidRDefault="004452D9" w:rsidP="004452D9">
      <w:pPr>
        <w:jc w:val="both"/>
        <w:rPr>
          <w:sz w:val="24"/>
          <w:szCs w:val="24"/>
        </w:rPr>
      </w:pPr>
    </w:p>
    <w:p w14:paraId="68806E15" w14:textId="77777777" w:rsidR="004452D9" w:rsidRPr="005B6A49" w:rsidRDefault="004452D9" w:rsidP="004452D9">
      <w:pPr>
        <w:pStyle w:val="Vahedeta"/>
        <w:jc w:val="both"/>
        <w:rPr>
          <w:rFonts w:ascii="Times New Roman" w:hAnsi="Times New Roman" w:cs="Times New Roman"/>
        </w:rPr>
      </w:pPr>
      <w:r w:rsidRPr="00054C47">
        <w:rPr>
          <w:rFonts w:ascii="Times New Roman" w:hAnsi="Times New Roman" w:cs="Times New Roman"/>
          <w:bCs/>
          <w:sz w:val="24"/>
          <w:szCs w:val="24"/>
          <w:u w:val="single"/>
        </w:rPr>
        <w:t>Ebasoovitava mõju kaasnemise risk</w:t>
      </w:r>
      <w:r w:rsidRPr="00054C47">
        <w:rPr>
          <w:rFonts w:ascii="Times New Roman" w:hAnsi="Times New Roman" w:cs="Times New Roman"/>
          <w:bCs/>
          <w:sz w:val="24"/>
          <w:szCs w:val="24"/>
        </w:rPr>
        <w:t xml:space="preserve"> on keskmine. Kui inimene on esitanud teadmatusest või tahtlikult </w:t>
      </w:r>
      <w:proofErr w:type="spellStart"/>
      <w:r w:rsidRPr="00054C47">
        <w:rPr>
          <w:rFonts w:ascii="Times New Roman" w:hAnsi="Times New Roman" w:cs="Times New Roman"/>
          <w:bCs/>
          <w:sz w:val="24"/>
          <w:szCs w:val="24"/>
        </w:rPr>
        <w:t>KOV-ile</w:t>
      </w:r>
      <w:proofErr w:type="spellEnd"/>
      <w:r w:rsidRPr="00054C47">
        <w:rPr>
          <w:rFonts w:ascii="Times New Roman" w:hAnsi="Times New Roman" w:cs="Times New Roman"/>
          <w:bCs/>
          <w:sz w:val="24"/>
          <w:szCs w:val="24"/>
        </w:rPr>
        <w:t xml:space="preserve"> ebakorrektsed elukoha andmed, on </w:t>
      </w:r>
      <w:proofErr w:type="spellStart"/>
      <w:r w:rsidRPr="00054C47">
        <w:rPr>
          <w:rFonts w:ascii="Times New Roman" w:hAnsi="Times New Roman" w:cs="Times New Roman"/>
          <w:bCs/>
          <w:sz w:val="24"/>
          <w:szCs w:val="24"/>
        </w:rPr>
        <w:t>KOV-il</w:t>
      </w:r>
      <w:proofErr w:type="spellEnd"/>
      <w:r w:rsidRPr="00054C47">
        <w:rPr>
          <w:rFonts w:ascii="Times New Roman" w:hAnsi="Times New Roman" w:cs="Times New Roman"/>
          <w:bCs/>
          <w:sz w:val="24"/>
          <w:szCs w:val="24"/>
        </w:rPr>
        <w:t xml:space="preserve"> õigus tema elukoha andmete kehtivus </w:t>
      </w:r>
      <w:proofErr w:type="spellStart"/>
      <w:r w:rsidRPr="00054C47">
        <w:rPr>
          <w:rFonts w:ascii="Times New Roman" w:hAnsi="Times New Roman" w:cs="Times New Roman"/>
          <w:bCs/>
          <w:sz w:val="24"/>
          <w:szCs w:val="24"/>
        </w:rPr>
        <w:t>RR-is</w:t>
      </w:r>
      <w:proofErr w:type="spellEnd"/>
      <w:r w:rsidRPr="00054C47">
        <w:rPr>
          <w:rFonts w:ascii="Times New Roman" w:hAnsi="Times New Roman" w:cs="Times New Roman"/>
          <w:bCs/>
          <w:sz w:val="24"/>
          <w:szCs w:val="24"/>
        </w:rPr>
        <w:t xml:space="preserve"> lõpetada, kui ta esitatud elukoha aadressil tegelikult ei ela. </w:t>
      </w:r>
      <w:commentRangeStart w:id="48"/>
      <w:r w:rsidRPr="00054C47">
        <w:rPr>
          <w:rFonts w:ascii="Times New Roman" w:hAnsi="Times New Roman" w:cs="Times New Roman"/>
          <w:bCs/>
          <w:sz w:val="24"/>
          <w:szCs w:val="24"/>
        </w:rPr>
        <w:t xml:space="preserve">Muudatus tagab, et elukohajärgseid avalikke teenuseid ja toetusi saavad inimesed, kes tegelikult kõnealuses </w:t>
      </w:r>
      <w:proofErr w:type="spellStart"/>
      <w:r w:rsidRPr="00054C47">
        <w:rPr>
          <w:rFonts w:ascii="Times New Roman" w:hAnsi="Times New Roman" w:cs="Times New Roman"/>
          <w:bCs/>
          <w:sz w:val="24"/>
          <w:szCs w:val="24"/>
        </w:rPr>
        <w:t>KOV-is</w:t>
      </w:r>
      <w:proofErr w:type="spellEnd"/>
      <w:r w:rsidRPr="00054C47">
        <w:rPr>
          <w:rFonts w:ascii="Times New Roman" w:hAnsi="Times New Roman" w:cs="Times New Roman"/>
          <w:bCs/>
          <w:sz w:val="24"/>
          <w:szCs w:val="24"/>
        </w:rPr>
        <w:t xml:space="preserve"> elavad, eriti arvestades </w:t>
      </w:r>
      <w:proofErr w:type="spellStart"/>
      <w:r w:rsidRPr="00054C47">
        <w:rPr>
          <w:rFonts w:ascii="Times New Roman" w:hAnsi="Times New Roman" w:cs="Times New Roman"/>
          <w:bCs/>
          <w:sz w:val="24"/>
          <w:szCs w:val="24"/>
        </w:rPr>
        <w:t>KOV-ide</w:t>
      </w:r>
      <w:proofErr w:type="spellEnd"/>
      <w:r w:rsidRPr="00054C47">
        <w:rPr>
          <w:rFonts w:ascii="Times New Roman" w:hAnsi="Times New Roman" w:cs="Times New Roman"/>
          <w:bCs/>
          <w:sz w:val="24"/>
          <w:szCs w:val="24"/>
        </w:rPr>
        <w:t xml:space="preserve"> ressursside piiratust.</w:t>
      </w:r>
      <w:commentRangeEnd w:id="48"/>
      <w:r w:rsidR="00324E49">
        <w:rPr>
          <w:rStyle w:val="Kommentaariviide"/>
          <w:rFonts w:eastAsia="Times New Roman"/>
        </w:rPr>
        <w:commentReference w:id="48"/>
      </w:r>
    </w:p>
    <w:p w14:paraId="220BFD0A" w14:textId="77777777" w:rsidR="004452D9" w:rsidRPr="00054C47" w:rsidRDefault="004452D9" w:rsidP="004452D9">
      <w:pPr>
        <w:jc w:val="both"/>
        <w:rPr>
          <w:sz w:val="24"/>
          <w:szCs w:val="24"/>
        </w:rPr>
      </w:pPr>
    </w:p>
    <w:p w14:paraId="40F72134"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63C1A70C" w14:textId="77777777" w:rsidR="004452D9" w:rsidRPr="00054C47" w:rsidRDefault="004452D9" w:rsidP="004452D9">
      <w:pPr>
        <w:jc w:val="both"/>
        <w:rPr>
          <w:sz w:val="24"/>
          <w:szCs w:val="24"/>
        </w:rPr>
      </w:pPr>
    </w:p>
    <w:p w14:paraId="17326B6D" w14:textId="6ADFF6F1" w:rsidR="004452D9" w:rsidRPr="00054C47" w:rsidRDefault="004452D9" w:rsidP="004452D9">
      <w:pPr>
        <w:jc w:val="both"/>
        <w:rPr>
          <w:b/>
          <w:bCs/>
          <w:sz w:val="24"/>
          <w:szCs w:val="24"/>
        </w:rPr>
      </w:pPr>
      <w:r w:rsidRPr="00054C47">
        <w:rPr>
          <w:b/>
          <w:bCs/>
          <w:sz w:val="24"/>
          <w:szCs w:val="24"/>
        </w:rPr>
        <w:t>6.5. Võimaldada moodustada EL-i kodanikule isikukood elukoha registreerimise menetluses ilma eraldi isikukoodi andmise menetluseta</w:t>
      </w:r>
    </w:p>
    <w:p w14:paraId="044FF5F0" w14:textId="77777777" w:rsidR="004452D9" w:rsidRPr="00054C47" w:rsidRDefault="004452D9" w:rsidP="004452D9">
      <w:pPr>
        <w:jc w:val="both"/>
        <w:rPr>
          <w:sz w:val="24"/>
          <w:szCs w:val="24"/>
        </w:rPr>
      </w:pPr>
    </w:p>
    <w:p w14:paraId="0A9ABAA7" w14:textId="3EDF2AB7"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6.5.1. Mõju riigiasutuste korraldusele, tuludele ja kuludele</w:t>
      </w:r>
    </w:p>
    <w:p w14:paraId="6CF75090" w14:textId="77777777" w:rsidR="004452D9" w:rsidRPr="00054C47" w:rsidRDefault="004452D9" w:rsidP="004452D9">
      <w:pPr>
        <w:pStyle w:val="Vahedeta"/>
        <w:jc w:val="both"/>
        <w:rPr>
          <w:rFonts w:ascii="Times New Roman" w:hAnsi="Times New Roman" w:cs="Times New Roman"/>
          <w:bCs/>
          <w:sz w:val="24"/>
          <w:szCs w:val="24"/>
        </w:rPr>
      </w:pPr>
    </w:p>
    <w:p w14:paraId="66DA917B" w14:textId="77777777" w:rsidR="004452D9" w:rsidRPr="00054C47" w:rsidRDefault="004452D9" w:rsidP="004452D9">
      <w:pPr>
        <w:pStyle w:val="Vahedeta"/>
        <w:jc w:val="both"/>
        <w:rPr>
          <w:rFonts w:ascii="Times New Roman" w:hAnsi="Times New Roman" w:cs="Times New Roman"/>
          <w:bCs/>
          <w:sz w:val="24"/>
          <w:szCs w:val="24"/>
        </w:rPr>
      </w:pPr>
      <w:commentRangeStart w:id="49"/>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(79)</w:t>
      </w:r>
      <w:commentRangeEnd w:id="49"/>
      <w:r w:rsidR="00324E49">
        <w:rPr>
          <w:rStyle w:val="Kommentaariviide"/>
          <w:rFonts w:eastAsia="Times New Roman"/>
        </w:rPr>
        <w:commentReference w:id="49"/>
      </w:r>
    </w:p>
    <w:p w14:paraId="6A0C0E8C" w14:textId="77777777" w:rsidR="004452D9" w:rsidRPr="00054C47" w:rsidRDefault="004452D9" w:rsidP="004452D9">
      <w:pPr>
        <w:jc w:val="both"/>
        <w:rPr>
          <w:sz w:val="24"/>
          <w:szCs w:val="24"/>
        </w:rPr>
      </w:pPr>
    </w:p>
    <w:p w14:paraId="6B96FC28" w14:textId="77777777" w:rsidR="004452D9" w:rsidRPr="00054C47" w:rsidRDefault="004452D9" w:rsidP="004452D9">
      <w:pPr>
        <w:jc w:val="both"/>
        <w:rPr>
          <w:sz w:val="24"/>
          <w:szCs w:val="24"/>
        </w:rPr>
      </w:pPr>
      <w:commentRangeStart w:id="50"/>
      <w:r w:rsidRPr="00054C47">
        <w:rPr>
          <w:sz w:val="24"/>
          <w:szCs w:val="24"/>
        </w:rPr>
        <w:t xml:space="preserve">Sihtrühm on väike, hõlmates </w:t>
      </w:r>
      <w:proofErr w:type="spellStart"/>
      <w:r w:rsidRPr="00054C47">
        <w:rPr>
          <w:sz w:val="24"/>
          <w:szCs w:val="24"/>
        </w:rPr>
        <w:t>KOV-i</w:t>
      </w:r>
      <w:proofErr w:type="spellEnd"/>
      <w:r w:rsidRPr="00054C47">
        <w:rPr>
          <w:sz w:val="24"/>
          <w:szCs w:val="24"/>
        </w:rPr>
        <w:t xml:space="preserve"> ametnikke, kes registreerivad elukohti.</w:t>
      </w:r>
      <w:commentRangeEnd w:id="50"/>
      <w:r w:rsidR="00324E49">
        <w:rPr>
          <w:rStyle w:val="Kommentaariviide"/>
          <w:rFonts w:asciiTheme="minorHAnsi" w:hAnsiTheme="minorHAnsi"/>
          <w:lang w:eastAsia="en-US"/>
        </w:rPr>
        <w:commentReference w:id="50"/>
      </w:r>
    </w:p>
    <w:p w14:paraId="1A546892" w14:textId="77777777" w:rsidR="004452D9" w:rsidRPr="00054C47" w:rsidRDefault="004452D9" w:rsidP="004452D9">
      <w:pPr>
        <w:pStyle w:val="Vahedeta"/>
        <w:jc w:val="both"/>
        <w:rPr>
          <w:rFonts w:ascii="Times New Roman" w:hAnsi="Times New Roman" w:cs="Times New Roman"/>
          <w:bCs/>
          <w:sz w:val="24"/>
          <w:szCs w:val="24"/>
        </w:rPr>
      </w:pPr>
    </w:p>
    <w:p w14:paraId="333C5B04" w14:textId="77777777" w:rsidR="004452D9" w:rsidRPr="00054C47" w:rsidRDefault="004452D9" w:rsidP="004452D9">
      <w:pPr>
        <w:jc w:val="both"/>
        <w:rPr>
          <w:sz w:val="24"/>
          <w:szCs w:val="24"/>
        </w:rPr>
      </w:pPr>
      <w:r w:rsidRPr="00054C47">
        <w:rPr>
          <w:sz w:val="24"/>
          <w:szCs w:val="24"/>
        </w:rPr>
        <w:t xml:space="preserve">Muudatus mõjutab </w:t>
      </w:r>
      <w:proofErr w:type="spellStart"/>
      <w:r w:rsidRPr="00054C47">
        <w:rPr>
          <w:sz w:val="24"/>
          <w:szCs w:val="24"/>
        </w:rPr>
        <w:t>KOV-i</w:t>
      </w:r>
      <w:proofErr w:type="spellEnd"/>
      <w:r w:rsidRPr="00054C47">
        <w:rPr>
          <w:sz w:val="24"/>
          <w:szCs w:val="24"/>
        </w:rPr>
        <w:t xml:space="preserve"> ametnikke, sest neil ei ole vaja edaspidi anda EL-i kodanikule isikukoodi eraldi menetluses, vaid see antakse elukoha registreerimise menetluse osana.</w:t>
      </w:r>
    </w:p>
    <w:p w14:paraId="2D7C8837" w14:textId="77777777" w:rsidR="004452D9" w:rsidRPr="00054C47" w:rsidRDefault="004452D9" w:rsidP="004452D9">
      <w:pPr>
        <w:pStyle w:val="Vahedeta"/>
        <w:jc w:val="both"/>
        <w:rPr>
          <w:rFonts w:ascii="Times New Roman" w:hAnsi="Times New Roman" w:cs="Times New Roman"/>
          <w:bCs/>
          <w:sz w:val="24"/>
          <w:szCs w:val="24"/>
        </w:rPr>
      </w:pPr>
    </w:p>
    <w:p w14:paraId="1D825EB4" w14:textId="77777777" w:rsidR="004452D9" w:rsidRPr="00054C47" w:rsidRDefault="004452D9" w:rsidP="004452D9">
      <w:pPr>
        <w:jc w:val="both"/>
        <w:rPr>
          <w:sz w:val="24"/>
          <w:szCs w:val="24"/>
        </w:rPr>
      </w:pPr>
      <w:commentRangeStart w:id="51"/>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commentRangeEnd w:id="51"/>
      <w:r w:rsidR="00324E49">
        <w:rPr>
          <w:rStyle w:val="Kommentaariviide"/>
          <w:rFonts w:asciiTheme="minorHAnsi" w:hAnsiTheme="minorHAnsi"/>
          <w:lang w:eastAsia="en-US"/>
        </w:rPr>
        <w:commentReference w:id="51"/>
      </w:r>
      <w:r w:rsidRPr="00054C47">
        <w:rPr>
          <w:bCs/>
          <w:sz w:val="24"/>
          <w:szCs w:val="24"/>
        </w:rPr>
        <w:t xml:space="preserve">. </w:t>
      </w:r>
      <w:proofErr w:type="spellStart"/>
      <w:r w:rsidRPr="00054C47">
        <w:rPr>
          <w:bCs/>
          <w:sz w:val="24"/>
          <w:szCs w:val="24"/>
        </w:rPr>
        <w:t>KOV-i</w:t>
      </w:r>
      <w:proofErr w:type="spellEnd"/>
      <w:r w:rsidRPr="00054C47">
        <w:rPr>
          <w:bCs/>
          <w:sz w:val="24"/>
          <w:szCs w:val="24"/>
        </w:rPr>
        <w:t xml:space="preserve"> ametnikud saavad viia läbi ühe menetluse, kus annavad EL-i kodanikule nii isikukoodi kui ka registreerivad tema elukoha. </w:t>
      </w:r>
      <w:r w:rsidRPr="00054C47">
        <w:rPr>
          <w:sz w:val="24"/>
          <w:szCs w:val="24"/>
        </w:rPr>
        <w:t xml:space="preserve">Muudatus lihtsustab </w:t>
      </w:r>
      <w:proofErr w:type="spellStart"/>
      <w:r w:rsidRPr="00054C47">
        <w:rPr>
          <w:sz w:val="24"/>
          <w:szCs w:val="24"/>
        </w:rPr>
        <w:t>KOV-i</w:t>
      </w:r>
      <w:proofErr w:type="spellEnd"/>
      <w:r w:rsidRPr="00054C47">
        <w:rPr>
          <w:sz w:val="24"/>
          <w:szCs w:val="24"/>
        </w:rPr>
        <w:t xml:space="preserve"> ametnike tööd ja hoiab kokku nende tööaega keerulisemate menetluste jaoks.</w:t>
      </w:r>
    </w:p>
    <w:p w14:paraId="2D77E620" w14:textId="77777777" w:rsidR="004452D9" w:rsidRPr="00054C47" w:rsidRDefault="004452D9" w:rsidP="004452D9">
      <w:pPr>
        <w:pStyle w:val="Vahedeta"/>
        <w:jc w:val="both"/>
        <w:rPr>
          <w:rFonts w:ascii="Times New Roman" w:hAnsi="Times New Roman" w:cs="Times New Roman"/>
          <w:bCs/>
          <w:sz w:val="24"/>
          <w:szCs w:val="24"/>
        </w:rPr>
      </w:pPr>
    </w:p>
    <w:p w14:paraId="6BC41F15" w14:textId="77777777" w:rsidR="004452D9" w:rsidRPr="00054C47" w:rsidRDefault="004452D9" w:rsidP="004452D9">
      <w:pPr>
        <w:jc w:val="both"/>
        <w:rPr>
          <w:sz w:val="24"/>
          <w:szCs w:val="24"/>
        </w:rPr>
      </w:pPr>
      <w:r w:rsidRPr="00054C47">
        <w:rPr>
          <w:sz w:val="24"/>
          <w:szCs w:val="24"/>
          <w:u w:val="single"/>
        </w:rPr>
        <w:lastRenderedPageBreak/>
        <w:t>Mõju esinemise sagedus</w:t>
      </w:r>
      <w:r w:rsidRPr="00054C47">
        <w:rPr>
          <w:sz w:val="24"/>
          <w:szCs w:val="24"/>
        </w:rPr>
        <w:t xml:space="preserve"> on keskmine. </w:t>
      </w:r>
      <w:proofErr w:type="spellStart"/>
      <w:r w:rsidRPr="00054C47">
        <w:rPr>
          <w:sz w:val="24"/>
          <w:szCs w:val="24"/>
        </w:rPr>
        <w:t>KOV-i</w:t>
      </w:r>
      <w:proofErr w:type="spellEnd"/>
      <w:r w:rsidRPr="00054C47">
        <w:rPr>
          <w:sz w:val="24"/>
          <w:szCs w:val="24"/>
        </w:rPr>
        <w:t xml:space="preserve"> ametnikud registreerivad EL-i kodanike elukohti regulaarselt tööpäeviti. Mõju sagedus varieerub: osa </w:t>
      </w:r>
      <w:proofErr w:type="spellStart"/>
      <w:r w:rsidRPr="00054C47">
        <w:rPr>
          <w:sz w:val="24"/>
          <w:szCs w:val="24"/>
        </w:rPr>
        <w:t>KOV-i</w:t>
      </w:r>
      <w:proofErr w:type="spellEnd"/>
      <w:r w:rsidRPr="00054C47">
        <w:rPr>
          <w:sz w:val="24"/>
          <w:szCs w:val="24"/>
        </w:rPr>
        <w:t xml:space="preserve"> ametnikke puutub sellega kokku rohkem, osa vähem.</w:t>
      </w:r>
    </w:p>
    <w:p w14:paraId="5DE95114" w14:textId="77777777" w:rsidR="004452D9" w:rsidRPr="00054C47" w:rsidRDefault="004452D9" w:rsidP="004452D9">
      <w:pPr>
        <w:jc w:val="both"/>
        <w:rPr>
          <w:sz w:val="24"/>
          <w:szCs w:val="24"/>
        </w:rPr>
      </w:pPr>
    </w:p>
    <w:p w14:paraId="5AD84E32" w14:textId="77777777" w:rsidR="004452D9" w:rsidRPr="00054C47" w:rsidRDefault="004452D9" w:rsidP="004452D9">
      <w:pPr>
        <w:jc w:val="both"/>
        <w:rPr>
          <w:bCs/>
          <w:sz w:val="24"/>
          <w:szCs w:val="24"/>
        </w:rPr>
      </w:pPr>
      <w:commentRangeStart w:id="52"/>
      <w:r w:rsidRPr="00054C47">
        <w:rPr>
          <w:bCs/>
          <w:sz w:val="24"/>
          <w:szCs w:val="24"/>
          <w:u w:val="single"/>
        </w:rPr>
        <w:t>Ebasoovitava mõju kaasnemise risk</w:t>
      </w:r>
      <w:r w:rsidRPr="00054C47">
        <w:rPr>
          <w:bCs/>
          <w:sz w:val="24"/>
          <w:szCs w:val="24"/>
        </w:rPr>
        <w:t xml:space="preserve"> on väike</w:t>
      </w:r>
      <w:commentRangeEnd w:id="52"/>
      <w:r w:rsidR="00324E49">
        <w:rPr>
          <w:rStyle w:val="Kommentaariviide"/>
          <w:rFonts w:asciiTheme="minorHAnsi" w:hAnsiTheme="minorHAnsi"/>
          <w:lang w:eastAsia="en-US"/>
        </w:rPr>
        <w:commentReference w:id="52"/>
      </w:r>
      <w:r w:rsidRPr="00054C47">
        <w:rPr>
          <w:bCs/>
          <w:sz w:val="24"/>
          <w:szCs w:val="24"/>
        </w:rPr>
        <w:t xml:space="preserve">. Muudatus on </w:t>
      </w:r>
      <w:proofErr w:type="spellStart"/>
      <w:r w:rsidRPr="00054C47">
        <w:rPr>
          <w:bCs/>
          <w:sz w:val="24"/>
          <w:szCs w:val="24"/>
        </w:rPr>
        <w:t>KOV-idele</w:t>
      </w:r>
      <w:proofErr w:type="spellEnd"/>
      <w:r w:rsidRPr="00054C47">
        <w:rPr>
          <w:bCs/>
          <w:sz w:val="24"/>
          <w:szCs w:val="24"/>
        </w:rPr>
        <w:t xml:space="preserve"> positiivne, sest kahe menetluse asemel saavad </w:t>
      </w:r>
      <w:proofErr w:type="spellStart"/>
      <w:r w:rsidRPr="00054C47">
        <w:rPr>
          <w:bCs/>
          <w:sz w:val="24"/>
          <w:szCs w:val="24"/>
        </w:rPr>
        <w:t>KOV-i</w:t>
      </w:r>
      <w:proofErr w:type="spellEnd"/>
      <w:r w:rsidRPr="00054C47">
        <w:rPr>
          <w:bCs/>
          <w:sz w:val="24"/>
          <w:szCs w:val="24"/>
        </w:rPr>
        <w:t xml:space="preserve"> ametnikud viia läbi ühe. See hoiab kokku nende tööaega keerulisemate menetluste jaoks.</w:t>
      </w:r>
    </w:p>
    <w:p w14:paraId="373CBD84" w14:textId="77777777" w:rsidR="004452D9" w:rsidRPr="00054C47" w:rsidRDefault="004452D9" w:rsidP="004452D9">
      <w:pPr>
        <w:jc w:val="both"/>
        <w:rPr>
          <w:bCs/>
          <w:sz w:val="24"/>
          <w:szCs w:val="24"/>
        </w:rPr>
      </w:pPr>
    </w:p>
    <w:p w14:paraId="303F3344" w14:textId="5450515C" w:rsidR="004452D9" w:rsidRPr="00054C47" w:rsidRDefault="004452D9"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6.5.2. Sotsiaalne mõju</w:t>
      </w:r>
    </w:p>
    <w:p w14:paraId="039E8808" w14:textId="77777777" w:rsidR="004452D9" w:rsidRPr="00054C47" w:rsidRDefault="004452D9" w:rsidP="004452D9">
      <w:pPr>
        <w:jc w:val="both"/>
        <w:rPr>
          <w:sz w:val="24"/>
          <w:szCs w:val="24"/>
        </w:rPr>
      </w:pPr>
    </w:p>
    <w:p w14:paraId="73D54397"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EL-i kodanikud, kellele tuleb anda isikukood.</w:t>
      </w:r>
    </w:p>
    <w:p w14:paraId="578EE9E5" w14:textId="77777777" w:rsidR="004452D9" w:rsidRPr="00054C47" w:rsidRDefault="004452D9" w:rsidP="004452D9">
      <w:pPr>
        <w:jc w:val="both"/>
        <w:rPr>
          <w:sz w:val="24"/>
          <w:szCs w:val="24"/>
        </w:rPr>
      </w:pPr>
    </w:p>
    <w:p w14:paraId="20AFE1B7" w14:textId="77777777" w:rsidR="004452D9" w:rsidRPr="00054C47" w:rsidRDefault="004452D9" w:rsidP="004452D9">
      <w:pPr>
        <w:jc w:val="both"/>
        <w:rPr>
          <w:sz w:val="24"/>
          <w:szCs w:val="24"/>
        </w:rPr>
      </w:pPr>
      <w:commentRangeStart w:id="53"/>
      <w:r w:rsidRPr="00054C47">
        <w:rPr>
          <w:sz w:val="24"/>
          <w:szCs w:val="24"/>
        </w:rPr>
        <w:t>Sihtrühm on väike</w:t>
      </w:r>
      <w:commentRangeEnd w:id="53"/>
      <w:r w:rsidR="00324E49">
        <w:rPr>
          <w:rStyle w:val="Kommentaariviide"/>
          <w:rFonts w:asciiTheme="minorHAnsi" w:hAnsiTheme="minorHAnsi"/>
          <w:lang w:eastAsia="en-US"/>
        </w:rPr>
        <w:commentReference w:id="53"/>
      </w:r>
      <w:r w:rsidRPr="00054C47">
        <w:rPr>
          <w:sz w:val="24"/>
          <w:szCs w:val="24"/>
        </w:rPr>
        <w:t>. 2022. aastal anti elukoha registreerimiseks EL-i kodanikele isikukoodi taotluse alusel 2961 isikukoodi. 2021. aastal anti samal eesmärgil 3526 isikukoodi.</w:t>
      </w:r>
    </w:p>
    <w:p w14:paraId="1672F60F" w14:textId="77777777" w:rsidR="004452D9" w:rsidRPr="00054C47" w:rsidRDefault="004452D9" w:rsidP="004452D9">
      <w:pPr>
        <w:jc w:val="both"/>
        <w:rPr>
          <w:sz w:val="24"/>
          <w:szCs w:val="24"/>
        </w:rPr>
      </w:pPr>
    </w:p>
    <w:p w14:paraId="5356695A" w14:textId="30E3721D" w:rsidR="004452D9" w:rsidRPr="00054C47" w:rsidRDefault="004452D9" w:rsidP="004452D9">
      <w:pPr>
        <w:jc w:val="both"/>
        <w:rPr>
          <w:bCs/>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 EL-i kodanikele antakse edaspidi ühes menetluses nii isikukood kui ka registreeritakse elukoht ja neil on vaja selleks esitada vaid üks taotlus.</w:t>
      </w:r>
      <w:r w:rsidR="00CC58AE" w:rsidRPr="00054C47">
        <w:rPr>
          <w:bCs/>
          <w:sz w:val="24"/>
          <w:szCs w:val="24"/>
        </w:rPr>
        <w:t xml:space="preserve"> Praegu on vajalik täita kaks avaldust, mis on inimesele koormav.</w:t>
      </w:r>
    </w:p>
    <w:p w14:paraId="35147B9C" w14:textId="77777777" w:rsidR="004452D9" w:rsidRPr="00054C47" w:rsidRDefault="004452D9" w:rsidP="004452D9">
      <w:pPr>
        <w:jc w:val="both"/>
        <w:rPr>
          <w:bCs/>
          <w:sz w:val="24"/>
          <w:szCs w:val="24"/>
        </w:rPr>
      </w:pPr>
    </w:p>
    <w:p w14:paraId="6DD6E84F" w14:textId="2E848899"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EL-i kodanikud ei pea isikukoodi taotlema regulaarselt ega tihti, vaid üksnes ühel korral Eestisse saabumisel. Järgmistel kordadel, kui neil on isikukood juba olemas, saavad nad esitada vaid oma uue elukoha andmed</w:t>
      </w:r>
      <w:r w:rsidR="001F6693" w:rsidRPr="00054C47">
        <w:rPr>
          <w:sz w:val="24"/>
          <w:szCs w:val="24"/>
        </w:rPr>
        <w:t xml:space="preserve"> ja siis on neil võimalik seda teha juba läbi </w:t>
      </w:r>
      <w:r w:rsidR="00754394" w:rsidRPr="00054C47">
        <w:rPr>
          <w:sz w:val="24"/>
          <w:szCs w:val="24"/>
        </w:rPr>
        <w:t xml:space="preserve">turvalise veebikeskkonna ehk </w:t>
      </w:r>
      <w:r w:rsidR="001F6693" w:rsidRPr="00054C47">
        <w:rPr>
          <w:sz w:val="24"/>
          <w:szCs w:val="24"/>
        </w:rPr>
        <w:t xml:space="preserve">portaali </w:t>
      </w:r>
      <w:r w:rsidR="001F6693" w:rsidRPr="00054C47">
        <w:rPr>
          <w:i/>
          <w:sz w:val="24"/>
          <w:szCs w:val="24"/>
        </w:rPr>
        <w:t>rahvastikuregister.ee</w:t>
      </w:r>
      <w:r w:rsidRPr="00054C47">
        <w:rPr>
          <w:sz w:val="24"/>
          <w:szCs w:val="24"/>
        </w:rPr>
        <w:t>.</w:t>
      </w:r>
    </w:p>
    <w:p w14:paraId="689B1A54" w14:textId="77777777" w:rsidR="004452D9" w:rsidRPr="00054C47" w:rsidRDefault="004452D9" w:rsidP="004452D9">
      <w:pPr>
        <w:jc w:val="both"/>
        <w:rPr>
          <w:sz w:val="24"/>
          <w:szCs w:val="24"/>
        </w:rPr>
      </w:pPr>
    </w:p>
    <w:p w14:paraId="214DFDA1" w14:textId="77777777" w:rsidR="004452D9" w:rsidRPr="00054C47" w:rsidRDefault="004452D9" w:rsidP="004452D9">
      <w:pPr>
        <w:jc w:val="both"/>
        <w:rPr>
          <w:bCs/>
          <w:sz w:val="24"/>
          <w:szCs w:val="24"/>
        </w:rPr>
      </w:pPr>
      <w:commentRangeStart w:id="54"/>
      <w:r w:rsidRPr="00054C47">
        <w:rPr>
          <w:bCs/>
          <w:sz w:val="24"/>
          <w:szCs w:val="24"/>
          <w:u w:val="single"/>
        </w:rPr>
        <w:t>Ebasoovitava mõju kaasnemise risk</w:t>
      </w:r>
      <w:r w:rsidRPr="00054C47">
        <w:rPr>
          <w:bCs/>
          <w:sz w:val="24"/>
          <w:szCs w:val="24"/>
        </w:rPr>
        <w:t xml:space="preserve"> on väike</w:t>
      </w:r>
      <w:commentRangeEnd w:id="54"/>
      <w:r w:rsidR="004108D0">
        <w:rPr>
          <w:rStyle w:val="Kommentaariviide"/>
          <w:rFonts w:asciiTheme="minorHAnsi" w:hAnsiTheme="minorHAnsi"/>
          <w:lang w:eastAsia="en-US"/>
        </w:rPr>
        <w:commentReference w:id="54"/>
      </w:r>
      <w:r w:rsidRPr="00054C47">
        <w:rPr>
          <w:bCs/>
          <w:sz w:val="24"/>
          <w:szCs w:val="24"/>
        </w:rPr>
        <w:t>. Muudatus on EL-i kodanikele positiivne, sest kahe menetluse asemel viiakse läbi üks. Seega peab EL-i kodanik esitama vaid ühe taotluse, mille alusel antakse talle isikukood ja registreeritakse elukoht. See vähendab EL-i kodaniku halduskoormust ja hoiab kokku tema aega.</w:t>
      </w:r>
    </w:p>
    <w:p w14:paraId="4807DFA8" w14:textId="77777777" w:rsidR="004452D9" w:rsidRPr="00054C47" w:rsidRDefault="004452D9" w:rsidP="004452D9">
      <w:pPr>
        <w:jc w:val="both"/>
        <w:rPr>
          <w:bCs/>
          <w:sz w:val="24"/>
          <w:szCs w:val="24"/>
        </w:rPr>
      </w:pPr>
    </w:p>
    <w:p w14:paraId="711C0586"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08BAC6A2" w14:textId="77777777" w:rsidR="004452D9" w:rsidRPr="00054C47" w:rsidRDefault="004452D9" w:rsidP="004452D9">
      <w:pPr>
        <w:jc w:val="both"/>
        <w:rPr>
          <w:sz w:val="24"/>
          <w:szCs w:val="24"/>
        </w:rPr>
      </w:pPr>
    </w:p>
    <w:p w14:paraId="0062E1F6" w14:textId="6D5F5EC3" w:rsidR="004452D9" w:rsidRPr="00054C47" w:rsidRDefault="004452D9" w:rsidP="004452D9">
      <w:pPr>
        <w:keepNext/>
        <w:jc w:val="both"/>
        <w:rPr>
          <w:b/>
          <w:bCs/>
          <w:sz w:val="24"/>
          <w:szCs w:val="24"/>
        </w:rPr>
      </w:pPr>
      <w:bookmarkStart w:id="55" w:name="_Hlk131500928"/>
      <w:r w:rsidRPr="00054C47">
        <w:rPr>
          <w:b/>
          <w:bCs/>
          <w:sz w:val="24"/>
          <w:szCs w:val="24"/>
        </w:rPr>
        <w:t>6.6. Lihtsustada EL-i kodaniku elukoha registreerimise menetlust juhul, kui EL-i kodanik registreerib oma elukoha Eestist välisriiki</w:t>
      </w:r>
    </w:p>
    <w:p w14:paraId="6C835B2E" w14:textId="77777777" w:rsidR="004452D9" w:rsidRPr="00054C47" w:rsidRDefault="004452D9" w:rsidP="004452D9">
      <w:pPr>
        <w:keepNext/>
        <w:jc w:val="both"/>
        <w:rPr>
          <w:sz w:val="24"/>
          <w:szCs w:val="24"/>
        </w:rPr>
      </w:pPr>
    </w:p>
    <w:bookmarkEnd w:id="55"/>
    <w:p w14:paraId="064DD220" w14:textId="34E35783"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.1. Mõju riigiasutuste korraldusele, tuludele ja kuludele</w:t>
      </w:r>
    </w:p>
    <w:p w14:paraId="7282D264" w14:textId="77777777" w:rsidR="004452D9" w:rsidRPr="00054C47" w:rsidRDefault="004452D9" w:rsidP="004452D9">
      <w:pPr>
        <w:pStyle w:val="Vahedeta"/>
        <w:jc w:val="both"/>
        <w:rPr>
          <w:rFonts w:ascii="Times New Roman" w:hAnsi="Times New Roman" w:cs="Times New Roman"/>
          <w:bCs/>
          <w:sz w:val="24"/>
          <w:szCs w:val="24"/>
        </w:rPr>
      </w:pPr>
    </w:p>
    <w:p w14:paraId="1FCE2C15"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437DEEE1" w14:textId="77777777" w:rsidR="004452D9" w:rsidRPr="00054C47" w:rsidRDefault="004452D9" w:rsidP="004452D9">
      <w:pPr>
        <w:pStyle w:val="Vahedeta"/>
        <w:jc w:val="both"/>
        <w:rPr>
          <w:rFonts w:ascii="Times New Roman" w:hAnsi="Times New Roman" w:cs="Times New Roman"/>
          <w:bCs/>
          <w:sz w:val="24"/>
          <w:szCs w:val="24"/>
        </w:rPr>
      </w:pPr>
    </w:p>
    <w:p w14:paraId="514211FE"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(79)</w:t>
      </w:r>
    </w:p>
    <w:p w14:paraId="6EB91875" w14:textId="77777777" w:rsidR="004452D9" w:rsidRPr="00054C47" w:rsidRDefault="004452D9" w:rsidP="004452D9">
      <w:pPr>
        <w:jc w:val="both"/>
        <w:rPr>
          <w:sz w:val="24"/>
          <w:szCs w:val="24"/>
        </w:rPr>
      </w:pPr>
    </w:p>
    <w:p w14:paraId="4DEC42E1" w14:textId="77777777" w:rsidR="004452D9" w:rsidRPr="00054C47" w:rsidRDefault="004452D9" w:rsidP="004452D9">
      <w:pPr>
        <w:jc w:val="both"/>
        <w:rPr>
          <w:sz w:val="24"/>
          <w:szCs w:val="24"/>
        </w:rPr>
      </w:pPr>
      <w:r w:rsidRPr="00054C47">
        <w:rPr>
          <w:sz w:val="24"/>
          <w:szCs w:val="24"/>
        </w:rPr>
        <w:t xml:space="preserve">Muudatus mõjutab </w:t>
      </w:r>
      <w:proofErr w:type="spellStart"/>
      <w:r w:rsidRPr="00054C47">
        <w:rPr>
          <w:sz w:val="24"/>
          <w:szCs w:val="24"/>
        </w:rPr>
        <w:t>KOV-e</w:t>
      </w:r>
      <w:proofErr w:type="spellEnd"/>
      <w:r w:rsidRPr="00054C47">
        <w:rPr>
          <w:sz w:val="24"/>
          <w:szCs w:val="24"/>
        </w:rPr>
        <w:t>, kelle territooriumile on EL-i kodanike elukohad registreeritud.</w:t>
      </w:r>
    </w:p>
    <w:p w14:paraId="7BCE8DAC" w14:textId="77777777" w:rsidR="004452D9" w:rsidRPr="00054C47" w:rsidRDefault="004452D9" w:rsidP="004452D9">
      <w:pPr>
        <w:jc w:val="both"/>
        <w:rPr>
          <w:sz w:val="24"/>
          <w:szCs w:val="24"/>
        </w:rPr>
      </w:pPr>
    </w:p>
    <w:p w14:paraId="3E1DFAD1" w14:textId="77777777" w:rsidR="004452D9" w:rsidRPr="00054C47" w:rsidRDefault="004452D9" w:rsidP="004452D9">
      <w:pPr>
        <w:jc w:val="both"/>
        <w:rPr>
          <w:sz w:val="24"/>
          <w:szCs w:val="24"/>
        </w:rPr>
      </w:pPr>
      <w:commentRangeStart w:id="56"/>
      <w:r w:rsidRPr="00054C47">
        <w:rPr>
          <w:sz w:val="24"/>
          <w:szCs w:val="24"/>
        </w:rPr>
        <w:t xml:space="preserve">Sihtrühm on väike, hõlmates </w:t>
      </w:r>
      <w:proofErr w:type="spellStart"/>
      <w:r w:rsidRPr="00054C47">
        <w:rPr>
          <w:sz w:val="24"/>
          <w:szCs w:val="24"/>
        </w:rPr>
        <w:t>KOV-i</w:t>
      </w:r>
      <w:proofErr w:type="spellEnd"/>
      <w:r w:rsidRPr="00054C47">
        <w:rPr>
          <w:sz w:val="24"/>
          <w:szCs w:val="24"/>
        </w:rPr>
        <w:t xml:space="preserve"> ametnikke, kes registreerivad elukohti.</w:t>
      </w:r>
      <w:commentRangeEnd w:id="56"/>
      <w:r w:rsidR="004108D0">
        <w:rPr>
          <w:rStyle w:val="Kommentaariviide"/>
          <w:rFonts w:asciiTheme="minorHAnsi" w:hAnsiTheme="minorHAnsi"/>
          <w:lang w:eastAsia="en-US"/>
        </w:rPr>
        <w:commentReference w:id="56"/>
      </w:r>
    </w:p>
    <w:p w14:paraId="1F2BFD2B" w14:textId="77777777" w:rsidR="004452D9" w:rsidRPr="00054C47" w:rsidRDefault="004452D9" w:rsidP="004452D9">
      <w:pPr>
        <w:jc w:val="both"/>
        <w:rPr>
          <w:sz w:val="24"/>
          <w:szCs w:val="24"/>
        </w:rPr>
      </w:pPr>
    </w:p>
    <w:p w14:paraId="759C1AE8" w14:textId="77777777" w:rsidR="004452D9" w:rsidRPr="00054C47" w:rsidRDefault="004452D9" w:rsidP="004452D9">
      <w:pPr>
        <w:jc w:val="both"/>
        <w:rPr>
          <w:sz w:val="24"/>
          <w:szCs w:val="24"/>
        </w:rPr>
      </w:pPr>
      <w:commentRangeStart w:id="57"/>
      <w:r w:rsidRPr="00054C47">
        <w:rPr>
          <w:sz w:val="24"/>
          <w:szCs w:val="24"/>
          <w:u w:val="single"/>
        </w:rPr>
        <w:t>Mõju ulatus</w:t>
      </w:r>
      <w:r w:rsidRPr="00054C47">
        <w:rPr>
          <w:sz w:val="24"/>
          <w:szCs w:val="24"/>
        </w:rPr>
        <w:t xml:space="preserve"> on keskmine.</w:t>
      </w:r>
      <w:commentRangeEnd w:id="57"/>
      <w:r w:rsidR="004108D0">
        <w:rPr>
          <w:rStyle w:val="Kommentaariviide"/>
          <w:rFonts w:asciiTheme="minorHAnsi" w:hAnsiTheme="minorHAnsi"/>
          <w:lang w:eastAsia="en-US"/>
        </w:rPr>
        <w:commentReference w:id="57"/>
      </w:r>
    </w:p>
    <w:p w14:paraId="00C130A5" w14:textId="77777777" w:rsidR="004452D9" w:rsidRPr="00054C47" w:rsidRDefault="004452D9" w:rsidP="004452D9">
      <w:pPr>
        <w:jc w:val="both"/>
        <w:rPr>
          <w:sz w:val="24"/>
          <w:szCs w:val="24"/>
        </w:rPr>
      </w:pPr>
    </w:p>
    <w:p w14:paraId="0E73CEE2" w14:textId="77777777" w:rsidR="004452D9" w:rsidRPr="00054C47" w:rsidRDefault="004452D9" w:rsidP="004452D9">
      <w:pPr>
        <w:jc w:val="both"/>
        <w:rPr>
          <w:sz w:val="24"/>
          <w:szCs w:val="24"/>
        </w:rPr>
      </w:pPr>
      <w:r w:rsidRPr="00054C47">
        <w:rPr>
          <w:sz w:val="24"/>
          <w:szCs w:val="24"/>
          <w:u w:val="single"/>
        </w:rPr>
        <w:lastRenderedPageBreak/>
        <w:t>Mõju esinemise sagedus</w:t>
      </w:r>
      <w:r w:rsidRPr="00054C47">
        <w:rPr>
          <w:sz w:val="24"/>
          <w:szCs w:val="24"/>
        </w:rPr>
        <w:t xml:space="preserve"> on keskmine. </w:t>
      </w:r>
      <w:proofErr w:type="spellStart"/>
      <w:r w:rsidRPr="00054C47">
        <w:rPr>
          <w:sz w:val="24"/>
          <w:szCs w:val="24"/>
        </w:rPr>
        <w:t>KOV-i</w:t>
      </w:r>
      <w:proofErr w:type="spellEnd"/>
      <w:r w:rsidRPr="00054C47">
        <w:rPr>
          <w:sz w:val="24"/>
          <w:szCs w:val="24"/>
        </w:rPr>
        <w:t xml:space="preserve"> ametnikud registreerivad EL-i kodanike elukohti regulaarselt tööpäeviti. Mõju esinemise sagedus varieerub: osa </w:t>
      </w:r>
      <w:proofErr w:type="spellStart"/>
      <w:r w:rsidRPr="00054C47">
        <w:rPr>
          <w:sz w:val="24"/>
          <w:szCs w:val="24"/>
        </w:rPr>
        <w:t>KOV-i</w:t>
      </w:r>
      <w:proofErr w:type="spellEnd"/>
      <w:r w:rsidRPr="00054C47">
        <w:rPr>
          <w:sz w:val="24"/>
          <w:szCs w:val="24"/>
        </w:rPr>
        <w:t xml:space="preserve"> ametnikke puutub sellega kokku rohkem, osa vähem.</w:t>
      </w:r>
    </w:p>
    <w:p w14:paraId="0BD47CA3" w14:textId="77777777" w:rsidR="004452D9" w:rsidRPr="00054C47" w:rsidRDefault="004452D9" w:rsidP="004452D9">
      <w:pPr>
        <w:jc w:val="both"/>
        <w:rPr>
          <w:sz w:val="24"/>
          <w:szCs w:val="24"/>
        </w:rPr>
      </w:pPr>
    </w:p>
    <w:p w14:paraId="71BE3198" w14:textId="62B7F3B6" w:rsidR="004452D9" w:rsidRPr="00054C47" w:rsidRDefault="004452D9" w:rsidP="004452D9">
      <w:pPr>
        <w:jc w:val="both"/>
        <w:rPr>
          <w:sz w:val="24"/>
          <w:szCs w:val="24"/>
        </w:rPr>
      </w:pPr>
      <w:commentRangeStart w:id="58"/>
      <w:r w:rsidRPr="00054C47">
        <w:rPr>
          <w:bCs/>
          <w:sz w:val="24"/>
          <w:szCs w:val="24"/>
          <w:u w:val="single"/>
        </w:rPr>
        <w:t>Ebasoovitava mõju kaasnemise risk</w:t>
      </w:r>
      <w:r w:rsidRPr="00054C47">
        <w:rPr>
          <w:bCs/>
          <w:sz w:val="24"/>
          <w:szCs w:val="24"/>
        </w:rPr>
        <w:t xml:space="preserve"> on väike</w:t>
      </w:r>
      <w:commentRangeEnd w:id="58"/>
      <w:r w:rsidR="004108D0">
        <w:rPr>
          <w:rStyle w:val="Kommentaariviide"/>
          <w:rFonts w:asciiTheme="minorHAnsi" w:hAnsiTheme="minorHAnsi"/>
          <w:lang w:eastAsia="en-US"/>
        </w:rPr>
        <w:commentReference w:id="58"/>
      </w:r>
      <w:r w:rsidRPr="00054C47">
        <w:rPr>
          <w:bCs/>
          <w:sz w:val="24"/>
          <w:szCs w:val="24"/>
        </w:rPr>
        <w:t xml:space="preserve">. Muudatus on </w:t>
      </w:r>
      <w:proofErr w:type="spellStart"/>
      <w:r w:rsidRPr="00054C47">
        <w:rPr>
          <w:bCs/>
          <w:sz w:val="24"/>
          <w:szCs w:val="24"/>
        </w:rPr>
        <w:t>KOV-idele</w:t>
      </w:r>
      <w:proofErr w:type="spellEnd"/>
      <w:r w:rsidRPr="00054C47">
        <w:rPr>
          <w:bCs/>
          <w:sz w:val="24"/>
          <w:szCs w:val="24"/>
        </w:rPr>
        <w:t xml:space="preserve"> positiivne, sest tagab </w:t>
      </w:r>
      <w:r w:rsidRPr="00054C47">
        <w:rPr>
          <w:sz w:val="24"/>
          <w:szCs w:val="24"/>
        </w:rPr>
        <w:t xml:space="preserve">lihtsamal viisil korrektse arvestuse </w:t>
      </w:r>
      <w:proofErr w:type="spellStart"/>
      <w:r w:rsidRPr="00054C47">
        <w:rPr>
          <w:sz w:val="24"/>
          <w:szCs w:val="24"/>
        </w:rPr>
        <w:t>KOV-i</w:t>
      </w:r>
      <w:proofErr w:type="spellEnd"/>
      <w:r w:rsidRPr="00054C47">
        <w:rPr>
          <w:sz w:val="24"/>
          <w:szCs w:val="24"/>
        </w:rPr>
        <w:t xml:space="preserve"> elanike üle. </w:t>
      </w:r>
      <w:r w:rsidR="00D56DAA" w:rsidRPr="00054C47">
        <w:rPr>
          <w:sz w:val="24"/>
          <w:szCs w:val="24"/>
        </w:rPr>
        <w:t xml:space="preserve">Samuti on </w:t>
      </w:r>
      <w:r w:rsidR="00AB197B" w:rsidRPr="00054C47">
        <w:rPr>
          <w:sz w:val="24"/>
          <w:szCs w:val="24"/>
        </w:rPr>
        <w:t xml:space="preserve">välisriigi elukoha registreerimise </w:t>
      </w:r>
      <w:r w:rsidR="00D56DAA" w:rsidRPr="00054C47">
        <w:rPr>
          <w:sz w:val="24"/>
          <w:szCs w:val="24"/>
        </w:rPr>
        <w:t xml:space="preserve">menetlus ametnikule vähem koormav kui Eesti elukoha puhul, </w:t>
      </w:r>
      <w:r w:rsidR="00AB197B" w:rsidRPr="00054C47">
        <w:rPr>
          <w:sz w:val="24"/>
          <w:szCs w:val="24"/>
        </w:rPr>
        <w:t xml:space="preserve">kuna menetlus on lihtsustatud. </w:t>
      </w:r>
      <w:r w:rsidRPr="00054C47">
        <w:rPr>
          <w:sz w:val="24"/>
          <w:szCs w:val="24"/>
        </w:rPr>
        <w:t xml:space="preserve">Kuna </w:t>
      </w:r>
      <w:proofErr w:type="spellStart"/>
      <w:r w:rsidRPr="00054C47">
        <w:rPr>
          <w:sz w:val="24"/>
          <w:szCs w:val="24"/>
        </w:rPr>
        <w:t>KOV-ide</w:t>
      </w:r>
      <w:proofErr w:type="spellEnd"/>
      <w:r w:rsidRPr="00054C47">
        <w:rPr>
          <w:sz w:val="24"/>
          <w:szCs w:val="24"/>
        </w:rPr>
        <w:t xml:space="preserve"> ülesanne on osutada oma elanikele avalikke teenuseid ja anda toetusi, on valede elukoha andmete korral arvestus keeruline ning teenuseid ja toetusi võidakse pakkuda ka inimestele, kes ei ole</w:t>
      </w:r>
      <w:r w:rsidRPr="00054C47" w:rsidDel="00A72C66">
        <w:rPr>
          <w:sz w:val="24"/>
          <w:szCs w:val="24"/>
        </w:rPr>
        <w:t xml:space="preserve"> </w:t>
      </w:r>
      <w:r w:rsidRPr="00054C47">
        <w:rPr>
          <w:sz w:val="24"/>
          <w:szCs w:val="24"/>
        </w:rPr>
        <w:t>õigustatud neid saama.</w:t>
      </w:r>
    </w:p>
    <w:p w14:paraId="28819B81" w14:textId="77777777" w:rsidR="004452D9" w:rsidRPr="00054C47" w:rsidRDefault="004452D9" w:rsidP="004452D9">
      <w:pPr>
        <w:jc w:val="both"/>
        <w:rPr>
          <w:sz w:val="24"/>
          <w:szCs w:val="24"/>
        </w:rPr>
      </w:pPr>
    </w:p>
    <w:p w14:paraId="0F3768BA" w14:textId="77777777" w:rsidR="004452D9" w:rsidRPr="00054C47" w:rsidRDefault="004452D9" w:rsidP="004452D9">
      <w:pPr>
        <w:jc w:val="both"/>
        <w:rPr>
          <w:sz w:val="24"/>
          <w:szCs w:val="24"/>
        </w:rPr>
      </w:pPr>
      <w:r w:rsidRPr="00054C47">
        <w:rPr>
          <w:sz w:val="24"/>
          <w:szCs w:val="24"/>
        </w:rPr>
        <w:t>II</w:t>
      </w:r>
    </w:p>
    <w:p w14:paraId="5BB95846" w14:textId="77777777" w:rsidR="004452D9" w:rsidRPr="00054C47" w:rsidRDefault="004452D9" w:rsidP="004452D9">
      <w:pPr>
        <w:jc w:val="both"/>
        <w:rPr>
          <w:sz w:val="24"/>
          <w:szCs w:val="24"/>
        </w:rPr>
      </w:pPr>
    </w:p>
    <w:p w14:paraId="707C51D0"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w:t>
      </w:r>
      <w:proofErr w:type="spellStart"/>
      <w:r w:rsidRPr="00054C47">
        <w:rPr>
          <w:sz w:val="24"/>
          <w:szCs w:val="24"/>
        </w:rPr>
        <w:t>RR-i</w:t>
      </w:r>
      <w:proofErr w:type="spellEnd"/>
      <w:r w:rsidRPr="00054C47">
        <w:rPr>
          <w:sz w:val="24"/>
          <w:szCs w:val="24"/>
        </w:rPr>
        <w:t xml:space="preserve"> andmesaajad</w:t>
      </w:r>
    </w:p>
    <w:p w14:paraId="6C5B9757" w14:textId="77777777" w:rsidR="004452D9" w:rsidRPr="00054C47" w:rsidRDefault="004452D9" w:rsidP="004452D9">
      <w:pPr>
        <w:jc w:val="both"/>
        <w:rPr>
          <w:sz w:val="24"/>
          <w:szCs w:val="24"/>
        </w:rPr>
      </w:pPr>
    </w:p>
    <w:p w14:paraId="10C9CB56" w14:textId="77777777" w:rsidR="004452D9" w:rsidRPr="00054C47" w:rsidRDefault="004452D9" w:rsidP="004452D9">
      <w:pPr>
        <w:jc w:val="both"/>
        <w:rPr>
          <w:sz w:val="24"/>
          <w:szCs w:val="24"/>
        </w:rPr>
      </w:pPr>
      <w:r w:rsidRPr="00054C47">
        <w:rPr>
          <w:sz w:val="24"/>
          <w:szCs w:val="24"/>
        </w:rPr>
        <w:t xml:space="preserve">Sihtrühm on suur, hõlmates </w:t>
      </w:r>
      <w:commentRangeStart w:id="59"/>
      <w:r w:rsidRPr="00054C47">
        <w:rPr>
          <w:sz w:val="24"/>
          <w:szCs w:val="24"/>
        </w:rPr>
        <w:t xml:space="preserve">potentsiaalselt kõiki </w:t>
      </w:r>
      <w:proofErr w:type="spellStart"/>
      <w:r w:rsidRPr="00054C47">
        <w:rPr>
          <w:sz w:val="24"/>
          <w:szCs w:val="24"/>
        </w:rPr>
        <w:t>RR-i</w:t>
      </w:r>
      <w:proofErr w:type="spellEnd"/>
      <w:r w:rsidRPr="00054C47">
        <w:rPr>
          <w:sz w:val="24"/>
          <w:szCs w:val="24"/>
        </w:rPr>
        <w:t xml:space="preserve"> andmesaajaid</w:t>
      </w:r>
      <w:commentRangeEnd w:id="59"/>
      <w:r w:rsidR="004108D0">
        <w:rPr>
          <w:rStyle w:val="Kommentaariviide"/>
          <w:rFonts w:asciiTheme="minorHAnsi" w:hAnsiTheme="minorHAnsi"/>
          <w:lang w:eastAsia="en-US"/>
        </w:rPr>
        <w:commentReference w:id="59"/>
      </w:r>
      <w:r w:rsidRPr="00054C47">
        <w:rPr>
          <w:sz w:val="24"/>
          <w:szCs w:val="24"/>
        </w:rPr>
        <w:t>.</w:t>
      </w:r>
    </w:p>
    <w:p w14:paraId="288A56EB" w14:textId="77777777" w:rsidR="004452D9" w:rsidRPr="00054C47" w:rsidRDefault="004452D9" w:rsidP="004452D9">
      <w:pPr>
        <w:jc w:val="both"/>
        <w:rPr>
          <w:sz w:val="24"/>
          <w:szCs w:val="24"/>
        </w:rPr>
      </w:pPr>
    </w:p>
    <w:p w14:paraId="5E354372" w14:textId="7777777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Kui isiku elukoha andmed on </w:t>
      </w:r>
      <w:proofErr w:type="spellStart"/>
      <w:r w:rsidRPr="00054C47">
        <w:rPr>
          <w:sz w:val="24"/>
          <w:szCs w:val="24"/>
        </w:rPr>
        <w:t>RR-is</w:t>
      </w:r>
      <w:proofErr w:type="spellEnd"/>
      <w:r w:rsidRPr="00054C47">
        <w:rPr>
          <w:sz w:val="24"/>
          <w:szCs w:val="24"/>
        </w:rPr>
        <w:t xml:space="preserve"> korrektsed, on </w:t>
      </w:r>
      <w:proofErr w:type="spellStart"/>
      <w:r w:rsidRPr="00054C47">
        <w:rPr>
          <w:sz w:val="24"/>
          <w:szCs w:val="24"/>
        </w:rPr>
        <w:t>RR-i</w:t>
      </w:r>
      <w:proofErr w:type="spellEnd"/>
      <w:r w:rsidRPr="00054C47">
        <w:rPr>
          <w:sz w:val="24"/>
          <w:szCs w:val="24"/>
        </w:rPr>
        <w:t xml:space="preserve"> andmesaajal võimalik osutada teenuseid ja anda toetusi vaid neid saama õigustatud inimestele.</w:t>
      </w:r>
    </w:p>
    <w:p w14:paraId="3C695098" w14:textId="77777777" w:rsidR="004452D9" w:rsidRPr="00054C47" w:rsidRDefault="004452D9" w:rsidP="004452D9">
      <w:pPr>
        <w:jc w:val="both"/>
        <w:rPr>
          <w:sz w:val="24"/>
          <w:szCs w:val="24"/>
        </w:rPr>
      </w:pPr>
    </w:p>
    <w:p w14:paraId="2F45AB71" w14:textId="77777777" w:rsidR="004452D9" w:rsidRPr="00054C47" w:rsidRDefault="004452D9" w:rsidP="004452D9">
      <w:pPr>
        <w:jc w:val="both"/>
        <w:rPr>
          <w:sz w:val="24"/>
          <w:szCs w:val="24"/>
        </w:rPr>
      </w:pPr>
      <w:commentRangeStart w:id="60"/>
      <w:r w:rsidRPr="00054C47">
        <w:rPr>
          <w:sz w:val="24"/>
          <w:szCs w:val="24"/>
          <w:u w:val="single"/>
        </w:rPr>
        <w:t>Mõju esinemise sagedus</w:t>
      </w:r>
      <w:r w:rsidRPr="00054C47">
        <w:rPr>
          <w:sz w:val="24"/>
          <w:szCs w:val="24"/>
        </w:rPr>
        <w:t xml:space="preserve"> on pigem väike või keskmine</w:t>
      </w:r>
      <w:commentRangeEnd w:id="60"/>
      <w:r w:rsidR="004108D0">
        <w:rPr>
          <w:rStyle w:val="Kommentaariviide"/>
          <w:rFonts w:asciiTheme="minorHAnsi" w:hAnsiTheme="minorHAnsi"/>
          <w:lang w:eastAsia="en-US"/>
        </w:rPr>
        <w:commentReference w:id="60"/>
      </w:r>
      <w:r w:rsidRPr="00054C47">
        <w:rPr>
          <w:sz w:val="24"/>
          <w:szCs w:val="24"/>
        </w:rPr>
        <w:t>.</w:t>
      </w:r>
    </w:p>
    <w:p w14:paraId="1ECEC7D3" w14:textId="77777777" w:rsidR="004452D9" w:rsidRPr="00054C47" w:rsidRDefault="004452D9" w:rsidP="004452D9">
      <w:pPr>
        <w:jc w:val="both"/>
        <w:rPr>
          <w:sz w:val="24"/>
          <w:szCs w:val="24"/>
        </w:rPr>
      </w:pPr>
    </w:p>
    <w:p w14:paraId="7DD49ED9" w14:textId="77777777" w:rsidR="004452D9" w:rsidRPr="00054C47" w:rsidRDefault="004452D9" w:rsidP="004452D9">
      <w:pPr>
        <w:jc w:val="both"/>
        <w:rPr>
          <w:sz w:val="24"/>
          <w:szCs w:val="24"/>
        </w:rPr>
      </w:pPr>
      <w:commentRangeStart w:id="61"/>
      <w:r w:rsidRPr="00054C47">
        <w:rPr>
          <w:sz w:val="24"/>
          <w:szCs w:val="24"/>
          <w:u w:val="single"/>
        </w:rPr>
        <w:t>Ebasoovitava mõju kaasnemise risk</w:t>
      </w:r>
      <w:r w:rsidRPr="00054C47">
        <w:rPr>
          <w:sz w:val="24"/>
          <w:szCs w:val="24"/>
        </w:rPr>
        <w:t xml:space="preserve"> on väike</w:t>
      </w:r>
      <w:commentRangeEnd w:id="61"/>
      <w:r w:rsidR="004108D0">
        <w:rPr>
          <w:rStyle w:val="Kommentaariviide"/>
          <w:rFonts w:asciiTheme="minorHAnsi" w:hAnsiTheme="minorHAnsi"/>
          <w:lang w:eastAsia="en-US"/>
        </w:rPr>
        <w:commentReference w:id="61"/>
      </w:r>
      <w:r w:rsidRPr="00054C47">
        <w:rPr>
          <w:sz w:val="24"/>
          <w:szCs w:val="24"/>
        </w:rPr>
        <w:t xml:space="preserve">. Muudatus on </w:t>
      </w:r>
      <w:proofErr w:type="spellStart"/>
      <w:r w:rsidRPr="00054C47">
        <w:rPr>
          <w:sz w:val="24"/>
          <w:szCs w:val="24"/>
        </w:rPr>
        <w:t>RR-i</w:t>
      </w:r>
      <w:proofErr w:type="spellEnd"/>
      <w:r w:rsidRPr="00054C47">
        <w:rPr>
          <w:sz w:val="24"/>
          <w:szCs w:val="24"/>
        </w:rPr>
        <w:t xml:space="preserve"> andmesaajatele positiivne, sest neil on võimalik saada ajakohasemaid ja korrektsemaid elukoha andmeid, millele oma tegevuses tugineda.</w:t>
      </w:r>
    </w:p>
    <w:p w14:paraId="60DEE9AF" w14:textId="77777777" w:rsidR="004452D9" w:rsidRPr="00054C47" w:rsidRDefault="004452D9" w:rsidP="004452D9">
      <w:pPr>
        <w:jc w:val="both"/>
        <w:rPr>
          <w:sz w:val="24"/>
          <w:szCs w:val="24"/>
        </w:rPr>
      </w:pPr>
    </w:p>
    <w:p w14:paraId="62B7CC58" w14:textId="547DD886" w:rsidR="004452D9" w:rsidRPr="00054C47" w:rsidRDefault="00FB0061" w:rsidP="004452D9">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.2. Sotsiaalne mõju</w:t>
      </w:r>
    </w:p>
    <w:p w14:paraId="402729C7" w14:textId="77777777" w:rsidR="004452D9" w:rsidRPr="00054C47" w:rsidRDefault="004452D9" w:rsidP="004452D9">
      <w:pPr>
        <w:keepNext/>
        <w:jc w:val="both"/>
        <w:rPr>
          <w:sz w:val="24"/>
          <w:szCs w:val="24"/>
        </w:rPr>
      </w:pPr>
    </w:p>
    <w:p w14:paraId="397AA104" w14:textId="77777777" w:rsidR="004452D9" w:rsidRPr="00054C47" w:rsidRDefault="004452D9" w:rsidP="004452D9">
      <w:pPr>
        <w:jc w:val="both"/>
        <w:rPr>
          <w:sz w:val="24"/>
          <w:szCs w:val="24"/>
        </w:rPr>
      </w:pPr>
      <w:r w:rsidRPr="00054C47">
        <w:rPr>
          <w:sz w:val="24"/>
          <w:szCs w:val="24"/>
          <w:u w:val="single"/>
        </w:rPr>
        <w:t>Mõju sihtrühm</w:t>
      </w:r>
      <w:commentRangeStart w:id="62"/>
      <w:r w:rsidRPr="00054C47">
        <w:rPr>
          <w:sz w:val="24"/>
          <w:szCs w:val="24"/>
        </w:rPr>
        <w:t>: EL-i kodanikud, kes soovivad oma elukohta registreerida</w:t>
      </w:r>
      <w:commentRangeEnd w:id="62"/>
      <w:r w:rsidR="004108D0">
        <w:rPr>
          <w:rStyle w:val="Kommentaariviide"/>
          <w:rFonts w:asciiTheme="minorHAnsi" w:hAnsiTheme="minorHAnsi"/>
          <w:lang w:eastAsia="en-US"/>
        </w:rPr>
        <w:commentReference w:id="62"/>
      </w:r>
    </w:p>
    <w:p w14:paraId="307FFB9C" w14:textId="77777777" w:rsidR="004452D9" w:rsidRPr="00054C47" w:rsidRDefault="004452D9" w:rsidP="004452D9">
      <w:pPr>
        <w:jc w:val="both"/>
        <w:rPr>
          <w:sz w:val="24"/>
          <w:szCs w:val="24"/>
        </w:rPr>
      </w:pPr>
    </w:p>
    <w:p w14:paraId="38E44B64" w14:textId="77777777" w:rsidR="004452D9" w:rsidRPr="00054C47" w:rsidRDefault="004452D9" w:rsidP="004452D9">
      <w:pPr>
        <w:jc w:val="both"/>
        <w:rPr>
          <w:sz w:val="24"/>
          <w:szCs w:val="24"/>
        </w:rPr>
      </w:pPr>
      <w:commentRangeStart w:id="63"/>
      <w:r w:rsidRPr="00054C47">
        <w:rPr>
          <w:sz w:val="24"/>
          <w:szCs w:val="24"/>
        </w:rPr>
        <w:t>Sihtrühm on väike.</w:t>
      </w:r>
      <w:commentRangeEnd w:id="63"/>
      <w:r w:rsidR="004108D0">
        <w:rPr>
          <w:rStyle w:val="Kommentaariviide"/>
          <w:rFonts w:asciiTheme="minorHAnsi" w:hAnsiTheme="minorHAnsi"/>
          <w:lang w:eastAsia="en-US"/>
        </w:rPr>
        <w:commentReference w:id="63"/>
      </w:r>
    </w:p>
    <w:p w14:paraId="292D0C41" w14:textId="77777777" w:rsidR="004452D9" w:rsidRPr="00054C47" w:rsidRDefault="004452D9" w:rsidP="004452D9">
      <w:pPr>
        <w:jc w:val="both"/>
        <w:rPr>
          <w:sz w:val="24"/>
          <w:szCs w:val="24"/>
        </w:rPr>
      </w:pPr>
    </w:p>
    <w:p w14:paraId="403BD3AF" w14:textId="77777777" w:rsidR="004452D9" w:rsidRPr="00054C47" w:rsidRDefault="004452D9" w:rsidP="004452D9">
      <w:pPr>
        <w:jc w:val="both"/>
        <w:rPr>
          <w:bCs/>
          <w:sz w:val="24"/>
          <w:szCs w:val="24"/>
        </w:rPr>
      </w:pPr>
      <w:commentRangeStart w:id="64"/>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commentRangeEnd w:id="64"/>
      <w:r w:rsidR="004108D0">
        <w:rPr>
          <w:rStyle w:val="Kommentaariviide"/>
          <w:rFonts w:asciiTheme="minorHAnsi" w:hAnsiTheme="minorHAnsi"/>
          <w:lang w:eastAsia="en-US"/>
        </w:rPr>
        <w:commentReference w:id="64"/>
      </w:r>
    </w:p>
    <w:p w14:paraId="5234B1A5" w14:textId="77777777" w:rsidR="004452D9" w:rsidRPr="00054C47" w:rsidRDefault="004452D9" w:rsidP="004452D9">
      <w:pPr>
        <w:jc w:val="both"/>
        <w:rPr>
          <w:bCs/>
          <w:sz w:val="24"/>
          <w:szCs w:val="24"/>
        </w:rPr>
      </w:pPr>
    </w:p>
    <w:p w14:paraId="4A8FF54F" w14:textId="274BD362"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EL-i kodanikud ei pea elukohateadet esitama regulaarselt ega tihti, vaid siis, kui nad </w:t>
      </w:r>
      <w:r w:rsidR="00B97971" w:rsidRPr="00054C47">
        <w:rPr>
          <w:sz w:val="24"/>
          <w:szCs w:val="24"/>
        </w:rPr>
        <w:t>vahetavad elukohta</w:t>
      </w:r>
      <w:r w:rsidRPr="00054C47">
        <w:rPr>
          <w:sz w:val="24"/>
          <w:szCs w:val="24"/>
        </w:rPr>
        <w:t>.</w:t>
      </w:r>
    </w:p>
    <w:p w14:paraId="0FC2C6E5" w14:textId="77777777" w:rsidR="004452D9" w:rsidRPr="00054C47" w:rsidRDefault="004452D9" w:rsidP="004452D9">
      <w:pPr>
        <w:jc w:val="both"/>
        <w:rPr>
          <w:sz w:val="24"/>
          <w:szCs w:val="24"/>
        </w:rPr>
      </w:pPr>
    </w:p>
    <w:p w14:paraId="3E5507F2" w14:textId="77777777" w:rsidR="004452D9" w:rsidRPr="00054C47" w:rsidRDefault="004452D9" w:rsidP="004452D9">
      <w:pPr>
        <w:jc w:val="both"/>
        <w:rPr>
          <w:sz w:val="24"/>
          <w:szCs w:val="24"/>
        </w:rPr>
      </w:pPr>
      <w:commentRangeStart w:id="65"/>
      <w:r w:rsidRPr="00054C47">
        <w:rPr>
          <w:bCs/>
          <w:sz w:val="24"/>
          <w:szCs w:val="24"/>
          <w:u w:val="single"/>
        </w:rPr>
        <w:t>Ebasoovitava mõju kaasnemise risk</w:t>
      </w:r>
      <w:r w:rsidRPr="00054C47">
        <w:rPr>
          <w:bCs/>
          <w:sz w:val="24"/>
          <w:szCs w:val="24"/>
        </w:rPr>
        <w:t xml:space="preserve"> on väike. </w:t>
      </w:r>
      <w:commentRangeEnd w:id="65"/>
      <w:r w:rsidR="004108D0">
        <w:rPr>
          <w:rStyle w:val="Kommentaariviide"/>
          <w:rFonts w:asciiTheme="minorHAnsi" w:hAnsiTheme="minorHAnsi"/>
          <w:lang w:eastAsia="en-US"/>
        </w:rPr>
        <w:commentReference w:id="65"/>
      </w:r>
      <w:r w:rsidRPr="00054C47">
        <w:rPr>
          <w:bCs/>
          <w:sz w:val="24"/>
          <w:szCs w:val="24"/>
        </w:rPr>
        <w:t>Muudatus on EL-i kodanikele positiivne, sest neil on edaspidi võimalik esitada elukohateade lihtsustatud viisil.</w:t>
      </w:r>
    </w:p>
    <w:p w14:paraId="5F1EB710" w14:textId="77777777" w:rsidR="004452D9" w:rsidRPr="00054C47" w:rsidRDefault="004452D9" w:rsidP="004452D9">
      <w:pPr>
        <w:jc w:val="both"/>
        <w:rPr>
          <w:sz w:val="24"/>
          <w:szCs w:val="24"/>
        </w:rPr>
      </w:pPr>
    </w:p>
    <w:p w14:paraId="3861CD16" w14:textId="79DBB983"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1B058A87" w14:textId="77777777" w:rsidR="004452D9" w:rsidRPr="00054C47" w:rsidRDefault="004452D9" w:rsidP="004452D9">
      <w:pPr>
        <w:jc w:val="both"/>
        <w:rPr>
          <w:sz w:val="24"/>
          <w:szCs w:val="24"/>
        </w:rPr>
      </w:pPr>
    </w:p>
    <w:p w14:paraId="3EA02619" w14:textId="7A385C57" w:rsidR="004452D9" w:rsidRPr="00054C47" w:rsidRDefault="00FB0061" w:rsidP="004452D9">
      <w:pPr>
        <w:jc w:val="both"/>
        <w:rPr>
          <w:b/>
          <w:bCs/>
          <w:sz w:val="24"/>
          <w:szCs w:val="24"/>
        </w:rPr>
      </w:pPr>
      <w:r w:rsidRPr="00054C47">
        <w:rPr>
          <w:b/>
          <w:bCs/>
          <w:sz w:val="24"/>
          <w:szCs w:val="24"/>
        </w:rPr>
        <w:t>6</w:t>
      </w:r>
      <w:r w:rsidR="004452D9" w:rsidRPr="00054C47">
        <w:rPr>
          <w:b/>
          <w:bCs/>
          <w:sz w:val="24"/>
          <w:szCs w:val="24"/>
        </w:rPr>
        <w:t>.</w:t>
      </w:r>
      <w:r w:rsidRPr="00054C47">
        <w:rPr>
          <w:b/>
          <w:bCs/>
          <w:sz w:val="24"/>
          <w:szCs w:val="24"/>
        </w:rPr>
        <w:t>7</w:t>
      </w:r>
      <w:r w:rsidR="004452D9" w:rsidRPr="00054C47">
        <w:rPr>
          <w:b/>
          <w:bCs/>
          <w:sz w:val="24"/>
          <w:szCs w:val="24"/>
        </w:rPr>
        <w:t>. Võimaldada RRS-i § 100 lõikes 1 sätestatud kontaktandmetele juurdepääs õigustatud huvi korral</w:t>
      </w:r>
    </w:p>
    <w:p w14:paraId="20E26ABF" w14:textId="77777777" w:rsidR="004452D9" w:rsidRPr="00054C47" w:rsidRDefault="004452D9" w:rsidP="004452D9">
      <w:pPr>
        <w:jc w:val="both"/>
        <w:rPr>
          <w:sz w:val="24"/>
          <w:szCs w:val="24"/>
        </w:rPr>
      </w:pPr>
    </w:p>
    <w:p w14:paraId="2925D6D0" w14:textId="45727C2A"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7</w:t>
      </w:r>
      <w:r w:rsidR="004452D9" w:rsidRPr="00054C47">
        <w:rPr>
          <w:rFonts w:ascii="Times New Roman" w:hAnsi="Times New Roman" w:cs="Times New Roman"/>
          <w:b/>
          <w:bCs/>
          <w:sz w:val="24"/>
          <w:szCs w:val="24"/>
        </w:rPr>
        <w:t>.1. Mõju riigiasutuste korraldusele, tuludele ja kuludele</w:t>
      </w:r>
    </w:p>
    <w:p w14:paraId="2BAEB099" w14:textId="77777777" w:rsidR="004452D9" w:rsidRPr="00054C47" w:rsidRDefault="004452D9" w:rsidP="004452D9">
      <w:pPr>
        <w:pStyle w:val="Vahedeta"/>
        <w:jc w:val="both"/>
        <w:rPr>
          <w:rFonts w:ascii="Times New Roman" w:hAnsi="Times New Roman" w:cs="Times New Roman"/>
          <w:bCs/>
          <w:sz w:val="24"/>
          <w:szCs w:val="24"/>
        </w:rPr>
      </w:pPr>
    </w:p>
    <w:p w14:paraId="67B9988C"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561E3130" w14:textId="77777777" w:rsidR="004452D9" w:rsidRPr="00054C47" w:rsidRDefault="004452D9" w:rsidP="004452D9">
      <w:pPr>
        <w:pStyle w:val="Vahedeta"/>
        <w:jc w:val="both"/>
        <w:rPr>
          <w:rFonts w:ascii="Times New Roman" w:hAnsi="Times New Roman" w:cs="Times New Roman"/>
          <w:bCs/>
          <w:sz w:val="24"/>
          <w:szCs w:val="24"/>
        </w:rPr>
      </w:pPr>
    </w:p>
    <w:p w14:paraId="5F51E1B7"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MK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(16)</w:t>
      </w:r>
    </w:p>
    <w:p w14:paraId="634D1D2B" w14:textId="77777777" w:rsidR="004452D9" w:rsidRPr="00054C47" w:rsidRDefault="004452D9" w:rsidP="004452D9">
      <w:pPr>
        <w:jc w:val="both"/>
        <w:rPr>
          <w:sz w:val="24"/>
          <w:szCs w:val="24"/>
        </w:rPr>
      </w:pPr>
    </w:p>
    <w:p w14:paraId="2064E5D9" w14:textId="77777777" w:rsidR="004452D9" w:rsidRPr="00054C47" w:rsidRDefault="004452D9" w:rsidP="004452D9">
      <w:pPr>
        <w:jc w:val="both"/>
        <w:rPr>
          <w:sz w:val="24"/>
          <w:szCs w:val="24"/>
        </w:rPr>
      </w:pPr>
      <w:r w:rsidRPr="00054C47">
        <w:rPr>
          <w:sz w:val="24"/>
          <w:szCs w:val="24"/>
        </w:rPr>
        <w:t xml:space="preserve">Sihtrühm on väike. Muudatus </w:t>
      </w:r>
      <w:commentRangeStart w:id="66"/>
      <w:r w:rsidRPr="00054C47">
        <w:rPr>
          <w:sz w:val="24"/>
          <w:szCs w:val="24"/>
        </w:rPr>
        <w:t xml:space="preserve">mõjutab MK </w:t>
      </w:r>
      <w:proofErr w:type="spellStart"/>
      <w:r w:rsidRPr="00054C47">
        <w:rPr>
          <w:sz w:val="24"/>
          <w:szCs w:val="24"/>
        </w:rPr>
        <w:t>KOV-i</w:t>
      </w:r>
      <w:proofErr w:type="spellEnd"/>
      <w:r w:rsidRPr="00054C47">
        <w:rPr>
          <w:sz w:val="24"/>
          <w:szCs w:val="24"/>
        </w:rPr>
        <w:t xml:space="preserve"> registripidajaid</w:t>
      </w:r>
      <w:commentRangeEnd w:id="66"/>
      <w:r w:rsidR="004108D0">
        <w:rPr>
          <w:rStyle w:val="Kommentaariviide"/>
          <w:rFonts w:asciiTheme="minorHAnsi" w:hAnsiTheme="minorHAnsi"/>
          <w:lang w:eastAsia="en-US"/>
        </w:rPr>
        <w:commentReference w:id="66"/>
      </w:r>
      <w:r w:rsidRPr="00054C47">
        <w:rPr>
          <w:sz w:val="24"/>
          <w:szCs w:val="24"/>
        </w:rPr>
        <w:t xml:space="preserve">, kes </w:t>
      </w:r>
      <w:commentRangeStart w:id="67"/>
      <w:r w:rsidRPr="00054C47">
        <w:rPr>
          <w:sz w:val="24"/>
          <w:szCs w:val="24"/>
        </w:rPr>
        <w:t>väljastavad õigustatud huvi alusel andmeid</w:t>
      </w:r>
      <w:commentRangeEnd w:id="67"/>
      <w:r w:rsidR="004108D0">
        <w:rPr>
          <w:rStyle w:val="Kommentaariviide"/>
          <w:rFonts w:asciiTheme="minorHAnsi" w:hAnsiTheme="minorHAnsi"/>
          <w:lang w:eastAsia="en-US"/>
        </w:rPr>
        <w:commentReference w:id="67"/>
      </w:r>
      <w:r w:rsidRPr="00054C47">
        <w:rPr>
          <w:sz w:val="24"/>
          <w:szCs w:val="24"/>
        </w:rPr>
        <w:t>, sest nad peavad edaspidi väljastama ka RRS-i § 100 lõikes 1 nimetatud kontaktandmeid, mida kehtiva RRS-i kohaselt ei väljastata.</w:t>
      </w:r>
    </w:p>
    <w:p w14:paraId="59D26689" w14:textId="77777777" w:rsidR="004452D9" w:rsidRPr="00054C47" w:rsidRDefault="004452D9" w:rsidP="004452D9">
      <w:pPr>
        <w:jc w:val="both"/>
        <w:rPr>
          <w:sz w:val="24"/>
          <w:szCs w:val="24"/>
        </w:rPr>
      </w:pPr>
    </w:p>
    <w:p w14:paraId="77B47227" w14:textId="77777777" w:rsidR="004452D9" w:rsidRPr="00054C47" w:rsidRDefault="004452D9" w:rsidP="004452D9">
      <w:pPr>
        <w:jc w:val="both"/>
        <w:rPr>
          <w:bCs/>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 MK </w:t>
      </w:r>
      <w:proofErr w:type="spellStart"/>
      <w:r w:rsidRPr="00054C47">
        <w:rPr>
          <w:bCs/>
          <w:sz w:val="24"/>
          <w:szCs w:val="24"/>
        </w:rPr>
        <w:t>KOV-i</w:t>
      </w:r>
      <w:proofErr w:type="spellEnd"/>
      <w:r w:rsidRPr="00054C47">
        <w:rPr>
          <w:bCs/>
          <w:sz w:val="24"/>
          <w:szCs w:val="24"/>
        </w:rPr>
        <w:t xml:space="preserve"> registripidajatel tuleb õppida üks kord uued reeglid selgeks ja neist edaspidi lähtuda.</w:t>
      </w:r>
    </w:p>
    <w:p w14:paraId="608C40F2" w14:textId="77777777" w:rsidR="004452D9" w:rsidRPr="00054C47" w:rsidRDefault="004452D9" w:rsidP="004452D9">
      <w:pPr>
        <w:jc w:val="both"/>
        <w:rPr>
          <w:bCs/>
          <w:sz w:val="24"/>
          <w:szCs w:val="24"/>
        </w:rPr>
      </w:pPr>
    </w:p>
    <w:p w14:paraId="7FA46AA3"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keskmine. Mõju avaldub regulaarselt tööpäeviti. Mõju esinemise sagedus varieerub: osa MK </w:t>
      </w:r>
      <w:proofErr w:type="spellStart"/>
      <w:r w:rsidRPr="00054C47">
        <w:rPr>
          <w:sz w:val="24"/>
          <w:szCs w:val="24"/>
        </w:rPr>
        <w:t>KOV-i</w:t>
      </w:r>
      <w:proofErr w:type="spellEnd"/>
      <w:r w:rsidRPr="00054C47">
        <w:rPr>
          <w:sz w:val="24"/>
          <w:szCs w:val="24"/>
        </w:rPr>
        <w:t xml:space="preserve"> ametnikke puutub sellega kokku rohkem, osa vähem.</w:t>
      </w:r>
    </w:p>
    <w:p w14:paraId="619BF08A" w14:textId="77777777" w:rsidR="004452D9" w:rsidRPr="00054C47" w:rsidRDefault="004452D9" w:rsidP="004452D9">
      <w:pPr>
        <w:jc w:val="both"/>
        <w:rPr>
          <w:sz w:val="24"/>
          <w:szCs w:val="24"/>
        </w:rPr>
      </w:pPr>
    </w:p>
    <w:p w14:paraId="3667CBC1" w14:textId="77777777" w:rsidR="004452D9" w:rsidRPr="00054C47" w:rsidRDefault="004452D9" w:rsidP="004452D9">
      <w:pPr>
        <w:jc w:val="both"/>
        <w:rPr>
          <w:bCs/>
          <w:sz w:val="24"/>
          <w:szCs w:val="24"/>
        </w:rPr>
      </w:pPr>
      <w:r w:rsidRPr="00054C47">
        <w:rPr>
          <w:bCs/>
          <w:sz w:val="24"/>
          <w:szCs w:val="24"/>
          <w:u w:val="single"/>
        </w:rPr>
        <w:t>Ebasoovitava mõju kaasnemise risk</w:t>
      </w:r>
      <w:r w:rsidRPr="00054C47">
        <w:rPr>
          <w:bCs/>
          <w:sz w:val="24"/>
          <w:szCs w:val="24"/>
        </w:rPr>
        <w:t xml:space="preserve"> on väike. </w:t>
      </w:r>
      <w:commentRangeStart w:id="68"/>
      <w:r w:rsidRPr="00054C47">
        <w:rPr>
          <w:bCs/>
          <w:sz w:val="24"/>
          <w:szCs w:val="24"/>
        </w:rPr>
        <w:t xml:space="preserve">Pigem on muudatus MK </w:t>
      </w:r>
      <w:proofErr w:type="spellStart"/>
      <w:r w:rsidRPr="00054C47">
        <w:rPr>
          <w:bCs/>
          <w:sz w:val="24"/>
          <w:szCs w:val="24"/>
        </w:rPr>
        <w:t>KOV-i</w:t>
      </w:r>
      <w:proofErr w:type="spellEnd"/>
      <w:r w:rsidRPr="00054C47">
        <w:rPr>
          <w:bCs/>
          <w:sz w:val="24"/>
          <w:szCs w:val="24"/>
        </w:rPr>
        <w:t xml:space="preserve"> registri</w:t>
      </w:r>
      <w:r w:rsidRPr="00054C47">
        <w:rPr>
          <w:bCs/>
          <w:sz w:val="24"/>
          <w:szCs w:val="24"/>
        </w:rPr>
        <w:softHyphen/>
        <w:t>pidajatele positiivne, sest neil on võimalik väljastada rohkem kontaktandmeid. Nad saavad teha kaalutlusotsuse ja hinnata, kas konkreetsel juhul on õigustatud huvi olemas ja kas andmed peaks väljastama.</w:t>
      </w:r>
      <w:commentRangeEnd w:id="68"/>
      <w:r w:rsidR="004108D0">
        <w:rPr>
          <w:rStyle w:val="Kommentaariviide"/>
          <w:rFonts w:asciiTheme="minorHAnsi" w:hAnsiTheme="minorHAnsi"/>
          <w:lang w:eastAsia="en-US"/>
        </w:rPr>
        <w:commentReference w:id="68"/>
      </w:r>
    </w:p>
    <w:p w14:paraId="47007AFD" w14:textId="77777777" w:rsidR="004452D9" w:rsidRPr="00054C47" w:rsidRDefault="004452D9" w:rsidP="004452D9">
      <w:pPr>
        <w:jc w:val="both"/>
        <w:rPr>
          <w:bCs/>
          <w:sz w:val="24"/>
          <w:szCs w:val="24"/>
        </w:rPr>
      </w:pPr>
    </w:p>
    <w:p w14:paraId="787B0782" w14:textId="77777777" w:rsidR="004452D9" w:rsidRPr="00054C47" w:rsidRDefault="004452D9" w:rsidP="004452D9">
      <w:pPr>
        <w:jc w:val="both"/>
        <w:rPr>
          <w:bCs/>
          <w:sz w:val="24"/>
          <w:szCs w:val="24"/>
        </w:rPr>
      </w:pPr>
      <w:r w:rsidRPr="00054C47">
        <w:rPr>
          <w:bCs/>
          <w:sz w:val="24"/>
          <w:szCs w:val="24"/>
        </w:rPr>
        <w:t>II</w:t>
      </w:r>
    </w:p>
    <w:p w14:paraId="22DC10FF" w14:textId="77777777" w:rsidR="004452D9" w:rsidRPr="00054C47" w:rsidRDefault="004452D9" w:rsidP="004452D9">
      <w:pPr>
        <w:jc w:val="both"/>
        <w:rPr>
          <w:bCs/>
          <w:sz w:val="24"/>
          <w:szCs w:val="24"/>
        </w:rPr>
      </w:pPr>
    </w:p>
    <w:p w14:paraId="6F84C965"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SMIT</w:t>
      </w:r>
    </w:p>
    <w:p w14:paraId="542F21D3" w14:textId="77777777" w:rsidR="004452D9" w:rsidRPr="00054C47" w:rsidRDefault="004452D9" w:rsidP="004452D9">
      <w:pPr>
        <w:jc w:val="both"/>
        <w:rPr>
          <w:sz w:val="24"/>
          <w:szCs w:val="24"/>
        </w:rPr>
      </w:pPr>
    </w:p>
    <w:p w14:paraId="2F31787D" w14:textId="77777777" w:rsidR="004452D9" w:rsidRPr="00054C47" w:rsidRDefault="004452D9" w:rsidP="004452D9">
      <w:pPr>
        <w:jc w:val="both"/>
        <w:rPr>
          <w:sz w:val="24"/>
          <w:szCs w:val="24"/>
        </w:rPr>
      </w:pPr>
      <w:commentRangeStart w:id="69"/>
      <w:r w:rsidRPr="00054C47">
        <w:rPr>
          <w:sz w:val="24"/>
          <w:szCs w:val="24"/>
        </w:rPr>
        <w:t xml:space="preserve">Sihtrühm on väike, hõlmates </w:t>
      </w:r>
      <w:proofErr w:type="spellStart"/>
      <w:r w:rsidRPr="00054C47">
        <w:rPr>
          <w:sz w:val="24"/>
          <w:szCs w:val="24"/>
        </w:rPr>
        <w:t>SMIT-i</w:t>
      </w:r>
      <w:proofErr w:type="spellEnd"/>
      <w:r w:rsidRPr="00054C47">
        <w:rPr>
          <w:sz w:val="24"/>
          <w:szCs w:val="24"/>
        </w:rPr>
        <w:t xml:space="preserve"> </w:t>
      </w:r>
      <w:proofErr w:type="spellStart"/>
      <w:r w:rsidRPr="00054C47">
        <w:rPr>
          <w:sz w:val="24"/>
          <w:szCs w:val="24"/>
        </w:rPr>
        <w:t>RR-i</w:t>
      </w:r>
      <w:proofErr w:type="spellEnd"/>
      <w:r w:rsidRPr="00054C47">
        <w:rPr>
          <w:sz w:val="24"/>
          <w:szCs w:val="24"/>
        </w:rPr>
        <w:t xml:space="preserve"> kasutajatoe töötajaid, kes väljastavad õigustatud huvi korral ühekordse päringu alusel andmeid.</w:t>
      </w:r>
      <w:commentRangeEnd w:id="69"/>
      <w:r w:rsidR="004108D0">
        <w:rPr>
          <w:rStyle w:val="Kommentaariviide"/>
          <w:rFonts w:asciiTheme="minorHAnsi" w:hAnsiTheme="minorHAnsi"/>
          <w:lang w:eastAsia="en-US"/>
        </w:rPr>
        <w:commentReference w:id="69"/>
      </w:r>
    </w:p>
    <w:p w14:paraId="17E82F46" w14:textId="77777777" w:rsidR="004452D9" w:rsidRPr="00054C47" w:rsidRDefault="004452D9" w:rsidP="004452D9">
      <w:pPr>
        <w:jc w:val="both"/>
        <w:rPr>
          <w:sz w:val="24"/>
          <w:szCs w:val="24"/>
        </w:rPr>
      </w:pPr>
    </w:p>
    <w:p w14:paraId="416A5E6E" w14:textId="77777777" w:rsidR="004452D9" w:rsidRPr="00054C47" w:rsidRDefault="004452D9" w:rsidP="004452D9">
      <w:pPr>
        <w:jc w:val="both"/>
        <w:rPr>
          <w:sz w:val="24"/>
          <w:szCs w:val="24"/>
        </w:rPr>
      </w:pPr>
      <w:r w:rsidRPr="00054C47">
        <w:rPr>
          <w:sz w:val="24"/>
          <w:szCs w:val="24"/>
        </w:rPr>
        <w:t xml:space="preserve">Muudatus mõjutab </w:t>
      </w:r>
      <w:proofErr w:type="spellStart"/>
      <w:r w:rsidRPr="00054C47">
        <w:rPr>
          <w:sz w:val="24"/>
          <w:szCs w:val="24"/>
        </w:rPr>
        <w:t>SMIT-i</w:t>
      </w:r>
      <w:proofErr w:type="spellEnd"/>
      <w:r w:rsidRPr="00054C47">
        <w:rPr>
          <w:sz w:val="24"/>
          <w:szCs w:val="24"/>
        </w:rPr>
        <w:t>, kes väljastab edaspidi ühekordse päringu alusel ka muudest asutustest saadud kontaktandmeid. X-tee teenuseid tuleb andmete väljastamiseks muuta, et need vastaksid RRS-</w:t>
      </w:r>
      <w:proofErr w:type="spellStart"/>
      <w:r w:rsidRPr="00054C47">
        <w:rPr>
          <w:sz w:val="24"/>
          <w:szCs w:val="24"/>
        </w:rPr>
        <w:t>ile</w:t>
      </w:r>
      <w:proofErr w:type="spellEnd"/>
      <w:r w:rsidRPr="00054C47">
        <w:rPr>
          <w:sz w:val="24"/>
          <w:szCs w:val="24"/>
        </w:rPr>
        <w:t>.</w:t>
      </w:r>
    </w:p>
    <w:p w14:paraId="28B57F2C" w14:textId="77777777" w:rsidR="004452D9" w:rsidRPr="00054C47" w:rsidRDefault="004452D9" w:rsidP="004452D9">
      <w:pPr>
        <w:jc w:val="both"/>
        <w:rPr>
          <w:sz w:val="24"/>
          <w:szCs w:val="24"/>
        </w:rPr>
      </w:pPr>
    </w:p>
    <w:p w14:paraId="55DC9353" w14:textId="77777777" w:rsidR="004452D9" w:rsidRPr="00054C47" w:rsidRDefault="004452D9" w:rsidP="004452D9">
      <w:pPr>
        <w:jc w:val="both"/>
        <w:rPr>
          <w:sz w:val="24"/>
          <w:szCs w:val="24"/>
        </w:rPr>
      </w:pPr>
      <w:proofErr w:type="spellStart"/>
      <w:r w:rsidRPr="00054C47">
        <w:rPr>
          <w:sz w:val="24"/>
          <w:szCs w:val="24"/>
        </w:rPr>
        <w:t>RR-i</w:t>
      </w:r>
      <w:proofErr w:type="spellEnd"/>
      <w:r w:rsidRPr="00054C47">
        <w:rPr>
          <w:sz w:val="24"/>
          <w:szCs w:val="24"/>
        </w:rPr>
        <w:t xml:space="preserve"> X-tee teenuseid muudetakse ühe korra ja sellel on </w:t>
      </w:r>
      <w:proofErr w:type="spellStart"/>
      <w:r w:rsidRPr="00054C47">
        <w:rPr>
          <w:sz w:val="24"/>
          <w:szCs w:val="24"/>
        </w:rPr>
        <w:t>SMIT-ile</w:t>
      </w:r>
      <w:proofErr w:type="spellEnd"/>
      <w:r w:rsidRPr="00054C47">
        <w:rPr>
          <w:sz w:val="24"/>
          <w:szCs w:val="24"/>
        </w:rPr>
        <w:t xml:space="preserve"> ühekordne mõju. On vaja selgitada välja, milliseid X-tee teenuseid on vaja muuta, ja seejärel seda teha. Mõne X-tee teenuse puhul võib olla </w:t>
      </w:r>
      <w:commentRangeStart w:id="70"/>
      <w:r w:rsidRPr="00054C47">
        <w:rPr>
          <w:sz w:val="24"/>
          <w:szCs w:val="24"/>
        </w:rPr>
        <w:t>vaja nõustada kasutajaid</w:t>
      </w:r>
      <w:commentRangeEnd w:id="70"/>
      <w:r w:rsidR="004108D0">
        <w:rPr>
          <w:rStyle w:val="Kommentaariviide"/>
          <w:rFonts w:asciiTheme="minorHAnsi" w:hAnsiTheme="minorHAnsi"/>
          <w:lang w:eastAsia="en-US"/>
        </w:rPr>
        <w:commentReference w:id="70"/>
      </w:r>
      <w:r w:rsidRPr="00054C47">
        <w:rPr>
          <w:sz w:val="24"/>
          <w:szCs w:val="24"/>
        </w:rPr>
        <w:t>.</w:t>
      </w:r>
    </w:p>
    <w:p w14:paraId="0A0CB6EA" w14:textId="77777777" w:rsidR="004452D9" w:rsidRPr="00054C47" w:rsidRDefault="004452D9" w:rsidP="004452D9">
      <w:pPr>
        <w:jc w:val="both"/>
        <w:rPr>
          <w:sz w:val="24"/>
          <w:szCs w:val="24"/>
        </w:rPr>
      </w:pPr>
    </w:p>
    <w:p w14:paraId="24D1E7BB"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w:t>
      </w:r>
      <w:proofErr w:type="spellStart"/>
      <w:r w:rsidRPr="00054C47">
        <w:rPr>
          <w:sz w:val="24"/>
          <w:szCs w:val="24"/>
        </w:rPr>
        <w:t>SMIT-ile</w:t>
      </w:r>
      <w:proofErr w:type="spellEnd"/>
      <w:r w:rsidRPr="00054C47">
        <w:rPr>
          <w:sz w:val="24"/>
          <w:szCs w:val="24"/>
        </w:rPr>
        <w:t xml:space="preserve"> positiivne, sest SMIT ei pea enam andmete väljastamisel jälgima kontaktandmete </w:t>
      </w:r>
      <w:proofErr w:type="spellStart"/>
      <w:r w:rsidRPr="00054C47">
        <w:rPr>
          <w:sz w:val="24"/>
          <w:szCs w:val="24"/>
        </w:rPr>
        <w:t>RR-i</w:t>
      </w:r>
      <w:proofErr w:type="spellEnd"/>
      <w:r w:rsidRPr="00054C47">
        <w:rPr>
          <w:sz w:val="24"/>
          <w:szCs w:val="24"/>
        </w:rPr>
        <w:t xml:space="preserve"> kandmise alust.</w:t>
      </w:r>
    </w:p>
    <w:p w14:paraId="23B3B7AB" w14:textId="77777777" w:rsidR="004452D9" w:rsidRPr="00054C47" w:rsidRDefault="004452D9" w:rsidP="004452D9">
      <w:pPr>
        <w:jc w:val="both"/>
        <w:rPr>
          <w:sz w:val="24"/>
          <w:szCs w:val="24"/>
        </w:rPr>
      </w:pPr>
    </w:p>
    <w:p w14:paraId="4099E094" w14:textId="77777777" w:rsidR="004452D9" w:rsidRPr="00054C47" w:rsidRDefault="004452D9" w:rsidP="004452D9">
      <w:pPr>
        <w:jc w:val="both"/>
        <w:rPr>
          <w:sz w:val="24"/>
          <w:szCs w:val="24"/>
        </w:rPr>
      </w:pPr>
      <w:r w:rsidRPr="00054C47">
        <w:rPr>
          <w:sz w:val="24"/>
          <w:szCs w:val="24"/>
        </w:rPr>
        <w:t>III</w:t>
      </w:r>
    </w:p>
    <w:p w14:paraId="6A497637" w14:textId="77777777" w:rsidR="004452D9" w:rsidRPr="00054C47" w:rsidRDefault="004452D9" w:rsidP="004452D9">
      <w:pPr>
        <w:jc w:val="both"/>
        <w:rPr>
          <w:sz w:val="24"/>
          <w:szCs w:val="24"/>
        </w:rPr>
      </w:pPr>
    </w:p>
    <w:p w14:paraId="1F48FDC4"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Siseministeerium</w:t>
      </w:r>
    </w:p>
    <w:p w14:paraId="4E3BFD40" w14:textId="77777777" w:rsidR="004452D9" w:rsidRPr="00054C47" w:rsidRDefault="004452D9" w:rsidP="004452D9">
      <w:pPr>
        <w:jc w:val="both"/>
        <w:rPr>
          <w:sz w:val="24"/>
          <w:szCs w:val="24"/>
        </w:rPr>
      </w:pPr>
    </w:p>
    <w:p w14:paraId="6E6F712A" w14:textId="77777777" w:rsidR="004452D9" w:rsidRPr="00054C47" w:rsidRDefault="004452D9" w:rsidP="004452D9">
      <w:pPr>
        <w:jc w:val="both"/>
        <w:rPr>
          <w:sz w:val="24"/>
          <w:szCs w:val="24"/>
        </w:rPr>
      </w:pPr>
      <w:r w:rsidRPr="00054C47">
        <w:rPr>
          <w:sz w:val="24"/>
          <w:szCs w:val="24"/>
        </w:rPr>
        <w:t xml:space="preserve">Sihtrühm on väike. Muudatus mõjutab </w:t>
      </w:r>
      <w:commentRangeStart w:id="71"/>
      <w:r w:rsidRPr="00054C47">
        <w:rPr>
          <w:sz w:val="24"/>
          <w:szCs w:val="24"/>
        </w:rPr>
        <w:t>Siseministeeriumi ametnikke, kes väljastavad õigustatud huvi alusel andmeid</w:t>
      </w:r>
      <w:commentRangeEnd w:id="71"/>
      <w:r w:rsidR="004108D0">
        <w:rPr>
          <w:rStyle w:val="Kommentaariviide"/>
          <w:rFonts w:asciiTheme="minorHAnsi" w:hAnsiTheme="minorHAnsi"/>
          <w:lang w:eastAsia="en-US"/>
        </w:rPr>
        <w:commentReference w:id="71"/>
      </w:r>
      <w:r w:rsidRPr="00054C47">
        <w:rPr>
          <w:sz w:val="24"/>
          <w:szCs w:val="24"/>
        </w:rPr>
        <w:t>, sest nad peavad edaspidi väljastama ka RRS-i § 100 lõikes 1 nimetatud kontaktandmeid, mida kehtiva RRS-i kohaselt ei väljastata.</w:t>
      </w:r>
    </w:p>
    <w:p w14:paraId="44554E32" w14:textId="77777777" w:rsidR="004452D9" w:rsidRPr="00054C47" w:rsidRDefault="004452D9" w:rsidP="004452D9">
      <w:pPr>
        <w:jc w:val="both"/>
        <w:rPr>
          <w:sz w:val="24"/>
          <w:szCs w:val="24"/>
        </w:rPr>
      </w:pPr>
    </w:p>
    <w:p w14:paraId="17A5AA69" w14:textId="77777777" w:rsidR="004452D9" w:rsidRPr="00054C47" w:rsidRDefault="004452D9" w:rsidP="004452D9">
      <w:pPr>
        <w:jc w:val="both"/>
        <w:rPr>
          <w:sz w:val="24"/>
          <w:szCs w:val="24"/>
        </w:rPr>
      </w:pPr>
      <w:commentRangeStart w:id="72"/>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commentRangeEnd w:id="72"/>
      <w:r w:rsidR="004108D0">
        <w:rPr>
          <w:rStyle w:val="Kommentaariviide"/>
          <w:rFonts w:asciiTheme="minorHAnsi" w:hAnsiTheme="minorHAnsi"/>
          <w:lang w:eastAsia="en-US"/>
        </w:rPr>
        <w:commentReference w:id="72"/>
      </w:r>
    </w:p>
    <w:p w14:paraId="4987343E" w14:textId="77777777" w:rsidR="004452D9" w:rsidRPr="00054C47" w:rsidRDefault="004452D9" w:rsidP="004452D9">
      <w:pPr>
        <w:jc w:val="both"/>
        <w:rPr>
          <w:sz w:val="24"/>
          <w:szCs w:val="24"/>
        </w:rPr>
      </w:pPr>
    </w:p>
    <w:p w14:paraId="62EC0DE8"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pigem keskmine. Mõju võib avalduda igal tööpäeval.</w:t>
      </w:r>
    </w:p>
    <w:p w14:paraId="14DE5FE4" w14:textId="77777777" w:rsidR="004452D9" w:rsidRPr="00054C47" w:rsidRDefault="004452D9" w:rsidP="004452D9">
      <w:pPr>
        <w:jc w:val="both"/>
        <w:rPr>
          <w:sz w:val="24"/>
          <w:szCs w:val="24"/>
        </w:rPr>
      </w:pPr>
    </w:p>
    <w:p w14:paraId="321162CE" w14:textId="6CB0157A" w:rsidR="004452D9" w:rsidRPr="00054C47" w:rsidRDefault="004452D9" w:rsidP="004452D9">
      <w:pPr>
        <w:jc w:val="both"/>
        <w:rPr>
          <w:sz w:val="24"/>
          <w:szCs w:val="24"/>
        </w:rPr>
      </w:pPr>
      <w:commentRangeStart w:id="73"/>
      <w:r w:rsidRPr="00054C47">
        <w:rPr>
          <w:sz w:val="24"/>
          <w:szCs w:val="24"/>
          <w:u w:val="single"/>
        </w:rPr>
        <w:lastRenderedPageBreak/>
        <w:t>Ebasoovitava mõju kaasnemise risk</w:t>
      </w:r>
      <w:r w:rsidRPr="00054C47">
        <w:rPr>
          <w:sz w:val="24"/>
          <w:szCs w:val="24"/>
        </w:rPr>
        <w:t xml:space="preserve"> on väike. </w:t>
      </w:r>
      <w:commentRangeEnd w:id="73"/>
      <w:r w:rsidR="004108D0">
        <w:rPr>
          <w:rStyle w:val="Kommentaariviide"/>
          <w:rFonts w:asciiTheme="minorHAnsi" w:hAnsiTheme="minorHAnsi"/>
          <w:lang w:eastAsia="en-US"/>
        </w:rPr>
        <w:commentReference w:id="73"/>
      </w:r>
      <w:r w:rsidRPr="00054C47">
        <w:rPr>
          <w:sz w:val="24"/>
          <w:szCs w:val="24"/>
        </w:rPr>
        <w:t xml:space="preserve">Muudatus on Siseministeeriumile positiivne. Muudatus lihtsustab Siseministeeriumi ametnike tööd, sest nad ei pea enam andmete väljastamisel eristama nende </w:t>
      </w:r>
      <w:proofErr w:type="spellStart"/>
      <w:r w:rsidRPr="00054C47">
        <w:rPr>
          <w:sz w:val="24"/>
          <w:szCs w:val="24"/>
        </w:rPr>
        <w:t>RR-i</w:t>
      </w:r>
      <w:proofErr w:type="spellEnd"/>
      <w:r w:rsidRPr="00054C47">
        <w:rPr>
          <w:sz w:val="24"/>
          <w:szCs w:val="24"/>
        </w:rPr>
        <w:t xml:space="preserve"> kandmise alust ega</w:t>
      </w:r>
      <w:r w:rsidR="00FD1F81" w:rsidRPr="00054C47">
        <w:rPr>
          <w:sz w:val="24"/>
          <w:szCs w:val="24"/>
        </w:rPr>
        <w:t xml:space="preserve"> selgitama taotlejatele erisusi </w:t>
      </w:r>
      <w:proofErr w:type="spellStart"/>
      <w:r w:rsidR="00FD1F81" w:rsidRPr="00054C47">
        <w:rPr>
          <w:sz w:val="24"/>
          <w:szCs w:val="24"/>
        </w:rPr>
        <w:t>RR-</w:t>
      </w:r>
      <w:r w:rsidR="00754394" w:rsidRPr="00054C47">
        <w:rPr>
          <w:sz w:val="24"/>
          <w:szCs w:val="24"/>
        </w:rPr>
        <w:t>i</w:t>
      </w:r>
      <w:r w:rsidR="00FD1F81" w:rsidRPr="00054C47">
        <w:rPr>
          <w:sz w:val="24"/>
          <w:szCs w:val="24"/>
        </w:rPr>
        <w:t>s</w:t>
      </w:r>
      <w:proofErr w:type="spellEnd"/>
      <w:r w:rsidR="00FD1F81" w:rsidRPr="00054C47">
        <w:rPr>
          <w:sz w:val="24"/>
          <w:szCs w:val="24"/>
        </w:rPr>
        <w:t xml:space="preserve"> olevate kontaktandmetele juurdepääsuõigustes (välja arvatud kehtima jääv piirang reklaami ja uuringute eesmärgil kontaktandmete väljastamisele)</w:t>
      </w:r>
      <w:r w:rsidRPr="00054C47">
        <w:rPr>
          <w:sz w:val="24"/>
          <w:szCs w:val="24"/>
        </w:rPr>
        <w:t>.</w:t>
      </w:r>
    </w:p>
    <w:p w14:paraId="60083C6B" w14:textId="77777777" w:rsidR="004452D9" w:rsidRPr="00054C47" w:rsidRDefault="004452D9" w:rsidP="004452D9">
      <w:pPr>
        <w:jc w:val="both"/>
        <w:rPr>
          <w:sz w:val="24"/>
          <w:szCs w:val="24"/>
        </w:rPr>
      </w:pPr>
    </w:p>
    <w:p w14:paraId="3702CEEE" w14:textId="203EAFB0"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7</w:t>
      </w:r>
      <w:r w:rsidR="004452D9" w:rsidRPr="00054C47">
        <w:rPr>
          <w:rFonts w:ascii="Times New Roman" w:hAnsi="Times New Roman" w:cs="Times New Roman"/>
          <w:b/>
          <w:bCs/>
          <w:sz w:val="24"/>
          <w:szCs w:val="24"/>
        </w:rPr>
        <w:t>.2. Sotsiaalne mõju</w:t>
      </w:r>
    </w:p>
    <w:p w14:paraId="01C9562F" w14:textId="77777777" w:rsidR="004452D9" w:rsidRPr="00054C47" w:rsidRDefault="004452D9" w:rsidP="004452D9">
      <w:pPr>
        <w:jc w:val="both"/>
        <w:rPr>
          <w:sz w:val="24"/>
          <w:szCs w:val="24"/>
        </w:rPr>
      </w:pPr>
    </w:p>
    <w:p w14:paraId="23FBF4C2" w14:textId="77777777" w:rsidR="004452D9" w:rsidRPr="00054C47" w:rsidRDefault="004452D9" w:rsidP="004452D9">
      <w:pPr>
        <w:jc w:val="both"/>
        <w:rPr>
          <w:sz w:val="24"/>
          <w:szCs w:val="24"/>
        </w:rPr>
      </w:pPr>
      <w:r w:rsidRPr="00054C47">
        <w:rPr>
          <w:sz w:val="24"/>
          <w:szCs w:val="24"/>
        </w:rPr>
        <w:t>I</w:t>
      </w:r>
    </w:p>
    <w:p w14:paraId="13E98C5A" w14:textId="77777777" w:rsidR="004452D9" w:rsidRPr="00054C47" w:rsidRDefault="004452D9" w:rsidP="004452D9">
      <w:pPr>
        <w:jc w:val="both"/>
        <w:rPr>
          <w:sz w:val="24"/>
          <w:szCs w:val="24"/>
        </w:rPr>
      </w:pPr>
    </w:p>
    <w:p w14:paraId="01BA02F6"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isikud ja asutused, kes soovivad RRS-i § 100 lõikes 1 nimetatud kontaktandmete väljastamist õigustatud huvi alusel</w:t>
      </w:r>
    </w:p>
    <w:p w14:paraId="58103590" w14:textId="77777777" w:rsidR="004452D9" w:rsidRPr="00054C47" w:rsidRDefault="004452D9" w:rsidP="004452D9">
      <w:pPr>
        <w:jc w:val="both"/>
        <w:rPr>
          <w:sz w:val="24"/>
          <w:szCs w:val="24"/>
        </w:rPr>
      </w:pPr>
    </w:p>
    <w:p w14:paraId="00E3B6E0" w14:textId="77777777" w:rsidR="004452D9" w:rsidRPr="00054C47" w:rsidRDefault="004452D9" w:rsidP="004452D9">
      <w:pPr>
        <w:jc w:val="both"/>
        <w:rPr>
          <w:sz w:val="24"/>
          <w:szCs w:val="24"/>
        </w:rPr>
      </w:pPr>
      <w:r w:rsidRPr="00054C47">
        <w:rPr>
          <w:sz w:val="24"/>
          <w:szCs w:val="24"/>
        </w:rPr>
        <w:t>Sihtrühm võib olla potentsiaalselt suur, hõlmates kõiki inimesi ja asutusi, kes võiksid soovida saada õigustatud huvi alusel kontaktandmeid.</w:t>
      </w:r>
    </w:p>
    <w:p w14:paraId="3AEB6686" w14:textId="77777777" w:rsidR="004452D9" w:rsidRPr="00054C47" w:rsidRDefault="004452D9" w:rsidP="004452D9">
      <w:pPr>
        <w:jc w:val="both"/>
        <w:rPr>
          <w:sz w:val="24"/>
          <w:szCs w:val="24"/>
        </w:rPr>
      </w:pPr>
    </w:p>
    <w:p w14:paraId="73C8F087" w14:textId="77777777" w:rsidR="004452D9" w:rsidRPr="00054C47" w:rsidRDefault="004452D9" w:rsidP="004452D9">
      <w:pPr>
        <w:jc w:val="both"/>
        <w:rPr>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r w:rsidRPr="00054C47">
        <w:rPr>
          <w:sz w:val="24"/>
          <w:szCs w:val="24"/>
        </w:rPr>
        <w:t xml:space="preserve"> Praegu RRS-i § 100 lõikes 1 nimetatud kontaktandmeid õigustatud huvi alusel ei väljastata, välja arvatud RRS-i § 58 lõikes 3 nimetatud erijuhud. Muudatus võimaldab saada </w:t>
      </w:r>
      <w:proofErr w:type="spellStart"/>
      <w:r w:rsidRPr="00054C47">
        <w:rPr>
          <w:sz w:val="24"/>
          <w:szCs w:val="24"/>
        </w:rPr>
        <w:t>RR-ist</w:t>
      </w:r>
      <w:proofErr w:type="spellEnd"/>
      <w:r w:rsidRPr="00054C47">
        <w:rPr>
          <w:sz w:val="24"/>
          <w:szCs w:val="24"/>
        </w:rPr>
        <w:t xml:space="preserve"> õigustatud huvi alusel rohkem kontaktandmeid.</w:t>
      </w:r>
    </w:p>
    <w:p w14:paraId="7EC06C24" w14:textId="77777777" w:rsidR="004452D9" w:rsidRPr="00054C47" w:rsidRDefault="004452D9" w:rsidP="004452D9">
      <w:pPr>
        <w:jc w:val="both"/>
        <w:rPr>
          <w:sz w:val="24"/>
          <w:szCs w:val="24"/>
        </w:rPr>
      </w:pPr>
    </w:p>
    <w:p w14:paraId="3701A015"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pigem väike, sest üldjuhul ei küsita õigustatud huvi alusel kontaktandmeid</w:t>
      </w:r>
      <w:r w:rsidRPr="00054C47" w:rsidDel="0096261A">
        <w:rPr>
          <w:sz w:val="24"/>
          <w:szCs w:val="24"/>
        </w:rPr>
        <w:t xml:space="preserve"> </w:t>
      </w:r>
      <w:r w:rsidRPr="00054C47">
        <w:rPr>
          <w:sz w:val="24"/>
          <w:szCs w:val="24"/>
        </w:rPr>
        <w:t>regulaarselt ega tihti.</w:t>
      </w:r>
    </w:p>
    <w:p w14:paraId="54671AF9" w14:textId="77777777" w:rsidR="004452D9" w:rsidRPr="00054C47" w:rsidRDefault="004452D9" w:rsidP="004452D9">
      <w:pPr>
        <w:jc w:val="both"/>
        <w:rPr>
          <w:sz w:val="24"/>
          <w:szCs w:val="24"/>
        </w:rPr>
      </w:pPr>
    </w:p>
    <w:p w14:paraId="12829807" w14:textId="77777777" w:rsidR="004452D9" w:rsidRPr="00054C47" w:rsidRDefault="004452D9" w:rsidP="004452D9">
      <w:pPr>
        <w:jc w:val="both"/>
        <w:rPr>
          <w:bCs/>
          <w:sz w:val="24"/>
          <w:szCs w:val="24"/>
        </w:rPr>
      </w:pPr>
      <w:r w:rsidRPr="00054C47">
        <w:rPr>
          <w:bCs/>
          <w:sz w:val="24"/>
          <w:szCs w:val="24"/>
          <w:u w:val="single"/>
        </w:rPr>
        <w:t>Ebasoovitava mõju kaasnemise risk</w:t>
      </w:r>
      <w:r w:rsidRPr="00054C47">
        <w:rPr>
          <w:bCs/>
          <w:sz w:val="24"/>
          <w:szCs w:val="24"/>
        </w:rPr>
        <w:t xml:space="preserve"> on väike. Pigem on muudatus sihtrühmale positiivne, sest õigustatud huvi alusel on võimalik väljastada rohkem kontaktandmeid, mida isikul või asutusel võib vaja olla.</w:t>
      </w:r>
    </w:p>
    <w:p w14:paraId="370F08A7" w14:textId="77777777" w:rsidR="004452D9" w:rsidRPr="00054C47" w:rsidRDefault="004452D9" w:rsidP="004452D9">
      <w:pPr>
        <w:jc w:val="both"/>
        <w:rPr>
          <w:bCs/>
          <w:sz w:val="24"/>
          <w:szCs w:val="24"/>
        </w:rPr>
      </w:pPr>
    </w:p>
    <w:p w14:paraId="56CBCCC7" w14:textId="77777777" w:rsidR="004452D9" w:rsidRPr="00054C47" w:rsidRDefault="004452D9" w:rsidP="004452D9">
      <w:pPr>
        <w:jc w:val="both"/>
        <w:rPr>
          <w:sz w:val="24"/>
          <w:szCs w:val="24"/>
        </w:rPr>
      </w:pPr>
      <w:r w:rsidRPr="00054C47">
        <w:rPr>
          <w:sz w:val="24"/>
          <w:szCs w:val="24"/>
        </w:rPr>
        <w:t>X-tee teenuste puhul, millega antakse juurdepääs andmeväljadele, lähtudes sellest, kas juurdepääsu alus on õigustatud huvi või avaliku ülesande täitmine, võib muudatus mõjutada ettevõtjaid, kellel on õigustatud huvi alusel püsijuurdepääs ja kellel võib olla vaja oma juurdepääsu tehniliselt seadistada. Samas on lõpptulemusena mõju neile positiivne, sest rohkematele kontaktandmetele juurdepääs aitab neil paremini saavutada eesmärke, milleks nad andmeid vajavad.</w:t>
      </w:r>
    </w:p>
    <w:p w14:paraId="637BCD86" w14:textId="77777777" w:rsidR="004452D9" w:rsidRPr="00054C47" w:rsidRDefault="004452D9" w:rsidP="004452D9">
      <w:pPr>
        <w:jc w:val="both"/>
        <w:rPr>
          <w:sz w:val="24"/>
          <w:szCs w:val="24"/>
        </w:rPr>
      </w:pPr>
    </w:p>
    <w:p w14:paraId="1F8888B7" w14:textId="77777777" w:rsidR="004452D9" w:rsidRPr="00054C47" w:rsidRDefault="004452D9" w:rsidP="004452D9">
      <w:pPr>
        <w:keepNext/>
        <w:jc w:val="both"/>
        <w:rPr>
          <w:sz w:val="24"/>
          <w:szCs w:val="24"/>
        </w:rPr>
      </w:pPr>
      <w:r w:rsidRPr="00054C47">
        <w:rPr>
          <w:sz w:val="24"/>
          <w:szCs w:val="24"/>
        </w:rPr>
        <w:t>II</w:t>
      </w:r>
    </w:p>
    <w:p w14:paraId="53F191B2" w14:textId="77777777" w:rsidR="004452D9" w:rsidRPr="00054C47" w:rsidRDefault="004452D9" w:rsidP="004452D9">
      <w:pPr>
        <w:keepNext/>
        <w:jc w:val="both"/>
        <w:rPr>
          <w:sz w:val="24"/>
          <w:szCs w:val="24"/>
          <w:u w:val="single"/>
        </w:rPr>
      </w:pPr>
    </w:p>
    <w:p w14:paraId="756F42DC"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isikud, kelle RRS-i § 100 lõikes 1 nimetatud kontaktandmeid õigustatud huvi alusel väljastatakse</w:t>
      </w:r>
    </w:p>
    <w:p w14:paraId="4864F306" w14:textId="77777777" w:rsidR="004452D9" w:rsidRPr="00054C47" w:rsidRDefault="004452D9" w:rsidP="004452D9">
      <w:pPr>
        <w:jc w:val="both"/>
        <w:rPr>
          <w:sz w:val="24"/>
          <w:szCs w:val="24"/>
        </w:rPr>
      </w:pPr>
    </w:p>
    <w:p w14:paraId="63CC05D1" w14:textId="77777777" w:rsidR="004452D9" w:rsidRPr="00054C47" w:rsidRDefault="004452D9" w:rsidP="004452D9">
      <w:pPr>
        <w:jc w:val="both"/>
        <w:rPr>
          <w:vanish/>
          <w:sz w:val="24"/>
          <w:szCs w:val="24"/>
        </w:rPr>
      </w:pPr>
      <w:r w:rsidRPr="00054C47">
        <w:rPr>
          <w:sz w:val="24"/>
          <w:szCs w:val="24"/>
        </w:rPr>
        <w:t>Sihtrühm võib olla potentsiaalselt suur.</w:t>
      </w:r>
    </w:p>
    <w:p w14:paraId="25081E8F" w14:textId="77777777" w:rsidR="004452D9" w:rsidRPr="00054C47" w:rsidRDefault="004452D9" w:rsidP="004452D9">
      <w:pPr>
        <w:jc w:val="both"/>
        <w:rPr>
          <w:sz w:val="24"/>
          <w:szCs w:val="24"/>
        </w:rPr>
      </w:pPr>
    </w:p>
    <w:p w14:paraId="4389228D" w14:textId="77777777" w:rsidR="004452D9" w:rsidRPr="00054C47" w:rsidRDefault="004452D9" w:rsidP="004452D9">
      <w:pPr>
        <w:jc w:val="both"/>
        <w:rPr>
          <w:sz w:val="24"/>
          <w:szCs w:val="24"/>
        </w:rPr>
      </w:pPr>
      <w:commentRangeStart w:id="74"/>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commentRangeEnd w:id="74"/>
      <w:r w:rsidR="004108D0">
        <w:rPr>
          <w:rStyle w:val="Kommentaariviide"/>
          <w:rFonts w:asciiTheme="minorHAnsi" w:hAnsiTheme="minorHAnsi"/>
          <w:lang w:eastAsia="en-US"/>
        </w:rPr>
        <w:commentReference w:id="74"/>
      </w:r>
    </w:p>
    <w:p w14:paraId="7EFF4373" w14:textId="77777777" w:rsidR="004452D9" w:rsidRPr="00054C47" w:rsidRDefault="004452D9" w:rsidP="004452D9">
      <w:pPr>
        <w:jc w:val="both"/>
        <w:rPr>
          <w:sz w:val="24"/>
          <w:szCs w:val="24"/>
        </w:rPr>
      </w:pPr>
    </w:p>
    <w:p w14:paraId="21CB96E1"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pigem väike, sest üldjuhul ei väljastata isiku kontaktandmeid õigustatud huvi alusel</w:t>
      </w:r>
      <w:r w:rsidRPr="00054C47" w:rsidDel="0096261A">
        <w:rPr>
          <w:sz w:val="24"/>
          <w:szCs w:val="24"/>
        </w:rPr>
        <w:t xml:space="preserve"> </w:t>
      </w:r>
      <w:r w:rsidRPr="00054C47">
        <w:rPr>
          <w:sz w:val="24"/>
          <w:szCs w:val="24"/>
        </w:rPr>
        <w:t>regulaarselt ega tihti.</w:t>
      </w:r>
    </w:p>
    <w:p w14:paraId="1A67F235" w14:textId="77777777" w:rsidR="004452D9" w:rsidRPr="00054C47" w:rsidRDefault="004452D9" w:rsidP="004452D9">
      <w:pPr>
        <w:jc w:val="both"/>
        <w:rPr>
          <w:sz w:val="24"/>
          <w:szCs w:val="24"/>
        </w:rPr>
      </w:pPr>
    </w:p>
    <w:p w14:paraId="20C3A523" w14:textId="77777777" w:rsidR="004452D9" w:rsidRPr="00054C47" w:rsidRDefault="004452D9" w:rsidP="004452D9">
      <w:pPr>
        <w:jc w:val="both"/>
        <w:rPr>
          <w:bCs/>
          <w:sz w:val="24"/>
          <w:szCs w:val="24"/>
        </w:rPr>
      </w:pPr>
      <w:r w:rsidRPr="00054C47">
        <w:rPr>
          <w:bCs/>
          <w:sz w:val="24"/>
          <w:szCs w:val="24"/>
          <w:u w:val="single"/>
        </w:rPr>
        <w:t>Ebasoovitava mõju kaasnemise risk</w:t>
      </w:r>
      <w:r w:rsidRPr="00054C47">
        <w:rPr>
          <w:bCs/>
          <w:sz w:val="24"/>
          <w:szCs w:val="24"/>
        </w:rPr>
        <w:t xml:space="preserve"> on keskmine. Pigem on muudatus sihtrühmale positiivne, sest saab olla kindel, et vajadusel saab võtta inimesega kiiresti kontakti. Negatiivne mõju võib avalduda neile, kes ei soovi, et nende kontaktandmed väljastatakse, </w:t>
      </w:r>
      <w:commentRangeStart w:id="75"/>
      <w:r w:rsidRPr="00054C47">
        <w:rPr>
          <w:bCs/>
          <w:sz w:val="24"/>
          <w:szCs w:val="24"/>
        </w:rPr>
        <w:t>näiteks enda varjamiseks</w:t>
      </w:r>
      <w:commentRangeEnd w:id="75"/>
      <w:r w:rsidR="004108D0">
        <w:rPr>
          <w:rStyle w:val="Kommentaariviide"/>
          <w:rFonts w:asciiTheme="minorHAnsi" w:hAnsiTheme="minorHAnsi"/>
          <w:lang w:eastAsia="en-US"/>
        </w:rPr>
        <w:commentReference w:id="75"/>
      </w:r>
      <w:r w:rsidRPr="00054C47">
        <w:rPr>
          <w:bCs/>
          <w:sz w:val="24"/>
          <w:szCs w:val="24"/>
        </w:rPr>
        <w:t>.</w:t>
      </w:r>
    </w:p>
    <w:p w14:paraId="0CA2E6F1" w14:textId="77777777" w:rsidR="004452D9" w:rsidRPr="00054C47" w:rsidRDefault="004452D9" w:rsidP="004452D9">
      <w:pPr>
        <w:jc w:val="both"/>
        <w:rPr>
          <w:sz w:val="24"/>
          <w:szCs w:val="24"/>
          <w:u w:val="single"/>
        </w:rPr>
      </w:pPr>
    </w:p>
    <w:p w14:paraId="60825A01"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03C3C9E2" w14:textId="77777777" w:rsidR="004452D9" w:rsidRPr="00054C47" w:rsidRDefault="004452D9" w:rsidP="004452D9">
      <w:pPr>
        <w:jc w:val="both"/>
        <w:rPr>
          <w:sz w:val="24"/>
          <w:szCs w:val="24"/>
          <w:u w:val="single"/>
        </w:rPr>
      </w:pPr>
    </w:p>
    <w:p w14:paraId="62447557" w14:textId="1E9D965A" w:rsidR="004452D9" w:rsidRPr="00054C47" w:rsidRDefault="00FB0061" w:rsidP="004452D9">
      <w:pPr>
        <w:keepNext/>
        <w:jc w:val="both"/>
        <w:rPr>
          <w:b/>
          <w:bCs/>
          <w:sz w:val="24"/>
          <w:szCs w:val="24"/>
        </w:rPr>
      </w:pPr>
      <w:r w:rsidRPr="00054C47">
        <w:rPr>
          <w:b/>
          <w:bCs/>
          <w:sz w:val="24"/>
          <w:szCs w:val="24"/>
        </w:rPr>
        <w:t>6</w:t>
      </w:r>
      <w:r w:rsidR="004452D9" w:rsidRPr="00054C47">
        <w:rPr>
          <w:b/>
          <w:bCs/>
          <w:sz w:val="24"/>
          <w:szCs w:val="24"/>
        </w:rPr>
        <w:t>.</w:t>
      </w:r>
      <w:r w:rsidRPr="00054C47">
        <w:rPr>
          <w:b/>
          <w:bCs/>
          <w:sz w:val="24"/>
          <w:szCs w:val="24"/>
        </w:rPr>
        <w:t>8</w:t>
      </w:r>
      <w:r w:rsidR="004452D9" w:rsidRPr="00054C47">
        <w:rPr>
          <w:b/>
          <w:bCs/>
          <w:sz w:val="24"/>
          <w:szCs w:val="24"/>
        </w:rPr>
        <w:t xml:space="preserve">. Võimaldada kontaktandmete ja lisa-aadressi </w:t>
      </w:r>
      <w:proofErr w:type="spellStart"/>
      <w:r w:rsidR="004452D9" w:rsidRPr="00054C47">
        <w:rPr>
          <w:b/>
          <w:bCs/>
          <w:sz w:val="24"/>
          <w:szCs w:val="24"/>
        </w:rPr>
        <w:t>RR-i</w:t>
      </w:r>
      <w:proofErr w:type="spellEnd"/>
      <w:r w:rsidR="004452D9" w:rsidRPr="00054C47">
        <w:rPr>
          <w:b/>
          <w:bCs/>
          <w:sz w:val="24"/>
          <w:szCs w:val="24"/>
        </w:rPr>
        <w:t xml:space="preserve"> kandmist, kui samad andmed on juba </w:t>
      </w:r>
      <w:proofErr w:type="spellStart"/>
      <w:r w:rsidR="004452D9" w:rsidRPr="00054C47">
        <w:rPr>
          <w:b/>
          <w:bCs/>
          <w:sz w:val="24"/>
          <w:szCs w:val="24"/>
        </w:rPr>
        <w:t>RR-is</w:t>
      </w:r>
      <w:proofErr w:type="spellEnd"/>
      <w:r w:rsidR="004452D9" w:rsidRPr="00054C47">
        <w:rPr>
          <w:b/>
          <w:bCs/>
          <w:sz w:val="24"/>
          <w:szCs w:val="24"/>
        </w:rPr>
        <w:t xml:space="preserve"> olemas</w:t>
      </w:r>
    </w:p>
    <w:p w14:paraId="77566A23" w14:textId="77777777" w:rsidR="004452D9" w:rsidRPr="00054C47" w:rsidRDefault="004452D9" w:rsidP="004452D9">
      <w:pPr>
        <w:keepNext/>
        <w:jc w:val="both"/>
        <w:rPr>
          <w:sz w:val="24"/>
          <w:szCs w:val="24"/>
          <w:u w:val="single"/>
        </w:rPr>
      </w:pPr>
    </w:p>
    <w:p w14:paraId="4932B142" w14:textId="4E9C3482" w:rsidR="004452D9" w:rsidRPr="00054C47" w:rsidRDefault="00FB0061" w:rsidP="004452D9">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8</w:t>
      </w:r>
      <w:r w:rsidR="004452D9" w:rsidRPr="00054C47">
        <w:rPr>
          <w:rFonts w:ascii="Times New Roman" w:hAnsi="Times New Roman" w:cs="Times New Roman"/>
          <w:b/>
          <w:bCs/>
          <w:sz w:val="24"/>
          <w:szCs w:val="24"/>
        </w:rPr>
        <w:t>.1. Mõju riigiasutuste korraldusele, tuludele ja kuludele</w:t>
      </w:r>
    </w:p>
    <w:p w14:paraId="38C70439" w14:textId="77777777" w:rsidR="004452D9" w:rsidRPr="00054C47" w:rsidRDefault="004452D9" w:rsidP="004452D9">
      <w:pPr>
        <w:pStyle w:val="Vahedeta"/>
        <w:keepNext/>
        <w:jc w:val="both"/>
        <w:rPr>
          <w:rFonts w:ascii="Times New Roman" w:hAnsi="Times New Roman" w:cs="Times New Roman"/>
          <w:bCs/>
          <w:sz w:val="24"/>
          <w:szCs w:val="24"/>
        </w:rPr>
      </w:pPr>
    </w:p>
    <w:p w14:paraId="45F9D0FA"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w:t>
      </w:r>
      <w:proofErr w:type="spellStart"/>
      <w:r w:rsidRPr="00054C47">
        <w:rPr>
          <w:sz w:val="24"/>
          <w:szCs w:val="24"/>
        </w:rPr>
        <w:t>RR-i</w:t>
      </w:r>
      <w:proofErr w:type="spellEnd"/>
      <w:r w:rsidRPr="00054C47">
        <w:rPr>
          <w:sz w:val="24"/>
          <w:szCs w:val="24"/>
        </w:rPr>
        <w:t xml:space="preserve"> andmesaajad</w:t>
      </w:r>
    </w:p>
    <w:p w14:paraId="1BD2F198" w14:textId="77777777" w:rsidR="004452D9" w:rsidRPr="00054C47" w:rsidRDefault="004452D9" w:rsidP="004452D9">
      <w:pPr>
        <w:jc w:val="both"/>
        <w:rPr>
          <w:sz w:val="24"/>
          <w:szCs w:val="24"/>
        </w:rPr>
      </w:pPr>
    </w:p>
    <w:p w14:paraId="068B27D8" w14:textId="77777777" w:rsidR="004452D9" w:rsidRPr="00054C47" w:rsidRDefault="004452D9" w:rsidP="004452D9">
      <w:pPr>
        <w:jc w:val="both"/>
        <w:rPr>
          <w:sz w:val="24"/>
          <w:szCs w:val="24"/>
        </w:rPr>
      </w:pPr>
      <w:r w:rsidRPr="00054C47">
        <w:rPr>
          <w:sz w:val="24"/>
          <w:szCs w:val="24"/>
        </w:rPr>
        <w:t xml:space="preserve">Sihtrühm on potentsiaalselt kõik </w:t>
      </w:r>
      <w:proofErr w:type="spellStart"/>
      <w:r w:rsidRPr="00054C47">
        <w:rPr>
          <w:sz w:val="24"/>
          <w:szCs w:val="24"/>
        </w:rPr>
        <w:t>RR-i</w:t>
      </w:r>
      <w:proofErr w:type="spellEnd"/>
      <w:r w:rsidRPr="00054C47">
        <w:rPr>
          <w:sz w:val="24"/>
          <w:szCs w:val="24"/>
        </w:rPr>
        <w:t xml:space="preserve"> andmesaajad, kes soovivad pääseda juurde isikute kontaktandmetele ja lisa-aadressile.</w:t>
      </w:r>
    </w:p>
    <w:p w14:paraId="238431DB" w14:textId="77777777" w:rsidR="004452D9" w:rsidRPr="00054C47" w:rsidRDefault="004452D9" w:rsidP="004452D9">
      <w:pPr>
        <w:jc w:val="both"/>
        <w:rPr>
          <w:sz w:val="24"/>
          <w:szCs w:val="24"/>
        </w:rPr>
      </w:pPr>
    </w:p>
    <w:p w14:paraId="217974BA" w14:textId="7777777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või suur. Muudatuse järel on võimalik kanda kontaktandmed ja lisa-aadress </w:t>
      </w:r>
      <w:proofErr w:type="spellStart"/>
      <w:r w:rsidRPr="00054C47">
        <w:rPr>
          <w:sz w:val="24"/>
          <w:szCs w:val="24"/>
        </w:rPr>
        <w:t>RR-i</w:t>
      </w:r>
      <w:proofErr w:type="spellEnd"/>
      <w:r w:rsidRPr="00054C47">
        <w:rPr>
          <w:sz w:val="24"/>
          <w:szCs w:val="24"/>
        </w:rPr>
        <w:t xml:space="preserve"> ka siis, kui samad andmed on juba varem </w:t>
      </w:r>
      <w:proofErr w:type="spellStart"/>
      <w:r w:rsidRPr="00054C47">
        <w:rPr>
          <w:sz w:val="24"/>
          <w:szCs w:val="24"/>
        </w:rPr>
        <w:t>RR-i</w:t>
      </w:r>
      <w:proofErr w:type="spellEnd"/>
      <w:r w:rsidRPr="00054C47">
        <w:rPr>
          <w:sz w:val="24"/>
          <w:szCs w:val="24"/>
        </w:rPr>
        <w:t xml:space="preserve"> kantud. Kui seda keelata, ei ole teada, kas inimene esitas uuesti samad kontaktandmed või lisa-aadressi ehk uuendas neid. Kui on võimalik näha, et andmeid on uuendatud ehk samasid andmeid oleks võimalik uuesti </w:t>
      </w:r>
      <w:proofErr w:type="spellStart"/>
      <w:r w:rsidRPr="00054C47">
        <w:rPr>
          <w:sz w:val="24"/>
          <w:szCs w:val="24"/>
        </w:rPr>
        <w:t>RR-i</w:t>
      </w:r>
      <w:proofErr w:type="spellEnd"/>
      <w:r w:rsidRPr="00054C47">
        <w:rPr>
          <w:sz w:val="24"/>
          <w:szCs w:val="24"/>
        </w:rPr>
        <w:t xml:space="preserve"> kanda, oleks </w:t>
      </w:r>
      <w:proofErr w:type="spellStart"/>
      <w:r w:rsidRPr="00054C47">
        <w:rPr>
          <w:sz w:val="24"/>
          <w:szCs w:val="24"/>
        </w:rPr>
        <w:t>RR-i</w:t>
      </w:r>
      <w:proofErr w:type="spellEnd"/>
      <w:r w:rsidRPr="00054C47">
        <w:rPr>
          <w:sz w:val="24"/>
          <w:szCs w:val="24"/>
        </w:rPr>
        <w:t xml:space="preserve"> andmesaajatel suurem kindlus, et kontaktandmed ja lisa-aadress on </w:t>
      </w:r>
      <w:proofErr w:type="spellStart"/>
      <w:r w:rsidRPr="00054C47">
        <w:rPr>
          <w:sz w:val="24"/>
          <w:szCs w:val="24"/>
        </w:rPr>
        <w:t>RR-is</w:t>
      </w:r>
      <w:proofErr w:type="spellEnd"/>
      <w:r w:rsidRPr="00054C47">
        <w:rPr>
          <w:sz w:val="24"/>
          <w:szCs w:val="24"/>
        </w:rPr>
        <w:t xml:space="preserve"> ajakohased ja korrektsed ning neile saab inimesega kontakti võtmisel tugineda.</w:t>
      </w:r>
    </w:p>
    <w:p w14:paraId="4B7FD910" w14:textId="77777777" w:rsidR="004452D9" w:rsidRPr="00054C47" w:rsidRDefault="004452D9" w:rsidP="004452D9">
      <w:pPr>
        <w:jc w:val="both"/>
        <w:rPr>
          <w:sz w:val="24"/>
          <w:szCs w:val="24"/>
        </w:rPr>
      </w:pPr>
    </w:p>
    <w:p w14:paraId="02B71E52" w14:textId="77777777" w:rsidR="004452D9" w:rsidRPr="00054C47" w:rsidRDefault="004452D9" w:rsidP="004452D9">
      <w:pPr>
        <w:jc w:val="both"/>
        <w:rPr>
          <w:sz w:val="24"/>
          <w:szCs w:val="24"/>
        </w:rPr>
      </w:pPr>
      <w:commentRangeStart w:id="76"/>
      <w:r w:rsidRPr="00054C47">
        <w:rPr>
          <w:sz w:val="24"/>
          <w:szCs w:val="24"/>
          <w:u w:val="single"/>
        </w:rPr>
        <w:t>Mõju esinemise sagedus</w:t>
      </w:r>
      <w:r w:rsidRPr="00054C47">
        <w:rPr>
          <w:sz w:val="24"/>
          <w:szCs w:val="24"/>
        </w:rPr>
        <w:t xml:space="preserve"> on pigem väike.</w:t>
      </w:r>
      <w:commentRangeEnd w:id="76"/>
      <w:r w:rsidR="004108D0">
        <w:rPr>
          <w:rStyle w:val="Kommentaariviide"/>
          <w:rFonts w:asciiTheme="minorHAnsi" w:hAnsiTheme="minorHAnsi"/>
          <w:lang w:eastAsia="en-US"/>
        </w:rPr>
        <w:commentReference w:id="76"/>
      </w:r>
    </w:p>
    <w:p w14:paraId="4612EBA8" w14:textId="77777777" w:rsidR="004452D9" w:rsidRPr="00054C47" w:rsidRDefault="004452D9" w:rsidP="004452D9">
      <w:pPr>
        <w:jc w:val="both"/>
        <w:rPr>
          <w:sz w:val="24"/>
          <w:szCs w:val="24"/>
        </w:rPr>
      </w:pPr>
    </w:p>
    <w:p w14:paraId="5EE76AE4"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sihtrühma jaoks positiivne, sest </w:t>
      </w:r>
      <w:proofErr w:type="spellStart"/>
      <w:r w:rsidRPr="00054C47">
        <w:rPr>
          <w:sz w:val="24"/>
          <w:szCs w:val="24"/>
        </w:rPr>
        <w:t>RR-i</w:t>
      </w:r>
      <w:proofErr w:type="spellEnd"/>
      <w:r w:rsidRPr="00054C47">
        <w:rPr>
          <w:sz w:val="24"/>
          <w:szCs w:val="24"/>
        </w:rPr>
        <w:t xml:space="preserve"> andmesaajatel on võimalik saada ajakohasemaid ja korrektsemaid kontaktandmeid ja lisa-aadresse, millele oma tegevuses tugineda.</w:t>
      </w:r>
    </w:p>
    <w:p w14:paraId="6EFC9C05" w14:textId="77777777" w:rsidR="004452D9" w:rsidRPr="00054C47" w:rsidRDefault="004452D9" w:rsidP="004452D9">
      <w:pPr>
        <w:jc w:val="both"/>
        <w:rPr>
          <w:sz w:val="24"/>
          <w:szCs w:val="24"/>
        </w:rPr>
      </w:pPr>
    </w:p>
    <w:p w14:paraId="6BFA5AEF" w14:textId="5C1188E2"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8</w:t>
      </w:r>
      <w:r w:rsidR="004452D9" w:rsidRPr="00054C47">
        <w:rPr>
          <w:rFonts w:ascii="Times New Roman" w:hAnsi="Times New Roman" w:cs="Times New Roman"/>
          <w:b/>
          <w:bCs/>
          <w:sz w:val="24"/>
          <w:szCs w:val="24"/>
        </w:rPr>
        <w:t>.2. Sotsiaalne mõju</w:t>
      </w:r>
    </w:p>
    <w:p w14:paraId="7E7F6B0C" w14:textId="77777777" w:rsidR="004452D9" w:rsidRPr="00054C47" w:rsidRDefault="004452D9" w:rsidP="004452D9">
      <w:pPr>
        <w:jc w:val="both"/>
        <w:rPr>
          <w:sz w:val="24"/>
          <w:szCs w:val="24"/>
        </w:rPr>
      </w:pPr>
    </w:p>
    <w:p w14:paraId="793A9EAC"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isikud, kes soovivad kanda </w:t>
      </w:r>
      <w:proofErr w:type="spellStart"/>
      <w:r w:rsidRPr="00054C47">
        <w:rPr>
          <w:sz w:val="24"/>
          <w:szCs w:val="24"/>
        </w:rPr>
        <w:t>RR-i</w:t>
      </w:r>
      <w:proofErr w:type="spellEnd"/>
      <w:r w:rsidRPr="00054C47">
        <w:rPr>
          <w:sz w:val="24"/>
          <w:szCs w:val="24"/>
        </w:rPr>
        <w:t xml:space="preserve"> kontaktandmed või lisa-aadressi, mis on juba varem </w:t>
      </w:r>
      <w:proofErr w:type="spellStart"/>
      <w:r w:rsidRPr="00054C47">
        <w:rPr>
          <w:sz w:val="24"/>
          <w:szCs w:val="24"/>
        </w:rPr>
        <w:t>RR-i</w:t>
      </w:r>
      <w:proofErr w:type="spellEnd"/>
      <w:r w:rsidRPr="00054C47">
        <w:rPr>
          <w:sz w:val="24"/>
          <w:szCs w:val="24"/>
        </w:rPr>
        <w:t xml:space="preserve"> kantud</w:t>
      </w:r>
    </w:p>
    <w:p w14:paraId="58E61B4D" w14:textId="77777777" w:rsidR="004452D9" w:rsidRPr="00054C47" w:rsidRDefault="004452D9" w:rsidP="004452D9">
      <w:pPr>
        <w:jc w:val="both"/>
        <w:rPr>
          <w:sz w:val="24"/>
          <w:szCs w:val="24"/>
        </w:rPr>
      </w:pPr>
    </w:p>
    <w:p w14:paraId="0EB24BB1" w14:textId="77777777" w:rsidR="004452D9" w:rsidRPr="00054C47" w:rsidRDefault="004452D9" w:rsidP="004452D9">
      <w:pPr>
        <w:jc w:val="both"/>
        <w:rPr>
          <w:sz w:val="24"/>
          <w:szCs w:val="24"/>
        </w:rPr>
      </w:pPr>
      <w:r w:rsidRPr="00054C47">
        <w:rPr>
          <w:sz w:val="24"/>
          <w:szCs w:val="24"/>
        </w:rPr>
        <w:t xml:space="preserve">Sihtrühm on suur, hõlmates potentsiaalselt kõiki inimesi, kelle kontaktandmed või lisa-aadress on kantud </w:t>
      </w:r>
      <w:proofErr w:type="spellStart"/>
      <w:r w:rsidRPr="00054C47">
        <w:rPr>
          <w:sz w:val="24"/>
          <w:szCs w:val="24"/>
        </w:rPr>
        <w:t>RR-i</w:t>
      </w:r>
      <w:proofErr w:type="spellEnd"/>
      <w:r w:rsidRPr="00054C47">
        <w:rPr>
          <w:sz w:val="24"/>
          <w:szCs w:val="24"/>
        </w:rPr>
        <w:t>.</w:t>
      </w:r>
    </w:p>
    <w:p w14:paraId="690E7C4C" w14:textId="77777777" w:rsidR="004452D9" w:rsidRPr="00054C47" w:rsidRDefault="004452D9" w:rsidP="004452D9">
      <w:pPr>
        <w:jc w:val="both"/>
        <w:rPr>
          <w:sz w:val="24"/>
          <w:szCs w:val="24"/>
        </w:rPr>
      </w:pPr>
    </w:p>
    <w:p w14:paraId="6BC355E2" w14:textId="7777777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Muudatus võimaldab saada isikuga paremini kontakti. Seega saab isik olla kindel, et kui on midagi olulist ja kiiret, saab ta kiiresti vajaliku info.</w:t>
      </w:r>
    </w:p>
    <w:p w14:paraId="3FC2BCFB" w14:textId="77777777" w:rsidR="004452D9" w:rsidRPr="00054C47" w:rsidRDefault="004452D9" w:rsidP="004452D9">
      <w:pPr>
        <w:jc w:val="both"/>
        <w:rPr>
          <w:sz w:val="24"/>
          <w:szCs w:val="24"/>
        </w:rPr>
      </w:pPr>
    </w:p>
    <w:p w14:paraId="2CD8C905" w14:textId="77777777" w:rsidR="004452D9" w:rsidRPr="00054C47" w:rsidRDefault="004452D9" w:rsidP="004452D9">
      <w:pPr>
        <w:jc w:val="both"/>
        <w:rPr>
          <w:sz w:val="24"/>
          <w:szCs w:val="24"/>
        </w:rPr>
      </w:pPr>
      <w:commentRangeStart w:id="77"/>
      <w:r w:rsidRPr="00054C47">
        <w:rPr>
          <w:sz w:val="24"/>
          <w:szCs w:val="24"/>
          <w:u w:val="single"/>
        </w:rPr>
        <w:t>Mõju esinemise sagedus</w:t>
      </w:r>
      <w:r w:rsidRPr="00054C47">
        <w:rPr>
          <w:sz w:val="24"/>
          <w:szCs w:val="24"/>
        </w:rPr>
        <w:t xml:space="preserve"> on pigem väike.</w:t>
      </w:r>
      <w:commentRangeEnd w:id="77"/>
      <w:r w:rsidR="004108D0">
        <w:rPr>
          <w:rStyle w:val="Kommentaariviide"/>
          <w:rFonts w:asciiTheme="minorHAnsi" w:hAnsiTheme="minorHAnsi"/>
          <w:lang w:eastAsia="en-US"/>
        </w:rPr>
        <w:commentReference w:id="77"/>
      </w:r>
    </w:p>
    <w:p w14:paraId="13A48482" w14:textId="77777777" w:rsidR="004452D9" w:rsidRPr="00054C47" w:rsidRDefault="004452D9" w:rsidP="004452D9">
      <w:pPr>
        <w:jc w:val="both"/>
        <w:rPr>
          <w:sz w:val="24"/>
          <w:szCs w:val="24"/>
        </w:rPr>
      </w:pPr>
    </w:p>
    <w:p w14:paraId="297C31D7"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w:t>
      </w:r>
      <w:commentRangeStart w:id="78"/>
      <w:r w:rsidRPr="00054C47">
        <w:rPr>
          <w:bCs/>
          <w:sz w:val="24"/>
          <w:szCs w:val="24"/>
        </w:rPr>
        <w:t xml:space="preserve">on suuremale osale sihtrühmast </w:t>
      </w:r>
      <w:r w:rsidRPr="00054C47">
        <w:rPr>
          <w:sz w:val="24"/>
          <w:szCs w:val="24"/>
        </w:rPr>
        <w:t>väike</w:t>
      </w:r>
      <w:commentRangeEnd w:id="78"/>
      <w:r w:rsidR="004108D0">
        <w:rPr>
          <w:rStyle w:val="Kommentaariviide"/>
          <w:rFonts w:asciiTheme="minorHAnsi" w:hAnsiTheme="minorHAnsi"/>
          <w:lang w:eastAsia="en-US"/>
        </w:rPr>
        <w:commentReference w:id="78"/>
      </w:r>
      <w:r w:rsidRPr="00054C47">
        <w:rPr>
          <w:sz w:val="24"/>
          <w:szCs w:val="24"/>
        </w:rPr>
        <w:t xml:space="preserve">, sest isikutele on üldjuhul oluline, et vajadusel saaks nendega ühendust võtta. Isikutele, kes ei soovi, et nendega oleks võimalik saada kiiresti kontakti, võib muudatusel olla negatiivne mõju, sest selle kohaselt väljastataks õigustatud huvi alusel rohkem kontaktandmeid ja lisa-aadresse </w:t>
      </w:r>
      <w:commentRangeStart w:id="79"/>
      <w:r w:rsidRPr="00054C47">
        <w:rPr>
          <w:sz w:val="24"/>
          <w:szCs w:val="24"/>
        </w:rPr>
        <w:t>ning isik ei saa oma kontaktandmeid ja lisa-aadressi varjata.</w:t>
      </w:r>
      <w:commentRangeEnd w:id="79"/>
      <w:r w:rsidR="004108D0">
        <w:rPr>
          <w:rStyle w:val="Kommentaariviide"/>
          <w:rFonts w:asciiTheme="minorHAnsi" w:hAnsiTheme="minorHAnsi"/>
          <w:lang w:eastAsia="en-US"/>
        </w:rPr>
        <w:commentReference w:id="79"/>
      </w:r>
    </w:p>
    <w:p w14:paraId="1C90CAF1" w14:textId="77777777" w:rsidR="004452D9" w:rsidRPr="00054C47" w:rsidRDefault="004452D9" w:rsidP="004452D9">
      <w:pPr>
        <w:jc w:val="both"/>
        <w:rPr>
          <w:sz w:val="24"/>
          <w:szCs w:val="24"/>
        </w:rPr>
      </w:pPr>
    </w:p>
    <w:p w14:paraId="79C63E1D"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4549D213" w14:textId="77777777" w:rsidR="004452D9" w:rsidRPr="00054C47" w:rsidRDefault="004452D9" w:rsidP="004452D9">
      <w:pPr>
        <w:jc w:val="both"/>
        <w:rPr>
          <w:sz w:val="24"/>
          <w:szCs w:val="24"/>
        </w:rPr>
      </w:pPr>
    </w:p>
    <w:p w14:paraId="3C0D0057" w14:textId="0D599876" w:rsidR="004452D9" w:rsidRPr="00054C47" w:rsidRDefault="00FB0061" w:rsidP="004452D9">
      <w:pPr>
        <w:keepNext/>
        <w:jc w:val="both"/>
        <w:rPr>
          <w:b/>
          <w:bCs/>
          <w:sz w:val="24"/>
          <w:szCs w:val="24"/>
        </w:rPr>
      </w:pPr>
      <w:r w:rsidRPr="00054C47">
        <w:rPr>
          <w:b/>
          <w:bCs/>
          <w:sz w:val="24"/>
          <w:szCs w:val="24"/>
        </w:rPr>
        <w:lastRenderedPageBreak/>
        <w:t>6</w:t>
      </w:r>
      <w:r w:rsidR="004452D9" w:rsidRPr="00054C47">
        <w:rPr>
          <w:b/>
          <w:bCs/>
          <w:sz w:val="24"/>
          <w:szCs w:val="24"/>
        </w:rPr>
        <w:t>.</w:t>
      </w:r>
      <w:r w:rsidRPr="00054C47">
        <w:rPr>
          <w:b/>
          <w:bCs/>
          <w:sz w:val="24"/>
          <w:szCs w:val="24"/>
        </w:rPr>
        <w:t>9</w:t>
      </w:r>
      <w:r w:rsidR="004452D9" w:rsidRPr="00054C47">
        <w:rPr>
          <w:b/>
          <w:bCs/>
          <w:sz w:val="24"/>
          <w:szCs w:val="24"/>
        </w:rPr>
        <w:t xml:space="preserve">. Võimaldada </w:t>
      </w:r>
      <w:proofErr w:type="spellStart"/>
      <w:r w:rsidR="004452D9" w:rsidRPr="00054C47">
        <w:rPr>
          <w:b/>
          <w:bCs/>
          <w:sz w:val="24"/>
          <w:szCs w:val="24"/>
        </w:rPr>
        <w:t>RR-is</w:t>
      </w:r>
      <w:proofErr w:type="spellEnd"/>
      <w:r w:rsidR="004452D9" w:rsidRPr="00054C47">
        <w:rPr>
          <w:b/>
          <w:bCs/>
          <w:sz w:val="24"/>
          <w:szCs w:val="24"/>
        </w:rPr>
        <w:t xml:space="preserve"> määrata 0–</w:t>
      </w:r>
      <w:r w:rsidR="00445BAA" w:rsidRPr="00054C47">
        <w:rPr>
          <w:b/>
          <w:bCs/>
          <w:sz w:val="24"/>
          <w:szCs w:val="24"/>
        </w:rPr>
        <w:t>12</w:t>
      </w:r>
      <w:r w:rsidR="004452D9" w:rsidRPr="00054C47">
        <w:rPr>
          <w:b/>
          <w:bCs/>
          <w:sz w:val="24"/>
          <w:szCs w:val="24"/>
        </w:rPr>
        <w:t>-aastase lapse haridustasemeks automaatselt „hariduseta/alusharidus“</w:t>
      </w:r>
    </w:p>
    <w:p w14:paraId="59D2D07D" w14:textId="77777777" w:rsidR="004452D9" w:rsidRPr="00054C47" w:rsidRDefault="004452D9" w:rsidP="004452D9">
      <w:pPr>
        <w:keepNext/>
        <w:jc w:val="both"/>
        <w:rPr>
          <w:sz w:val="24"/>
          <w:szCs w:val="24"/>
        </w:rPr>
      </w:pPr>
    </w:p>
    <w:p w14:paraId="07951ECF" w14:textId="034235A4" w:rsidR="004452D9" w:rsidRPr="00054C47" w:rsidRDefault="00FB0061" w:rsidP="004452D9">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9</w:t>
      </w:r>
      <w:r w:rsidR="004452D9" w:rsidRPr="00054C47">
        <w:rPr>
          <w:rFonts w:ascii="Times New Roman" w:hAnsi="Times New Roman" w:cs="Times New Roman"/>
          <w:b/>
          <w:bCs/>
          <w:sz w:val="24"/>
          <w:szCs w:val="24"/>
        </w:rPr>
        <w:t>.1. Mõju riigiasutuste korraldusele, tuludele ja kuludele</w:t>
      </w:r>
    </w:p>
    <w:p w14:paraId="7ECBA50A" w14:textId="77777777" w:rsidR="004452D9" w:rsidRPr="00054C47" w:rsidRDefault="004452D9" w:rsidP="004452D9">
      <w:pPr>
        <w:pStyle w:val="Vahedeta"/>
        <w:keepNext/>
        <w:jc w:val="both"/>
        <w:rPr>
          <w:rFonts w:ascii="Times New Roman" w:hAnsi="Times New Roman" w:cs="Times New Roman"/>
          <w:bCs/>
          <w:sz w:val="24"/>
          <w:szCs w:val="24"/>
        </w:rPr>
      </w:pPr>
    </w:p>
    <w:p w14:paraId="65877986" w14:textId="0DEBC928" w:rsidR="004452D9" w:rsidRPr="00054C47" w:rsidRDefault="004452D9" w:rsidP="004452D9">
      <w:pPr>
        <w:pStyle w:val="Vahedeta"/>
        <w:keepNext/>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194E047D" w14:textId="03EA7BEC" w:rsidR="004452D9" w:rsidRPr="00054C47" w:rsidRDefault="004452D9" w:rsidP="004452D9">
      <w:pPr>
        <w:pStyle w:val="Vahedeta"/>
        <w:keepNext/>
        <w:jc w:val="both"/>
        <w:rPr>
          <w:rFonts w:ascii="Times New Roman" w:hAnsi="Times New Roman" w:cs="Times New Roman"/>
          <w:bCs/>
          <w:sz w:val="24"/>
          <w:szCs w:val="24"/>
        </w:rPr>
      </w:pPr>
    </w:p>
    <w:p w14:paraId="610EFE15"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perekonnaseisuametnikud ja teised </w:t>
      </w:r>
      <w:proofErr w:type="spellStart"/>
      <w:r w:rsidRPr="00054C47">
        <w:rPr>
          <w:sz w:val="24"/>
          <w:szCs w:val="24"/>
        </w:rPr>
        <w:t>KOV-i</w:t>
      </w:r>
      <w:proofErr w:type="spellEnd"/>
      <w:r w:rsidRPr="00054C47">
        <w:rPr>
          <w:sz w:val="24"/>
          <w:szCs w:val="24"/>
        </w:rPr>
        <w:t xml:space="preserve"> ametnikud, kes puutuvad haridus</w:t>
      </w:r>
      <w:r w:rsidRPr="00054C47">
        <w:rPr>
          <w:sz w:val="24"/>
          <w:szCs w:val="24"/>
        </w:rPr>
        <w:softHyphen/>
        <w:t>andmetega muudes menetlustes kokku</w:t>
      </w:r>
    </w:p>
    <w:p w14:paraId="17366132" w14:textId="77777777" w:rsidR="004452D9" w:rsidRPr="00054C47" w:rsidRDefault="004452D9" w:rsidP="004452D9">
      <w:pPr>
        <w:jc w:val="both"/>
        <w:rPr>
          <w:sz w:val="24"/>
          <w:szCs w:val="24"/>
        </w:rPr>
      </w:pPr>
    </w:p>
    <w:p w14:paraId="1C3B6E6B" w14:textId="77777777" w:rsidR="004452D9" w:rsidRPr="00054C47" w:rsidRDefault="004452D9" w:rsidP="004452D9">
      <w:pPr>
        <w:jc w:val="both"/>
        <w:rPr>
          <w:sz w:val="24"/>
          <w:szCs w:val="24"/>
        </w:rPr>
      </w:pPr>
      <w:r w:rsidRPr="00054C47">
        <w:rPr>
          <w:sz w:val="24"/>
          <w:szCs w:val="24"/>
        </w:rPr>
        <w:t xml:space="preserve">Sihtrühm on väike, hõlmates </w:t>
      </w:r>
      <w:proofErr w:type="spellStart"/>
      <w:r w:rsidRPr="00054C47">
        <w:rPr>
          <w:sz w:val="24"/>
          <w:szCs w:val="24"/>
        </w:rPr>
        <w:t>KOV-i</w:t>
      </w:r>
      <w:proofErr w:type="spellEnd"/>
      <w:r w:rsidRPr="00054C47">
        <w:rPr>
          <w:sz w:val="24"/>
          <w:szCs w:val="24"/>
        </w:rPr>
        <w:t xml:space="preserve"> ametnikke, kellelt võivad lapsevanemad haridustaseme määramise kohta küsida.</w:t>
      </w:r>
    </w:p>
    <w:p w14:paraId="2F07BBA4" w14:textId="77777777" w:rsidR="004452D9" w:rsidRPr="00054C47" w:rsidRDefault="004452D9" w:rsidP="004452D9">
      <w:pPr>
        <w:jc w:val="both"/>
        <w:rPr>
          <w:sz w:val="24"/>
          <w:szCs w:val="24"/>
        </w:rPr>
      </w:pPr>
    </w:p>
    <w:p w14:paraId="56B641F7" w14:textId="7F401F26"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Võivad kaasneda muutused sihtrühma käitumises, aga need ei too eeldatavasti kaasa kohanemisraskusi. Praegu peavad </w:t>
      </w:r>
      <w:proofErr w:type="spellStart"/>
      <w:r w:rsidRPr="00054C47">
        <w:rPr>
          <w:sz w:val="24"/>
          <w:szCs w:val="24"/>
        </w:rPr>
        <w:t>KOV-i</w:t>
      </w:r>
      <w:proofErr w:type="spellEnd"/>
      <w:r w:rsidRPr="00054C47">
        <w:rPr>
          <w:sz w:val="24"/>
          <w:szCs w:val="24"/>
        </w:rPr>
        <w:t xml:space="preserve"> ametnikud lapsevanemaid tihti nõustama, milline haridustase tuleb 0–</w:t>
      </w:r>
      <w:r w:rsidR="009F7497" w:rsidRPr="00054C47">
        <w:rPr>
          <w:sz w:val="24"/>
          <w:szCs w:val="24"/>
        </w:rPr>
        <w:t>12</w:t>
      </w:r>
      <w:r w:rsidRPr="00054C47">
        <w:rPr>
          <w:sz w:val="24"/>
          <w:szCs w:val="24"/>
        </w:rPr>
        <w:t>-aastasele lapsele määrata. Muudatus aitab vähendada selgitustööd, sest vanemad ei saa edaspidi 0–</w:t>
      </w:r>
      <w:r w:rsidR="009F7497" w:rsidRPr="00054C47">
        <w:rPr>
          <w:sz w:val="24"/>
          <w:szCs w:val="24"/>
        </w:rPr>
        <w:t>12</w:t>
      </w:r>
      <w:r w:rsidRPr="00054C47">
        <w:rPr>
          <w:sz w:val="24"/>
          <w:szCs w:val="24"/>
        </w:rPr>
        <w:t>-aastase lapse haridustaset valida.</w:t>
      </w:r>
    </w:p>
    <w:p w14:paraId="290D9432" w14:textId="77777777" w:rsidR="004452D9" w:rsidRPr="00054C47" w:rsidRDefault="004452D9" w:rsidP="004452D9">
      <w:pPr>
        <w:jc w:val="both"/>
        <w:rPr>
          <w:sz w:val="24"/>
          <w:szCs w:val="24"/>
        </w:rPr>
      </w:pPr>
    </w:p>
    <w:p w14:paraId="08FB187C"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keskmine.</w:t>
      </w:r>
    </w:p>
    <w:p w14:paraId="23E70A1E" w14:textId="77777777" w:rsidR="004452D9" w:rsidRPr="00054C47" w:rsidRDefault="004452D9" w:rsidP="004452D9">
      <w:pPr>
        <w:jc w:val="both"/>
        <w:rPr>
          <w:sz w:val="24"/>
          <w:szCs w:val="24"/>
        </w:rPr>
      </w:pPr>
    </w:p>
    <w:p w14:paraId="717BD5CC"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w:t>
      </w:r>
      <w:proofErr w:type="spellStart"/>
      <w:r w:rsidRPr="00054C47">
        <w:rPr>
          <w:sz w:val="24"/>
          <w:szCs w:val="24"/>
        </w:rPr>
        <w:t>KOV-i</w:t>
      </w:r>
      <w:proofErr w:type="spellEnd"/>
      <w:r w:rsidRPr="00054C47">
        <w:rPr>
          <w:sz w:val="24"/>
          <w:szCs w:val="24"/>
        </w:rPr>
        <w:t xml:space="preserve"> ametnikele positiivne. Eeldatavasti peaks </w:t>
      </w:r>
      <w:proofErr w:type="spellStart"/>
      <w:r w:rsidRPr="00054C47">
        <w:rPr>
          <w:sz w:val="24"/>
          <w:szCs w:val="24"/>
        </w:rPr>
        <w:t>KOV-i</w:t>
      </w:r>
      <w:proofErr w:type="spellEnd"/>
      <w:r w:rsidRPr="00054C47">
        <w:rPr>
          <w:sz w:val="24"/>
          <w:szCs w:val="24"/>
        </w:rPr>
        <w:t xml:space="preserve"> ametnike selgitustöö tänu muudatusele vähenema, sest see välistab olukorrad, kus nad peavad vanemaid haridustaseme määramises nõustama ja nendega eksliku haridustaseme parandamiseks suhtlema.</w:t>
      </w:r>
    </w:p>
    <w:p w14:paraId="36C5D617" w14:textId="77777777" w:rsidR="004452D9" w:rsidRPr="00054C47" w:rsidRDefault="004452D9" w:rsidP="004452D9">
      <w:pPr>
        <w:jc w:val="both"/>
        <w:rPr>
          <w:sz w:val="24"/>
          <w:szCs w:val="24"/>
        </w:rPr>
      </w:pPr>
    </w:p>
    <w:p w14:paraId="5EB3083F" w14:textId="77777777" w:rsidR="004452D9" w:rsidRPr="00054C47" w:rsidRDefault="004452D9" w:rsidP="004452D9">
      <w:pPr>
        <w:jc w:val="both"/>
        <w:rPr>
          <w:sz w:val="24"/>
          <w:szCs w:val="24"/>
        </w:rPr>
      </w:pPr>
      <w:r w:rsidRPr="00054C47">
        <w:rPr>
          <w:sz w:val="24"/>
          <w:szCs w:val="24"/>
        </w:rPr>
        <w:t>II</w:t>
      </w:r>
    </w:p>
    <w:p w14:paraId="15503534" w14:textId="77777777" w:rsidR="004452D9" w:rsidRPr="00054C47" w:rsidRDefault="004452D9" w:rsidP="004452D9">
      <w:pPr>
        <w:jc w:val="both"/>
        <w:rPr>
          <w:sz w:val="24"/>
          <w:szCs w:val="24"/>
        </w:rPr>
      </w:pPr>
    </w:p>
    <w:p w14:paraId="4115B6FA"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SMIT</w:t>
      </w:r>
    </w:p>
    <w:p w14:paraId="7919594D" w14:textId="77777777" w:rsidR="004452D9" w:rsidRPr="00054C47" w:rsidRDefault="004452D9" w:rsidP="004452D9">
      <w:pPr>
        <w:jc w:val="both"/>
        <w:rPr>
          <w:sz w:val="24"/>
          <w:szCs w:val="24"/>
        </w:rPr>
      </w:pPr>
    </w:p>
    <w:p w14:paraId="5C83DFEC" w14:textId="77777777" w:rsidR="004452D9" w:rsidRPr="00054C47" w:rsidRDefault="004452D9" w:rsidP="004452D9">
      <w:pPr>
        <w:jc w:val="both"/>
        <w:rPr>
          <w:sz w:val="24"/>
          <w:szCs w:val="24"/>
        </w:rPr>
      </w:pPr>
      <w:r w:rsidRPr="00054C47">
        <w:rPr>
          <w:sz w:val="24"/>
          <w:szCs w:val="24"/>
        </w:rPr>
        <w:t>Sihtrühm on väike.</w:t>
      </w:r>
    </w:p>
    <w:p w14:paraId="4A3251CD" w14:textId="77777777" w:rsidR="004452D9" w:rsidRPr="00054C47" w:rsidRDefault="004452D9" w:rsidP="004452D9">
      <w:pPr>
        <w:jc w:val="both"/>
        <w:rPr>
          <w:sz w:val="24"/>
          <w:szCs w:val="24"/>
        </w:rPr>
      </w:pPr>
    </w:p>
    <w:p w14:paraId="077902FD" w14:textId="77777777" w:rsidR="004452D9" w:rsidRPr="00054C47" w:rsidRDefault="004452D9" w:rsidP="004452D9">
      <w:pPr>
        <w:jc w:val="both"/>
        <w:rPr>
          <w:sz w:val="24"/>
          <w:szCs w:val="24"/>
        </w:rPr>
      </w:pPr>
      <w:commentRangeStart w:id="80"/>
      <w:r w:rsidRPr="00054C47">
        <w:rPr>
          <w:sz w:val="24"/>
          <w:szCs w:val="24"/>
          <w:u w:val="single"/>
        </w:rPr>
        <w:t>Mõju ulatus</w:t>
      </w:r>
      <w:r w:rsidRPr="00054C47">
        <w:rPr>
          <w:sz w:val="24"/>
          <w:szCs w:val="24"/>
        </w:rPr>
        <w:t xml:space="preserve"> on väike või keskmine. </w:t>
      </w:r>
      <w:proofErr w:type="spellStart"/>
      <w:r w:rsidRPr="00054C47">
        <w:rPr>
          <w:sz w:val="24"/>
          <w:szCs w:val="24"/>
        </w:rPr>
        <w:t>RR-i</w:t>
      </w:r>
      <w:proofErr w:type="spellEnd"/>
      <w:r w:rsidRPr="00054C47">
        <w:rPr>
          <w:sz w:val="24"/>
          <w:szCs w:val="24"/>
        </w:rPr>
        <w:t xml:space="preserve"> volitatud töötlejat </w:t>
      </w:r>
      <w:proofErr w:type="spellStart"/>
      <w:r w:rsidRPr="00054C47">
        <w:rPr>
          <w:sz w:val="24"/>
          <w:szCs w:val="24"/>
        </w:rPr>
        <w:t>SMIT-i</w:t>
      </w:r>
      <w:proofErr w:type="spellEnd"/>
      <w:r w:rsidRPr="00054C47">
        <w:rPr>
          <w:sz w:val="24"/>
          <w:szCs w:val="24"/>
        </w:rPr>
        <w:t xml:space="preserve"> mõjutab muudatus seetõttu, et ta peab parandama </w:t>
      </w:r>
      <w:proofErr w:type="spellStart"/>
      <w:r w:rsidRPr="00054C47">
        <w:rPr>
          <w:sz w:val="24"/>
          <w:szCs w:val="24"/>
        </w:rPr>
        <w:t>RR-is</w:t>
      </w:r>
      <w:proofErr w:type="spellEnd"/>
      <w:r w:rsidRPr="00054C47">
        <w:rPr>
          <w:sz w:val="24"/>
          <w:szCs w:val="24"/>
        </w:rPr>
        <w:t xml:space="preserve"> ebakorrektseid andmeid. Kui haridustaseme määramisel on tekkinud viga, parandab selle SMIT.</w:t>
      </w:r>
      <w:commentRangeEnd w:id="80"/>
      <w:r w:rsidR="004108D0">
        <w:rPr>
          <w:rStyle w:val="Kommentaariviide"/>
          <w:rFonts w:asciiTheme="minorHAnsi" w:hAnsiTheme="minorHAnsi"/>
          <w:lang w:eastAsia="en-US"/>
        </w:rPr>
        <w:commentReference w:id="80"/>
      </w:r>
    </w:p>
    <w:p w14:paraId="48744B66" w14:textId="77777777" w:rsidR="004452D9" w:rsidRPr="00054C47" w:rsidRDefault="004452D9" w:rsidP="004452D9">
      <w:pPr>
        <w:jc w:val="both"/>
        <w:rPr>
          <w:sz w:val="24"/>
          <w:szCs w:val="24"/>
        </w:rPr>
      </w:pPr>
    </w:p>
    <w:p w14:paraId="307D5755"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või keskmine. Mõju võib avalduda igal tööpäeval.</w:t>
      </w:r>
    </w:p>
    <w:p w14:paraId="538C1219" w14:textId="77777777" w:rsidR="004452D9" w:rsidRPr="00054C47" w:rsidRDefault="004452D9" w:rsidP="004452D9">
      <w:pPr>
        <w:jc w:val="both"/>
        <w:rPr>
          <w:sz w:val="24"/>
          <w:szCs w:val="24"/>
        </w:rPr>
      </w:pPr>
    </w:p>
    <w:p w14:paraId="3F9F2817" w14:textId="7879BF0D"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sihtrühma jaoks positiivne, sest väheneb nende andmete</w:t>
      </w:r>
      <w:r w:rsidR="00C9418A" w:rsidRPr="00054C47">
        <w:rPr>
          <w:sz w:val="24"/>
          <w:szCs w:val="24"/>
        </w:rPr>
        <w:t xml:space="preserve">, </w:t>
      </w:r>
      <w:proofErr w:type="spellStart"/>
      <w:r w:rsidR="00C9418A" w:rsidRPr="00054C47">
        <w:rPr>
          <w:sz w:val="24"/>
          <w:szCs w:val="24"/>
        </w:rPr>
        <w:t>RR-i</w:t>
      </w:r>
      <w:proofErr w:type="spellEnd"/>
      <w:r w:rsidR="00C9418A" w:rsidRPr="00054C47">
        <w:rPr>
          <w:sz w:val="24"/>
          <w:szCs w:val="24"/>
        </w:rPr>
        <w:t xml:space="preserve"> klienditoe pöördumiste</w:t>
      </w:r>
      <w:r w:rsidRPr="00054C47">
        <w:rPr>
          <w:sz w:val="24"/>
          <w:szCs w:val="24"/>
        </w:rPr>
        <w:t xml:space="preserve"> hulk</w:t>
      </w:r>
      <w:r w:rsidR="00C9418A" w:rsidRPr="00054C47">
        <w:rPr>
          <w:sz w:val="24"/>
          <w:szCs w:val="24"/>
        </w:rPr>
        <w:t xml:space="preserve">, </w:t>
      </w:r>
      <w:r w:rsidRPr="00054C47">
        <w:rPr>
          <w:sz w:val="24"/>
          <w:szCs w:val="24"/>
        </w:rPr>
        <w:t xml:space="preserve">mida peab </w:t>
      </w:r>
      <w:proofErr w:type="spellStart"/>
      <w:r w:rsidRPr="00054C47">
        <w:rPr>
          <w:sz w:val="24"/>
          <w:szCs w:val="24"/>
        </w:rPr>
        <w:t>RR-is</w:t>
      </w:r>
      <w:proofErr w:type="spellEnd"/>
      <w:r w:rsidRPr="00054C47">
        <w:rPr>
          <w:sz w:val="24"/>
          <w:szCs w:val="24"/>
        </w:rPr>
        <w:t xml:space="preserve"> parandama.</w:t>
      </w:r>
    </w:p>
    <w:p w14:paraId="57D1E07B" w14:textId="77777777" w:rsidR="004452D9" w:rsidRPr="00054C47" w:rsidRDefault="004452D9" w:rsidP="004452D9">
      <w:pPr>
        <w:jc w:val="both"/>
        <w:rPr>
          <w:sz w:val="24"/>
          <w:szCs w:val="24"/>
        </w:rPr>
      </w:pPr>
    </w:p>
    <w:p w14:paraId="299DBEA1" w14:textId="0AAA3D93"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w:t>
      </w:r>
      <w:r w:rsidRPr="00054C47">
        <w:rPr>
          <w:rFonts w:ascii="Times New Roman" w:hAnsi="Times New Roman" w:cs="Times New Roman"/>
          <w:b/>
          <w:bCs/>
          <w:sz w:val="24"/>
          <w:szCs w:val="24"/>
        </w:rPr>
        <w:t>9</w:t>
      </w:r>
      <w:r w:rsidR="004452D9" w:rsidRPr="00054C47">
        <w:rPr>
          <w:rFonts w:ascii="Times New Roman" w:hAnsi="Times New Roman" w:cs="Times New Roman"/>
          <w:b/>
          <w:bCs/>
          <w:sz w:val="24"/>
          <w:szCs w:val="24"/>
        </w:rPr>
        <w:t>.2. Sotsiaalne mõju</w:t>
      </w:r>
    </w:p>
    <w:p w14:paraId="23A6E834" w14:textId="77777777" w:rsidR="004452D9" w:rsidRPr="00054C47" w:rsidRDefault="004452D9" w:rsidP="004452D9">
      <w:pPr>
        <w:jc w:val="both"/>
        <w:rPr>
          <w:sz w:val="24"/>
          <w:szCs w:val="24"/>
        </w:rPr>
      </w:pPr>
    </w:p>
    <w:p w14:paraId="5526D1D4" w14:textId="59F7E3B3" w:rsidR="004452D9" w:rsidRPr="00054C47" w:rsidRDefault="004452D9" w:rsidP="004452D9">
      <w:pPr>
        <w:jc w:val="both"/>
        <w:rPr>
          <w:sz w:val="24"/>
          <w:szCs w:val="24"/>
        </w:rPr>
      </w:pPr>
      <w:r w:rsidRPr="00054C47">
        <w:rPr>
          <w:sz w:val="24"/>
          <w:szCs w:val="24"/>
          <w:u w:val="single"/>
        </w:rPr>
        <w:t>Mõju sihtrühm</w:t>
      </w:r>
      <w:r w:rsidRPr="00054C47">
        <w:rPr>
          <w:sz w:val="24"/>
          <w:szCs w:val="24"/>
        </w:rPr>
        <w:t>: lapsevanemad, kes peavad määrama oma 0–</w:t>
      </w:r>
      <w:r w:rsidR="009F7497" w:rsidRPr="00054C47">
        <w:rPr>
          <w:sz w:val="24"/>
          <w:szCs w:val="24"/>
        </w:rPr>
        <w:t>12</w:t>
      </w:r>
      <w:r w:rsidRPr="00054C47">
        <w:rPr>
          <w:sz w:val="24"/>
          <w:szCs w:val="24"/>
        </w:rPr>
        <w:t>-aastase lapse haridustaseme</w:t>
      </w:r>
    </w:p>
    <w:p w14:paraId="4D4CA208" w14:textId="77777777" w:rsidR="004452D9" w:rsidRPr="00054C47" w:rsidRDefault="004452D9" w:rsidP="004452D9">
      <w:pPr>
        <w:jc w:val="both"/>
        <w:rPr>
          <w:sz w:val="24"/>
          <w:szCs w:val="24"/>
        </w:rPr>
      </w:pPr>
    </w:p>
    <w:p w14:paraId="0FF0FBF4" w14:textId="5D445CD9" w:rsidR="004452D9" w:rsidRPr="00054C47" w:rsidRDefault="00892233" w:rsidP="004452D9">
      <w:pPr>
        <w:jc w:val="both"/>
        <w:rPr>
          <w:sz w:val="24"/>
          <w:szCs w:val="24"/>
        </w:rPr>
      </w:pPr>
      <w:r w:rsidRPr="00054C47">
        <w:rPr>
          <w:sz w:val="24"/>
          <w:szCs w:val="24"/>
        </w:rPr>
        <w:t xml:space="preserve">Sihtrühma suurus on keskmine. 18. juuli 2024. aasta seisuga oli </w:t>
      </w:r>
      <w:proofErr w:type="spellStart"/>
      <w:r w:rsidRPr="00054C47">
        <w:rPr>
          <w:sz w:val="24"/>
          <w:szCs w:val="24"/>
        </w:rPr>
        <w:t>RR-is</w:t>
      </w:r>
      <w:proofErr w:type="spellEnd"/>
      <w:r w:rsidRPr="00054C47">
        <w:rPr>
          <w:sz w:val="24"/>
          <w:szCs w:val="24"/>
        </w:rPr>
        <w:t xml:space="preserve"> 0–12-aastaste seas 12 450 last, kelle haridustase ei olnud „hariduseta/alusharidus“, ja kõikide laste seas 37 908 last, kellel haridustase </w:t>
      </w:r>
      <w:r w:rsidR="004452D9" w:rsidRPr="00054C47">
        <w:rPr>
          <w:sz w:val="24"/>
          <w:szCs w:val="24"/>
        </w:rPr>
        <w:t>puudus.</w:t>
      </w:r>
    </w:p>
    <w:p w14:paraId="2AFE7A76" w14:textId="77777777" w:rsidR="004452D9" w:rsidRPr="00054C47" w:rsidRDefault="004452D9" w:rsidP="004452D9">
      <w:pPr>
        <w:jc w:val="both"/>
        <w:rPr>
          <w:sz w:val="24"/>
          <w:szCs w:val="24"/>
        </w:rPr>
      </w:pPr>
    </w:p>
    <w:p w14:paraId="7FACCAE5" w14:textId="15E71D4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Võivad kaasneda muutused sihtrühma käitumises, aga need ei too eeldatavasti kaasa kohanemisraskusi. Muudatus muudab lapse haridustaseme määramise </w:t>
      </w:r>
      <w:r w:rsidRPr="00054C47">
        <w:rPr>
          <w:sz w:val="24"/>
          <w:szCs w:val="24"/>
        </w:rPr>
        <w:lastRenderedPageBreak/>
        <w:t>lihtsamaks ja selgemaks. Vanemad ei pea enam nuputama, milline haridustase 0–</w:t>
      </w:r>
      <w:r w:rsidR="009F7497" w:rsidRPr="00054C47">
        <w:rPr>
          <w:sz w:val="24"/>
          <w:szCs w:val="24"/>
        </w:rPr>
        <w:t>12</w:t>
      </w:r>
      <w:r w:rsidRPr="00054C47">
        <w:rPr>
          <w:sz w:val="24"/>
          <w:szCs w:val="24"/>
        </w:rPr>
        <w:t>-aastasele lapsele määrata.</w:t>
      </w:r>
    </w:p>
    <w:p w14:paraId="22F09EB7" w14:textId="77777777" w:rsidR="004452D9" w:rsidRPr="00054C47" w:rsidRDefault="004452D9" w:rsidP="004452D9">
      <w:pPr>
        <w:jc w:val="both"/>
        <w:rPr>
          <w:sz w:val="24"/>
          <w:szCs w:val="24"/>
        </w:rPr>
      </w:pPr>
      <w:bookmarkStart w:id="81" w:name="_Hlk129169088"/>
    </w:p>
    <w:bookmarkEnd w:id="81"/>
    <w:p w14:paraId="04059F23" w14:textId="77777777" w:rsidR="004452D9" w:rsidRPr="00054C47" w:rsidRDefault="004452D9" w:rsidP="004452D9">
      <w:pPr>
        <w:jc w:val="both"/>
        <w:rPr>
          <w:sz w:val="24"/>
          <w:szCs w:val="24"/>
        </w:rPr>
      </w:pPr>
      <w:commentRangeStart w:id="82"/>
      <w:r w:rsidRPr="00054C47">
        <w:rPr>
          <w:sz w:val="24"/>
          <w:szCs w:val="24"/>
          <w:u w:val="single"/>
        </w:rPr>
        <w:t>Mõju esinemise sagedus</w:t>
      </w:r>
      <w:r w:rsidRPr="00054C47">
        <w:rPr>
          <w:sz w:val="24"/>
          <w:szCs w:val="24"/>
        </w:rPr>
        <w:t xml:space="preserve"> on väike. See tuleb inimese elus üldjuhul ette mõne korra.</w:t>
      </w:r>
      <w:commentRangeEnd w:id="82"/>
      <w:r w:rsidR="004108D0">
        <w:rPr>
          <w:rStyle w:val="Kommentaariviide"/>
          <w:rFonts w:asciiTheme="minorHAnsi" w:hAnsiTheme="minorHAnsi"/>
          <w:lang w:eastAsia="en-US"/>
        </w:rPr>
        <w:commentReference w:id="82"/>
      </w:r>
    </w:p>
    <w:p w14:paraId="66B6AE38" w14:textId="77777777" w:rsidR="004452D9" w:rsidRPr="00054C47" w:rsidRDefault="004452D9" w:rsidP="004452D9">
      <w:pPr>
        <w:jc w:val="both"/>
        <w:rPr>
          <w:sz w:val="24"/>
          <w:szCs w:val="24"/>
        </w:rPr>
      </w:pPr>
    </w:p>
    <w:p w14:paraId="09469681" w14:textId="5E3835CC"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lapsevanematele positiivne, sest 0–</w:t>
      </w:r>
      <w:r w:rsidR="009F7497" w:rsidRPr="00054C47">
        <w:rPr>
          <w:sz w:val="24"/>
          <w:szCs w:val="24"/>
        </w:rPr>
        <w:t>12</w:t>
      </w:r>
      <w:r w:rsidRPr="00054C47">
        <w:rPr>
          <w:sz w:val="24"/>
          <w:szCs w:val="24"/>
        </w:rPr>
        <w:t xml:space="preserve">-aastase lapse haridustase määratakse automaatselt. </w:t>
      </w:r>
      <w:commentRangeStart w:id="83"/>
      <w:r w:rsidRPr="00054C47">
        <w:rPr>
          <w:sz w:val="24"/>
          <w:szCs w:val="24"/>
        </w:rPr>
        <w:t>Negatiivset mõju võib muudatus avaldada neile, kes soovivad mingil põhjusel määrata oma 0–</w:t>
      </w:r>
      <w:r w:rsidR="009F7497" w:rsidRPr="00054C47">
        <w:rPr>
          <w:sz w:val="24"/>
          <w:szCs w:val="24"/>
        </w:rPr>
        <w:t>12</w:t>
      </w:r>
      <w:r w:rsidRPr="00054C47">
        <w:rPr>
          <w:sz w:val="24"/>
          <w:szCs w:val="24"/>
        </w:rPr>
        <w:t>-aastasele lapsele pahatahtlikult vale haridustaseme, sest nad ei saa seda enam teha.</w:t>
      </w:r>
      <w:commentRangeEnd w:id="83"/>
      <w:r w:rsidR="004108D0">
        <w:rPr>
          <w:rStyle w:val="Kommentaariviide"/>
          <w:rFonts w:asciiTheme="minorHAnsi" w:hAnsiTheme="minorHAnsi"/>
          <w:lang w:eastAsia="en-US"/>
        </w:rPr>
        <w:commentReference w:id="83"/>
      </w:r>
    </w:p>
    <w:p w14:paraId="74088583" w14:textId="77777777" w:rsidR="004452D9" w:rsidRPr="00054C47" w:rsidRDefault="004452D9" w:rsidP="004452D9">
      <w:pPr>
        <w:jc w:val="both"/>
        <w:rPr>
          <w:sz w:val="24"/>
          <w:szCs w:val="24"/>
        </w:rPr>
      </w:pPr>
    </w:p>
    <w:p w14:paraId="05F6EAB4"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33CADF17" w14:textId="77777777" w:rsidR="004452D9" w:rsidRPr="00054C47" w:rsidRDefault="004452D9" w:rsidP="004452D9">
      <w:pPr>
        <w:jc w:val="both"/>
        <w:rPr>
          <w:sz w:val="24"/>
          <w:szCs w:val="24"/>
        </w:rPr>
      </w:pPr>
    </w:p>
    <w:p w14:paraId="08DD4CCD" w14:textId="7A864C38" w:rsidR="004452D9" w:rsidRPr="00054C47" w:rsidRDefault="00FB0061" w:rsidP="004452D9">
      <w:pPr>
        <w:jc w:val="both"/>
        <w:rPr>
          <w:b/>
          <w:bCs/>
          <w:sz w:val="24"/>
          <w:szCs w:val="24"/>
        </w:rPr>
      </w:pPr>
      <w:r w:rsidRPr="00054C47">
        <w:rPr>
          <w:b/>
          <w:bCs/>
          <w:sz w:val="24"/>
          <w:szCs w:val="24"/>
        </w:rPr>
        <w:t>6</w:t>
      </w:r>
      <w:r w:rsidR="004452D9" w:rsidRPr="00054C47">
        <w:rPr>
          <w:b/>
          <w:bCs/>
          <w:sz w:val="24"/>
          <w:szCs w:val="24"/>
        </w:rPr>
        <w:t>.1</w:t>
      </w:r>
      <w:r w:rsidR="00032A08" w:rsidRPr="00054C47">
        <w:rPr>
          <w:b/>
          <w:bCs/>
          <w:sz w:val="24"/>
          <w:szCs w:val="24"/>
        </w:rPr>
        <w:t>0</w:t>
      </w:r>
      <w:r w:rsidR="004452D9" w:rsidRPr="00054C47">
        <w:rPr>
          <w:b/>
          <w:bCs/>
          <w:sz w:val="24"/>
          <w:szCs w:val="24"/>
        </w:rPr>
        <w:t xml:space="preserve">. Muuta välisriigi aadressi </w:t>
      </w:r>
      <w:proofErr w:type="spellStart"/>
      <w:r w:rsidR="004452D9" w:rsidRPr="00054C47">
        <w:rPr>
          <w:b/>
          <w:bCs/>
          <w:sz w:val="24"/>
          <w:szCs w:val="24"/>
        </w:rPr>
        <w:t>RR-i</w:t>
      </w:r>
      <w:proofErr w:type="spellEnd"/>
      <w:r w:rsidR="004452D9" w:rsidRPr="00054C47">
        <w:rPr>
          <w:b/>
          <w:bCs/>
          <w:sz w:val="24"/>
          <w:szCs w:val="24"/>
        </w:rPr>
        <w:t xml:space="preserve"> kandmise reegleid</w:t>
      </w:r>
    </w:p>
    <w:p w14:paraId="2CD806FA" w14:textId="77777777" w:rsidR="004452D9" w:rsidRPr="00054C47" w:rsidRDefault="004452D9" w:rsidP="004452D9">
      <w:pPr>
        <w:pStyle w:val="Vahedeta"/>
        <w:jc w:val="both"/>
        <w:rPr>
          <w:rFonts w:ascii="Times New Roman" w:hAnsi="Times New Roman" w:cs="Times New Roman"/>
          <w:bCs/>
          <w:sz w:val="24"/>
          <w:szCs w:val="24"/>
        </w:rPr>
      </w:pPr>
    </w:p>
    <w:p w14:paraId="769068A1" w14:textId="289B173B"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.1</w:t>
      </w:r>
      <w:r w:rsidR="00032A08" w:rsidRPr="00054C47">
        <w:rPr>
          <w:rFonts w:ascii="Times New Roman" w:hAnsi="Times New Roman" w:cs="Times New Roman"/>
          <w:b/>
          <w:bCs/>
          <w:sz w:val="24"/>
          <w:szCs w:val="24"/>
        </w:rPr>
        <w:t>0</w:t>
      </w:r>
      <w:r w:rsidR="004452D9" w:rsidRPr="00054C47">
        <w:rPr>
          <w:rFonts w:ascii="Times New Roman" w:hAnsi="Times New Roman" w:cs="Times New Roman"/>
          <w:b/>
          <w:bCs/>
          <w:sz w:val="24"/>
          <w:szCs w:val="24"/>
        </w:rPr>
        <w:t>.1. Mõju riigiasutuste korraldusele, tuludele ja kuludele</w:t>
      </w:r>
    </w:p>
    <w:p w14:paraId="1D0AD117" w14:textId="77777777" w:rsidR="004452D9" w:rsidRPr="00054C47" w:rsidRDefault="004452D9" w:rsidP="004452D9">
      <w:pPr>
        <w:pStyle w:val="Vahedeta"/>
        <w:jc w:val="both"/>
        <w:rPr>
          <w:rFonts w:ascii="Times New Roman" w:hAnsi="Times New Roman" w:cs="Times New Roman"/>
          <w:bCs/>
          <w:sz w:val="24"/>
          <w:szCs w:val="24"/>
        </w:rPr>
      </w:pPr>
    </w:p>
    <w:p w14:paraId="430428B6" w14:textId="77777777" w:rsidR="004452D9" w:rsidRPr="00054C47" w:rsidRDefault="004452D9" w:rsidP="004452D9">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119AA14A" w14:textId="77777777" w:rsidR="004452D9" w:rsidRPr="00054C47" w:rsidRDefault="004452D9" w:rsidP="004452D9">
      <w:pPr>
        <w:pStyle w:val="Vahedeta"/>
        <w:jc w:val="both"/>
        <w:rPr>
          <w:rFonts w:ascii="Times New Roman" w:hAnsi="Times New Roman" w:cs="Times New Roman"/>
          <w:bCs/>
          <w:sz w:val="24"/>
          <w:szCs w:val="24"/>
        </w:rPr>
      </w:pPr>
    </w:p>
    <w:p w14:paraId="742A5F2F" w14:textId="77777777" w:rsidR="004452D9" w:rsidRPr="00054C47" w:rsidRDefault="004452D9" w:rsidP="004452D9">
      <w:pPr>
        <w:jc w:val="both"/>
        <w:rPr>
          <w:sz w:val="24"/>
          <w:szCs w:val="24"/>
        </w:rPr>
      </w:pPr>
      <w:r w:rsidRPr="00054C47">
        <w:rPr>
          <w:bCs/>
          <w:sz w:val="24"/>
          <w:szCs w:val="24"/>
          <w:u w:val="single"/>
        </w:rPr>
        <w:t>Mõju sihtrühm</w:t>
      </w:r>
      <w:r w:rsidRPr="00054C47">
        <w:rPr>
          <w:bCs/>
          <w:sz w:val="24"/>
          <w:szCs w:val="24"/>
        </w:rPr>
        <w:t xml:space="preserve">: </w:t>
      </w:r>
      <w:commentRangeStart w:id="84"/>
      <w:r w:rsidRPr="00054C47">
        <w:rPr>
          <w:sz w:val="24"/>
          <w:szCs w:val="24"/>
        </w:rPr>
        <w:t>ametnikud, kes registreerivad elukohti</w:t>
      </w:r>
      <w:commentRangeEnd w:id="84"/>
      <w:r w:rsidR="00CD5704">
        <w:rPr>
          <w:rStyle w:val="Kommentaariviide"/>
          <w:rFonts w:asciiTheme="minorHAnsi" w:hAnsiTheme="minorHAnsi"/>
          <w:lang w:eastAsia="en-US"/>
        </w:rPr>
        <w:commentReference w:id="84"/>
      </w:r>
    </w:p>
    <w:p w14:paraId="18927CF9" w14:textId="77777777" w:rsidR="004452D9" w:rsidRPr="00054C47" w:rsidRDefault="004452D9" w:rsidP="004452D9">
      <w:pPr>
        <w:jc w:val="both"/>
        <w:rPr>
          <w:sz w:val="24"/>
          <w:szCs w:val="24"/>
        </w:rPr>
      </w:pPr>
    </w:p>
    <w:p w14:paraId="46D10957" w14:textId="77777777" w:rsidR="004452D9" w:rsidRPr="00054C47" w:rsidRDefault="004452D9" w:rsidP="004452D9">
      <w:pPr>
        <w:jc w:val="both"/>
        <w:rPr>
          <w:sz w:val="24"/>
          <w:szCs w:val="24"/>
        </w:rPr>
      </w:pPr>
      <w:r w:rsidRPr="00054C47">
        <w:rPr>
          <w:sz w:val="24"/>
          <w:szCs w:val="24"/>
        </w:rPr>
        <w:t>Sihtrühm on väike: 279 ametnikku.</w:t>
      </w:r>
    </w:p>
    <w:p w14:paraId="5C6020E0" w14:textId="77777777" w:rsidR="004452D9" w:rsidRPr="00054C47" w:rsidRDefault="004452D9" w:rsidP="004452D9">
      <w:pPr>
        <w:jc w:val="both"/>
        <w:rPr>
          <w:sz w:val="24"/>
          <w:szCs w:val="24"/>
        </w:rPr>
      </w:pPr>
    </w:p>
    <w:p w14:paraId="6EDA1C25" w14:textId="77777777" w:rsidR="004452D9" w:rsidRPr="00054C47" w:rsidRDefault="004452D9" w:rsidP="004452D9">
      <w:pPr>
        <w:jc w:val="both"/>
        <w:rPr>
          <w:sz w:val="24"/>
          <w:szCs w:val="24"/>
        </w:rPr>
      </w:pPr>
      <w:r w:rsidRPr="00054C47">
        <w:rPr>
          <w:bCs/>
          <w:sz w:val="24"/>
          <w:szCs w:val="24"/>
          <w:u w:val="single"/>
        </w:rPr>
        <w:t>Mõju ulatus</w:t>
      </w:r>
      <w:r w:rsidRPr="00054C47">
        <w:rPr>
          <w:bCs/>
          <w:sz w:val="24"/>
          <w:szCs w:val="24"/>
        </w:rPr>
        <w:t xml:space="preserve"> on keskmine. </w:t>
      </w:r>
      <w:commentRangeStart w:id="85"/>
      <w:r w:rsidRPr="00054C47">
        <w:rPr>
          <w:bCs/>
          <w:sz w:val="24"/>
          <w:szCs w:val="24"/>
        </w:rPr>
        <w:t>Võivad kaasneda muutused sihtrühma käitumises, kuid eeldatavasti ei too need kaasa kohanemisraskusi</w:t>
      </w:r>
      <w:commentRangeEnd w:id="85"/>
      <w:r w:rsidR="00F83C35">
        <w:rPr>
          <w:rStyle w:val="Kommentaariviide"/>
          <w:rFonts w:asciiTheme="minorHAnsi" w:hAnsiTheme="minorHAnsi"/>
          <w:lang w:eastAsia="en-US"/>
        </w:rPr>
        <w:commentReference w:id="85"/>
      </w:r>
      <w:r w:rsidRPr="00054C47">
        <w:rPr>
          <w:sz w:val="24"/>
          <w:szCs w:val="24"/>
        </w:rPr>
        <w:t>. Ametnikud peavad muudatusega tutvuma ja sellest edaspidi oma töös lähtuma.</w:t>
      </w:r>
    </w:p>
    <w:p w14:paraId="4076B16D" w14:textId="77777777" w:rsidR="004452D9" w:rsidRPr="00054C47" w:rsidRDefault="004452D9" w:rsidP="004452D9">
      <w:pPr>
        <w:jc w:val="both"/>
        <w:rPr>
          <w:sz w:val="24"/>
          <w:szCs w:val="24"/>
        </w:rPr>
      </w:pPr>
    </w:p>
    <w:p w14:paraId="24817159"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Ametnikud võivad puutuda sellega kokku, kuid mitte regulaarselt igal tööpäeval.</w:t>
      </w:r>
    </w:p>
    <w:p w14:paraId="14E63981" w14:textId="77777777" w:rsidR="004452D9" w:rsidRPr="00054C47" w:rsidRDefault="004452D9" w:rsidP="004452D9">
      <w:pPr>
        <w:jc w:val="both"/>
        <w:rPr>
          <w:sz w:val="24"/>
          <w:szCs w:val="24"/>
        </w:rPr>
      </w:pPr>
    </w:p>
    <w:p w14:paraId="5F38B8FE" w14:textId="77777777" w:rsidR="004452D9" w:rsidRPr="00054C47" w:rsidRDefault="004452D9" w:rsidP="004452D9">
      <w:pPr>
        <w:jc w:val="both"/>
        <w:rPr>
          <w:bCs/>
          <w:sz w:val="24"/>
          <w:szCs w:val="24"/>
        </w:rPr>
      </w:pPr>
      <w:r w:rsidRPr="00054C47">
        <w:rPr>
          <w:bCs/>
          <w:sz w:val="24"/>
          <w:szCs w:val="24"/>
          <w:u w:val="single"/>
        </w:rPr>
        <w:t>Ebasoovitava mõju kaasnemise risk</w:t>
      </w:r>
      <w:r w:rsidRPr="00054C47">
        <w:rPr>
          <w:bCs/>
          <w:sz w:val="24"/>
          <w:szCs w:val="24"/>
        </w:rPr>
        <w:t xml:space="preserve"> on väike. Muudatus on sihtrühmale positiivne, sest esimest korda Eesti kodakondsust tõendava isikut tõendava dokumendi väljaandmisel kantakse isiku elukoha andmetena </w:t>
      </w:r>
      <w:proofErr w:type="spellStart"/>
      <w:r w:rsidRPr="00054C47">
        <w:rPr>
          <w:bCs/>
          <w:sz w:val="24"/>
          <w:szCs w:val="24"/>
        </w:rPr>
        <w:t>RR-i</w:t>
      </w:r>
      <w:proofErr w:type="spellEnd"/>
      <w:r w:rsidRPr="00054C47">
        <w:rPr>
          <w:bCs/>
          <w:sz w:val="24"/>
          <w:szCs w:val="24"/>
        </w:rPr>
        <w:t xml:space="preserve"> isikut tõendava dokumendi väljaandmise taotlusel esitatud kontaktaadress. Seega ei pea ametnikud kandma hiljem sellise isiku elukohateate alusel </w:t>
      </w:r>
      <w:proofErr w:type="spellStart"/>
      <w:r w:rsidRPr="00054C47">
        <w:rPr>
          <w:bCs/>
          <w:sz w:val="24"/>
          <w:szCs w:val="24"/>
        </w:rPr>
        <w:t>RR-i</w:t>
      </w:r>
      <w:proofErr w:type="spellEnd"/>
      <w:r w:rsidRPr="00054C47">
        <w:rPr>
          <w:bCs/>
          <w:sz w:val="24"/>
          <w:szCs w:val="24"/>
        </w:rPr>
        <w:t xml:space="preserve"> eraldi tema täpset aadressi. See hoiab kokku ametnike tööaega, et nad saaksid lahendada keerulisemaid juhtumeid.</w:t>
      </w:r>
    </w:p>
    <w:p w14:paraId="1E1DCBC8" w14:textId="77777777" w:rsidR="004452D9" w:rsidRPr="00054C47" w:rsidRDefault="004452D9" w:rsidP="004452D9">
      <w:pPr>
        <w:jc w:val="both"/>
        <w:rPr>
          <w:bCs/>
          <w:sz w:val="24"/>
          <w:szCs w:val="24"/>
        </w:rPr>
      </w:pPr>
    </w:p>
    <w:p w14:paraId="781F7385" w14:textId="77777777" w:rsidR="004452D9" w:rsidRPr="00054C47" w:rsidRDefault="004452D9" w:rsidP="004452D9">
      <w:pPr>
        <w:keepNext/>
        <w:jc w:val="both"/>
        <w:rPr>
          <w:sz w:val="24"/>
          <w:szCs w:val="24"/>
        </w:rPr>
      </w:pPr>
      <w:r w:rsidRPr="00054C47">
        <w:rPr>
          <w:sz w:val="24"/>
          <w:szCs w:val="24"/>
        </w:rPr>
        <w:t>II</w:t>
      </w:r>
    </w:p>
    <w:p w14:paraId="699FBA89" w14:textId="77777777" w:rsidR="004452D9" w:rsidRPr="00054C47" w:rsidRDefault="004452D9" w:rsidP="004452D9">
      <w:pPr>
        <w:keepNext/>
        <w:jc w:val="both"/>
        <w:rPr>
          <w:sz w:val="24"/>
          <w:szCs w:val="24"/>
        </w:rPr>
      </w:pPr>
    </w:p>
    <w:p w14:paraId="2FC41879"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w:t>
      </w:r>
      <w:proofErr w:type="spellStart"/>
      <w:r w:rsidRPr="00054C47">
        <w:rPr>
          <w:sz w:val="24"/>
          <w:szCs w:val="24"/>
        </w:rPr>
        <w:t>RR-i</w:t>
      </w:r>
      <w:proofErr w:type="spellEnd"/>
      <w:r w:rsidRPr="00054C47">
        <w:rPr>
          <w:sz w:val="24"/>
          <w:szCs w:val="24"/>
        </w:rPr>
        <w:t xml:space="preserve"> andmesaajad</w:t>
      </w:r>
    </w:p>
    <w:p w14:paraId="10EBB9B8" w14:textId="77777777" w:rsidR="004452D9" w:rsidRPr="00054C47" w:rsidRDefault="004452D9" w:rsidP="004452D9">
      <w:pPr>
        <w:jc w:val="both"/>
        <w:rPr>
          <w:sz w:val="24"/>
          <w:szCs w:val="24"/>
        </w:rPr>
      </w:pPr>
    </w:p>
    <w:p w14:paraId="3E408091" w14:textId="77777777" w:rsidR="004452D9" w:rsidRPr="00054C47" w:rsidRDefault="004452D9" w:rsidP="004452D9">
      <w:pPr>
        <w:jc w:val="both"/>
        <w:rPr>
          <w:sz w:val="24"/>
          <w:szCs w:val="24"/>
        </w:rPr>
      </w:pPr>
      <w:r w:rsidRPr="00054C47">
        <w:rPr>
          <w:sz w:val="24"/>
          <w:szCs w:val="24"/>
        </w:rPr>
        <w:t xml:space="preserve">Sihtrühm on suur, hõlmates </w:t>
      </w:r>
      <w:commentRangeStart w:id="86"/>
      <w:r w:rsidRPr="00054C47">
        <w:rPr>
          <w:sz w:val="24"/>
          <w:szCs w:val="24"/>
        </w:rPr>
        <w:t xml:space="preserve">potentsiaalselt kõiki </w:t>
      </w:r>
      <w:proofErr w:type="spellStart"/>
      <w:r w:rsidRPr="00054C47">
        <w:rPr>
          <w:sz w:val="24"/>
          <w:szCs w:val="24"/>
        </w:rPr>
        <w:t>RR-i</w:t>
      </w:r>
      <w:proofErr w:type="spellEnd"/>
      <w:r w:rsidRPr="00054C47">
        <w:rPr>
          <w:sz w:val="24"/>
          <w:szCs w:val="24"/>
        </w:rPr>
        <w:t xml:space="preserve"> andmesaajaid.</w:t>
      </w:r>
      <w:commentRangeEnd w:id="86"/>
      <w:r w:rsidR="00F83C35">
        <w:rPr>
          <w:rStyle w:val="Kommentaariviide"/>
          <w:rFonts w:asciiTheme="minorHAnsi" w:hAnsiTheme="minorHAnsi"/>
          <w:lang w:eastAsia="en-US"/>
        </w:rPr>
        <w:commentReference w:id="86"/>
      </w:r>
    </w:p>
    <w:p w14:paraId="4B910168" w14:textId="77777777" w:rsidR="004452D9" w:rsidRPr="00054C47" w:rsidRDefault="004452D9" w:rsidP="004452D9">
      <w:pPr>
        <w:jc w:val="both"/>
        <w:rPr>
          <w:sz w:val="24"/>
          <w:szCs w:val="24"/>
        </w:rPr>
      </w:pPr>
    </w:p>
    <w:p w14:paraId="14EFDE9B" w14:textId="77777777" w:rsidR="004452D9" w:rsidRPr="00054C47" w:rsidRDefault="004452D9" w:rsidP="004452D9">
      <w:pPr>
        <w:jc w:val="both"/>
        <w:rPr>
          <w:sz w:val="24"/>
          <w:szCs w:val="24"/>
        </w:rPr>
      </w:pPr>
      <w:r w:rsidRPr="00054C47">
        <w:rPr>
          <w:sz w:val="24"/>
          <w:szCs w:val="24"/>
          <w:u w:val="single"/>
        </w:rPr>
        <w:t>Mõju ulatus</w:t>
      </w:r>
      <w:r w:rsidRPr="00054C47">
        <w:rPr>
          <w:sz w:val="24"/>
          <w:szCs w:val="24"/>
        </w:rPr>
        <w:t xml:space="preserve"> on keskmine. Kui elukoha andmed on </w:t>
      </w:r>
      <w:proofErr w:type="spellStart"/>
      <w:r w:rsidRPr="00054C47">
        <w:rPr>
          <w:sz w:val="24"/>
          <w:szCs w:val="24"/>
        </w:rPr>
        <w:t>RR-is</w:t>
      </w:r>
      <w:proofErr w:type="spellEnd"/>
      <w:r w:rsidRPr="00054C47">
        <w:rPr>
          <w:sz w:val="24"/>
          <w:szCs w:val="24"/>
        </w:rPr>
        <w:t xml:space="preserve"> korrektsed ja täpsed, on </w:t>
      </w:r>
      <w:proofErr w:type="spellStart"/>
      <w:r w:rsidRPr="00054C47">
        <w:rPr>
          <w:sz w:val="24"/>
          <w:szCs w:val="24"/>
        </w:rPr>
        <w:t>RR-i</w:t>
      </w:r>
      <w:proofErr w:type="spellEnd"/>
      <w:r w:rsidRPr="00054C47">
        <w:rPr>
          <w:sz w:val="24"/>
          <w:szCs w:val="24"/>
        </w:rPr>
        <w:t xml:space="preserve"> andmesaajal võimalik osutada teenuseid ja anda toetusi vaid neile, kes on õigustatud neid saama.</w:t>
      </w:r>
    </w:p>
    <w:p w14:paraId="513BA265" w14:textId="77777777" w:rsidR="004452D9" w:rsidRPr="00054C47" w:rsidRDefault="004452D9" w:rsidP="004452D9">
      <w:pPr>
        <w:jc w:val="both"/>
        <w:rPr>
          <w:sz w:val="24"/>
          <w:szCs w:val="24"/>
        </w:rPr>
      </w:pPr>
    </w:p>
    <w:p w14:paraId="77D1DE78"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pigem väike või keskmine.</w:t>
      </w:r>
    </w:p>
    <w:p w14:paraId="4950A35F" w14:textId="77777777" w:rsidR="004452D9" w:rsidRPr="00054C47" w:rsidRDefault="004452D9" w:rsidP="004452D9">
      <w:pPr>
        <w:jc w:val="both"/>
        <w:rPr>
          <w:sz w:val="24"/>
          <w:szCs w:val="24"/>
        </w:rPr>
      </w:pPr>
    </w:p>
    <w:p w14:paraId="35983E11" w14:textId="77777777" w:rsidR="004452D9" w:rsidRPr="00054C47" w:rsidRDefault="004452D9" w:rsidP="004452D9">
      <w:pPr>
        <w:jc w:val="both"/>
        <w:rPr>
          <w:sz w:val="24"/>
          <w:szCs w:val="24"/>
        </w:rPr>
      </w:pPr>
      <w:r w:rsidRPr="00054C47">
        <w:rPr>
          <w:sz w:val="24"/>
          <w:szCs w:val="24"/>
          <w:u w:val="single"/>
        </w:rPr>
        <w:lastRenderedPageBreak/>
        <w:t>Ebasoovitava mõju kaasnemise risk</w:t>
      </w:r>
      <w:r w:rsidRPr="00054C47">
        <w:rPr>
          <w:sz w:val="24"/>
          <w:szCs w:val="24"/>
        </w:rPr>
        <w:t xml:space="preserve"> on väike. Muudatus on </w:t>
      </w:r>
      <w:proofErr w:type="spellStart"/>
      <w:r w:rsidRPr="00054C47">
        <w:rPr>
          <w:sz w:val="24"/>
          <w:szCs w:val="24"/>
        </w:rPr>
        <w:t>RR-i</w:t>
      </w:r>
      <w:proofErr w:type="spellEnd"/>
      <w:r w:rsidRPr="00054C47">
        <w:rPr>
          <w:sz w:val="24"/>
          <w:szCs w:val="24"/>
        </w:rPr>
        <w:t xml:space="preserve"> andmesaajatele positiivne, sest neil on võimalik saada ajakohasemaid ja korrektsemaid elukoha andmeid, millele oma tegevuses tugineda.</w:t>
      </w:r>
    </w:p>
    <w:p w14:paraId="2C91E1C0" w14:textId="77777777" w:rsidR="004452D9" w:rsidRPr="00054C47" w:rsidRDefault="004452D9" w:rsidP="004452D9">
      <w:pPr>
        <w:jc w:val="both"/>
        <w:rPr>
          <w:sz w:val="24"/>
          <w:szCs w:val="24"/>
        </w:rPr>
      </w:pPr>
    </w:p>
    <w:p w14:paraId="738E58D7" w14:textId="333B5F68" w:rsidR="004452D9" w:rsidRPr="00054C47" w:rsidRDefault="00FB0061" w:rsidP="004452D9">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.1</w:t>
      </w:r>
      <w:r w:rsidR="00032A08" w:rsidRPr="00054C47">
        <w:rPr>
          <w:rFonts w:ascii="Times New Roman" w:hAnsi="Times New Roman" w:cs="Times New Roman"/>
          <w:b/>
          <w:bCs/>
          <w:sz w:val="24"/>
          <w:szCs w:val="24"/>
        </w:rPr>
        <w:t>0</w:t>
      </w:r>
      <w:r w:rsidR="004452D9" w:rsidRPr="00054C47">
        <w:rPr>
          <w:rFonts w:ascii="Times New Roman" w:hAnsi="Times New Roman" w:cs="Times New Roman"/>
          <w:b/>
          <w:bCs/>
          <w:sz w:val="24"/>
          <w:szCs w:val="24"/>
        </w:rPr>
        <w:t>.2. Sotsiaalne mõju</w:t>
      </w:r>
    </w:p>
    <w:p w14:paraId="36F324FF" w14:textId="77777777" w:rsidR="004452D9" w:rsidRPr="00054C47" w:rsidRDefault="004452D9" w:rsidP="004452D9">
      <w:pPr>
        <w:keepNext/>
        <w:jc w:val="both"/>
        <w:rPr>
          <w:sz w:val="24"/>
          <w:szCs w:val="24"/>
        </w:rPr>
      </w:pPr>
    </w:p>
    <w:p w14:paraId="28DF0BE7"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xml:space="preserve">: isikud, kelle andmed kantakse </w:t>
      </w:r>
      <w:proofErr w:type="spellStart"/>
      <w:r w:rsidRPr="00054C47">
        <w:rPr>
          <w:sz w:val="24"/>
          <w:szCs w:val="24"/>
        </w:rPr>
        <w:t>RR-i</w:t>
      </w:r>
      <w:proofErr w:type="spellEnd"/>
      <w:r w:rsidRPr="00054C47">
        <w:rPr>
          <w:sz w:val="24"/>
          <w:szCs w:val="24"/>
        </w:rPr>
        <w:t xml:space="preserve"> Eesti kodakondsust tõendava isikut tõendava dokumendi esmakordsel väljaandmisel</w:t>
      </w:r>
    </w:p>
    <w:p w14:paraId="0FD8586A" w14:textId="77777777" w:rsidR="004452D9" w:rsidRPr="00054C47" w:rsidRDefault="004452D9" w:rsidP="004452D9">
      <w:pPr>
        <w:jc w:val="both"/>
        <w:rPr>
          <w:sz w:val="24"/>
          <w:szCs w:val="24"/>
        </w:rPr>
      </w:pPr>
    </w:p>
    <w:p w14:paraId="79C49686" w14:textId="77777777" w:rsidR="004452D9" w:rsidRPr="00054C47" w:rsidRDefault="004452D9" w:rsidP="004452D9">
      <w:pPr>
        <w:jc w:val="both"/>
        <w:rPr>
          <w:sz w:val="24"/>
          <w:szCs w:val="24"/>
        </w:rPr>
      </w:pPr>
      <w:commentRangeStart w:id="87"/>
      <w:r w:rsidRPr="00054C47">
        <w:rPr>
          <w:sz w:val="24"/>
          <w:szCs w:val="24"/>
        </w:rPr>
        <w:t>Sihtrühm on väike.</w:t>
      </w:r>
      <w:commentRangeEnd w:id="87"/>
      <w:r w:rsidR="00F83C35">
        <w:rPr>
          <w:rStyle w:val="Kommentaariviide"/>
          <w:rFonts w:asciiTheme="minorHAnsi" w:hAnsiTheme="minorHAnsi"/>
          <w:lang w:eastAsia="en-US"/>
        </w:rPr>
        <w:commentReference w:id="87"/>
      </w:r>
    </w:p>
    <w:p w14:paraId="05CF7F7B" w14:textId="77777777" w:rsidR="004452D9" w:rsidRPr="00054C47" w:rsidRDefault="004452D9" w:rsidP="004452D9">
      <w:pPr>
        <w:jc w:val="both"/>
        <w:rPr>
          <w:sz w:val="24"/>
          <w:szCs w:val="24"/>
        </w:rPr>
      </w:pPr>
    </w:p>
    <w:p w14:paraId="045A3B46" w14:textId="77777777" w:rsidR="004452D9" w:rsidRPr="00054C47" w:rsidRDefault="004452D9" w:rsidP="004452D9">
      <w:pPr>
        <w:jc w:val="both"/>
        <w:rPr>
          <w:bCs/>
          <w:sz w:val="24"/>
          <w:szCs w:val="24"/>
        </w:rPr>
      </w:pPr>
      <w:commentRangeStart w:id="88"/>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commentRangeEnd w:id="88"/>
      <w:r w:rsidR="00F83C35">
        <w:rPr>
          <w:rStyle w:val="Kommentaariviide"/>
          <w:rFonts w:asciiTheme="minorHAnsi" w:hAnsiTheme="minorHAnsi"/>
          <w:lang w:eastAsia="en-US"/>
        </w:rPr>
        <w:commentReference w:id="88"/>
      </w:r>
    </w:p>
    <w:p w14:paraId="14A098A4" w14:textId="77777777" w:rsidR="004452D9" w:rsidRPr="00054C47" w:rsidRDefault="004452D9" w:rsidP="004452D9">
      <w:pPr>
        <w:jc w:val="both"/>
        <w:rPr>
          <w:bCs/>
          <w:sz w:val="24"/>
          <w:szCs w:val="24"/>
        </w:rPr>
      </w:pPr>
    </w:p>
    <w:p w14:paraId="700C857F"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 Muudatus avaldab mõju vaid üks kord. Muudatus hõlmab vaid esimest korda Eesti kodakondsust tõendava isikut tõendava dokumendi väljaandmisel välisriigi elukoha andmete </w:t>
      </w:r>
      <w:proofErr w:type="spellStart"/>
      <w:r w:rsidRPr="00054C47">
        <w:rPr>
          <w:sz w:val="24"/>
          <w:szCs w:val="24"/>
        </w:rPr>
        <w:t>RR-i</w:t>
      </w:r>
      <w:proofErr w:type="spellEnd"/>
      <w:r w:rsidRPr="00054C47">
        <w:rPr>
          <w:sz w:val="24"/>
          <w:szCs w:val="24"/>
        </w:rPr>
        <w:t xml:space="preserve"> kandmist. Järgmistel kordadel, kui isik taotleb isikut tõendavat dokumenti, </w:t>
      </w:r>
      <w:commentRangeStart w:id="89"/>
      <w:r w:rsidRPr="00054C47">
        <w:rPr>
          <w:sz w:val="24"/>
          <w:szCs w:val="24"/>
        </w:rPr>
        <w:t>kohaldub talle välisriigis elava Eesti kodaniku elukoha andmete esitamise tavaregulatsioon.</w:t>
      </w:r>
      <w:commentRangeEnd w:id="89"/>
      <w:r w:rsidR="00F83C35">
        <w:rPr>
          <w:rStyle w:val="Kommentaariviide"/>
          <w:rFonts w:asciiTheme="minorHAnsi" w:hAnsiTheme="minorHAnsi"/>
          <w:lang w:eastAsia="en-US"/>
        </w:rPr>
        <w:commentReference w:id="89"/>
      </w:r>
    </w:p>
    <w:p w14:paraId="2B6A42A3" w14:textId="77777777" w:rsidR="004452D9" w:rsidRPr="00054C47" w:rsidRDefault="004452D9" w:rsidP="004452D9">
      <w:pPr>
        <w:jc w:val="both"/>
        <w:rPr>
          <w:sz w:val="24"/>
          <w:szCs w:val="24"/>
        </w:rPr>
      </w:pPr>
    </w:p>
    <w:p w14:paraId="268B3777" w14:textId="77777777" w:rsidR="004452D9" w:rsidRPr="00054C47" w:rsidRDefault="004452D9" w:rsidP="004452D9">
      <w:pPr>
        <w:jc w:val="both"/>
        <w:rPr>
          <w:sz w:val="24"/>
          <w:szCs w:val="24"/>
        </w:rPr>
      </w:pPr>
      <w:r w:rsidRPr="00054C47">
        <w:rPr>
          <w:bCs/>
          <w:sz w:val="24"/>
          <w:szCs w:val="24"/>
          <w:u w:val="single"/>
        </w:rPr>
        <w:t>Ebasoovitava mõju kaasnemise risk</w:t>
      </w:r>
      <w:r w:rsidRPr="00054C47">
        <w:rPr>
          <w:bCs/>
          <w:sz w:val="24"/>
          <w:szCs w:val="24"/>
        </w:rPr>
        <w:t xml:space="preserve"> on väike. Muudatus on sihtrühmale positiivne, sest nende halduskoormus väheneb.</w:t>
      </w:r>
    </w:p>
    <w:p w14:paraId="45DB9850" w14:textId="77777777" w:rsidR="004452D9" w:rsidRPr="00054C47" w:rsidRDefault="004452D9" w:rsidP="004452D9">
      <w:pPr>
        <w:jc w:val="both"/>
        <w:rPr>
          <w:sz w:val="24"/>
          <w:szCs w:val="24"/>
        </w:rPr>
      </w:pPr>
    </w:p>
    <w:p w14:paraId="146F04DD"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021A56EC" w14:textId="77777777" w:rsidR="004452D9" w:rsidRPr="00054C47" w:rsidRDefault="004452D9" w:rsidP="004452D9">
      <w:pPr>
        <w:jc w:val="both"/>
        <w:rPr>
          <w:sz w:val="24"/>
          <w:szCs w:val="24"/>
        </w:rPr>
      </w:pPr>
    </w:p>
    <w:p w14:paraId="47855DE5" w14:textId="1BDBF923" w:rsidR="004452D9" w:rsidRPr="00054C47" w:rsidRDefault="00FB0061" w:rsidP="004452D9">
      <w:pPr>
        <w:jc w:val="both"/>
        <w:rPr>
          <w:b/>
          <w:bCs/>
          <w:sz w:val="24"/>
          <w:szCs w:val="24"/>
        </w:rPr>
      </w:pPr>
      <w:r w:rsidRPr="00054C47">
        <w:rPr>
          <w:b/>
          <w:bCs/>
          <w:sz w:val="24"/>
          <w:szCs w:val="24"/>
        </w:rPr>
        <w:t>6</w:t>
      </w:r>
      <w:r w:rsidR="004452D9" w:rsidRPr="00054C47">
        <w:rPr>
          <w:b/>
          <w:bCs/>
          <w:sz w:val="24"/>
          <w:szCs w:val="24"/>
        </w:rPr>
        <w:t>.1</w:t>
      </w:r>
      <w:r w:rsidR="00032A08" w:rsidRPr="00054C47">
        <w:rPr>
          <w:b/>
          <w:bCs/>
          <w:sz w:val="24"/>
          <w:szCs w:val="24"/>
        </w:rPr>
        <w:t>1</w:t>
      </w:r>
      <w:r w:rsidR="004452D9" w:rsidRPr="00054C47">
        <w:rPr>
          <w:b/>
          <w:bCs/>
          <w:sz w:val="24"/>
          <w:szCs w:val="24"/>
        </w:rPr>
        <w:t>. Võimaldada kolmanda riigi kodanikul oma lapse sünni registreerimisel avaldada lapse kodakondsus</w:t>
      </w:r>
    </w:p>
    <w:p w14:paraId="627002F1" w14:textId="77777777" w:rsidR="004452D9" w:rsidRPr="00054C47" w:rsidRDefault="004452D9" w:rsidP="004452D9">
      <w:pPr>
        <w:pStyle w:val="Vahedeta"/>
        <w:jc w:val="both"/>
        <w:rPr>
          <w:rFonts w:ascii="Times New Roman" w:hAnsi="Times New Roman" w:cs="Times New Roman"/>
          <w:bCs/>
          <w:sz w:val="24"/>
          <w:szCs w:val="24"/>
        </w:rPr>
      </w:pPr>
    </w:p>
    <w:p w14:paraId="7E2DC5D7" w14:textId="2852B180" w:rsidR="004452D9" w:rsidRPr="00054C47" w:rsidRDefault="00FB0061" w:rsidP="004452D9">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.1</w:t>
      </w:r>
      <w:r w:rsidR="00032A08" w:rsidRPr="00054C47">
        <w:rPr>
          <w:rFonts w:ascii="Times New Roman" w:hAnsi="Times New Roman" w:cs="Times New Roman"/>
          <w:b/>
          <w:bCs/>
          <w:sz w:val="24"/>
          <w:szCs w:val="24"/>
        </w:rPr>
        <w:t>1</w:t>
      </w:r>
      <w:r w:rsidR="004452D9" w:rsidRPr="00054C47">
        <w:rPr>
          <w:rFonts w:ascii="Times New Roman" w:hAnsi="Times New Roman" w:cs="Times New Roman"/>
          <w:b/>
          <w:bCs/>
          <w:sz w:val="24"/>
          <w:szCs w:val="24"/>
        </w:rPr>
        <w:t>.1. Mõju riigiasutuste korraldusele, tuludele ja kuludele</w:t>
      </w:r>
    </w:p>
    <w:p w14:paraId="3D0BD7B2" w14:textId="77777777" w:rsidR="004452D9" w:rsidRPr="00054C47" w:rsidRDefault="004452D9" w:rsidP="004452D9">
      <w:pPr>
        <w:pStyle w:val="Vahedeta"/>
        <w:jc w:val="both"/>
        <w:rPr>
          <w:rFonts w:ascii="Times New Roman" w:hAnsi="Times New Roman" w:cs="Times New Roman"/>
          <w:bCs/>
          <w:sz w:val="24"/>
          <w:szCs w:val="24"/>
        </w:rPr>
      </w:pPr>
    </w:p>
    <w:p w14:paraId="0A5E949E" w14:textId="2DD0A549" w:rsidR="004452D9" w:rsidRPr="00054C47" w:rsidRDefault="004452D9" w:rsidP="004452D9">
      <w:pPr>
        <w:jc w:val="both"/>
        <w:rPr>
          <w:sz w:val="24"/>
          <w:szCs w:val="24"/>
        </w:rPr>
      </w:pPr>
      <w:commentRangeStart w:id="90"/>
      <w:r w:rsidRPr="00054C47">
        <w:rPr>
          <w:bCs/>
          <w:sz w:val="24"/>
          <w:szCs w:val="24"/>
          <w:u w:val="single"/>
        </w:rPr>
        <w:t>Mõju sihtrühm</w:t>
      </w:r>
      <w:r w:rsidRPr="00054C47">
        <w:rPr>
          <w:bCs/>
          <w:sz w:val="24"/>
          <w:szCs w:val="24"/>
        </w:rPr>
        <w:t xml:space="preserve">: </w:t>
      </w:r>
      <w:r w:rsidRPr="00054C47">
        <w:rPr>
          <w:sz w:val="24"/>
          <w:szCs w:val="24"/>
        </w:rPr>
        <w:t>perekonnaseisuametnikud, kes registreerivad sünde, ja PPA ametnikud, kes väljastavad elamislubasid</w:t>
      </w:r>
      <w:commentRangeEnd w:id="90"/>
      <w:r w:rsidR="00F83C35">
        <w:rPr>
          <w:rStyle w:val="Kommentaariviide"/>
          <w:rFonts w:asciiTheme="minorHAnsi" w:hAnsiTheme="minorHAnsi"/>
          <w:lang w:eastAsia="en-US"/>
        </w:rPr>
        <w:commentReference w:id="90"/>
      </w:r>
    </w:p>
    <w:p w14:paraId="697839C7" w14:textId="77777777" w:rsidR="004452D9" w:rsidRPr="00054C47" w:rsidRDefault="004452D9" w:rsidP="004452D9">
      <w:pPr>
        <w:jc w:val="both"/>
        <w:rPr>
          <w:sz w:val="24"/>
          <w:szCs w:val="24"/>
        </w:rPr>
      </w:pPr>
    </w:p>
    <w:p w14:paraId="444D72F7" w14:textId="2D74CD18" w:rsidR="004452D9" w:rsidRPr="00054C47" w:rsidRDefault="004452D9" w:rsidP="004452D9">
      <w:pPr>
        <w:jc w:val="both"/>
        <w:rPr>
          <w:sz w:val="24"/>
          <w:szCs w:val="24"/>
        </w:rPr>
      </w:pPr>
      <w:r w:rsidRPr="00054C47">
        <w:rPr>
          <w:sz w:val="24"/>
          <w:szCs w:val="24"/>
        </w:rPr>
        <w:t>Sihtrühm on väike</w:t>
      </w:r>
      <w:r w:rsidR="00CB077C" w:rsidRPr="00054C47">
        <w:rPr>
          <w:sz w:val="24"/>
          <w:szCs w:val="24"/>
        </w:rPr>
        <w:t xml:space="preserve">, kuna suur osa sünni registreerimise avaldusi esitatakse e-teenuses ning omakorda suure osa e-teenuses esitatud avalduste puhul tehakse automaatne kanne </w:t>
      </w:r>
      <w:proofErr w:type="spellStart"/>
      <w:r w:rsidR="0033241A" w:rsidRPr="00054C47">
        <w:rPr>
          <w:sz w:val="24"/>
          <w:szCs w:val="24"/>
        </w:rPr>
        <w:t>RR-i</w:t>
      </w:r>
      <w:proofErr w:type="spellEnd"/>
      <w:r w:rsidR="0033241A" w:rsidRPr="00054C47">
        <w:rPr>
          <w:sz w:val="24"/>
          <w:szCs w:val="24"/>
        </w:rPr>
        <w:t xml:space="preserve"> </w:t>
      </w:r>
      <w:r w:rsidR="00CB077C" w:rsidRPr="00054C47">
        <w:rPr>
          <w:sz w:val="24"/>
          <w:szCs w:val="24"/>
        </w:rPr>
        <w:t>ametniku vahetu sekkumiseta.</w:t>
      </w:r>
      <w:r w:rsidR="00754394" w:rsidRPr="00054C47">
        <w:rPr>
          <w:sz w:val="24"/>
          <w:szCs w:val="24"/>
        </w:rPr>
        <w:t xml:space="preserve"> </w:t>
      </w:r>
      <w:r w:rsidR="00CB077C" w:rsidRPr="00054C47">
        <w:rPr>
          <w:sz w:val="24"/>
          <w:szCs w:val="24"/>
        </w:rPr>
        <w:t>Seega ei pruugi ametnikud selle küsimusega üldse kokku puutuda.</w:t>
      </w:r>
    </w:p>
    <w:p w14:paraId="6A40483E" w14:textId="77777777" w:rsidR="004452D9" w:rsidRPr="00054C47" w:rsidRDefault="004452D9" w:rsidP="004452D9">
      <w:pPr>
        <w:jc w:val="both"/>
        <w:rPr>
          <w:sz w:val="24"/>
          <w:szCs w:val="24"/>
        </w:rPr>
      </w:pPr>
    </w:p>
    <w:p w14:paraId="3F205C8C" w14:textId="385CF609" w:rsidR="004452D9" w:rsidRPr="00054C47" w:rsidRDefault="004452D9" w:rsidP="004452D9">
      <w:pPr>
        <w:jc w:val="both"/>
        <w:rPr>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r w:rsidRPr="00054C47">
        <w:rPr>
          <w:sz w:val="24"/>
          <w:szCs w:val="24"/>
        </w:rPr>
        <w:t>. Ametnikud peavad muudatusega tutvuma ja sellest edaspidi oma töös lähtuma. Ka EL-i kodanikud saavad oma lapse sünni registreerimisel avaldada lapse kodakondsuse. Seega on sarnane regulatsioon ametnikele juba tuttav.</w:t>
      </w:r>
      <w:r w:rsidR="00911966" w:rsidRPr="00054C47">
        <w:rPr>
          <w:sz w:val="24"/>
          <w:szCs w:val="24"/>
        </w:rPr>
        <w:t xml:space="preserve"> PPA ametnikele on mõju positiivne, kuna </w:t>
      </w:r>
      <w:commentRangeStart w:id="91"/>
      <w:r w:rsidR="00911966" w:rsidRPr="00054C47">
        <w:rPr>
          <w:sz w:val="24"/>
          <w:szCs w:val="24"/>
        </w:rPr>
        <w:t xml:space="preserve">PPA menetleb laste elamislubasid 0-ressursiga </w:t>
      </w:r>
      <w:commentRangeEnd w:id="91"/>
      <w:r w:rsidR="00F83C35">
        <w:rPr>
          <w:rStyle w:val="Kommentaariviide"/>
          <w:rFonts w:asciiTheme="minorHAnsi" w:hAnsiTheme="minorHAnsi"/>
          <w:lang w:eastAsia="en-US"/>
        </w:rPr>
        <w:commentReference w:id="91"/>
      </w:r>
      <w:r w:rsidR="00911966" w:rsidRPr="00054C47">
        <w:rPr>
          <w:sz w:val="24"/>
          <w:szCs w:val="24"/>
        </w:rPr>
        <w:t>ning nende töökoormus elamislubade väljastamisel kahaneb, kuna paljudel juhtudel ei ole neil vaja enam lapse kodakondsust välja selgitada.</w:t>
      </w:r>
      <w:r w:rsidR="000E7DD1" w:rsidRPr="00054C47">
        <w:rPr>
          <w:sz w:val="24"/>
          <w:szCs w:val="24"/>
        </w:rPr>
        <w:t xml:space="preserve"> Teisalt võib olla vajadus PPA ametnike juhendamiseks seoses sellega, et nad vajadusel täiendavalt kontrolliksid lapsele sünni registreerimisel valitud kodakondsuse õigsust ning küsiksid vanematelt selle kohta tõendeid. </w:t>
      </w:r>
    </w:p>
    <w:p w14:paraId="578B4186" w14:textId="77777777" w:rsidR="004452D9" w:rsidRPr="00054C47" w:rsidRDefault="004452D9" w:rsidP="004452D9">
      <w:pPr>
        <w:jc w:val="both"/>
        <w:rPr>
          <w:sz w:val="24"/>
          <w:szCs w:val="24"/>
        </w:rPr>
      </w:pPr>
    </w:p>
    <w:p w14:paraId="145D8348" w14:textId="77777777" w:rsidR="004452D9" w:rsidRPr="00054C47" w:rsidRDefault="004452D9" w:rsidP="004452D9">
      <w:pPr>
        <w:jc w:val="both"/>
        <w:rPr>
          <w:sz w:val="24"/>
          <w:szCs w:val="24"/>
        </w:rPr>
      </w:pPr>
      <w:r w:rsidRPr="00054C47">
        <w:rPr>
          <w:sz w:val="24"/>
          <w:szCs w:val="24"/>
          <w:u w:val="single"/>
        </w:rPr>
        <w:lastRenderedPageBreak/>
        <w:t>Mõju esinemise sagedus</w:t>
      </w:r>
      <w:r w:rsidRPr="00054C47">
        <w:rPr>
          <w:sz w:val="24"/>
          <w:szCs w:val="24"/>
        </w:rPr>
        <w:t xml:space="preserve"> on keskmine. Ametnikud võivad puutuda sellega kokku tööpäeviti, kuid mitte regulaarselt.</w:t>
      </w:r>
    </w:p>
    <w:p w14:paraId="62820D36" w14:textId="77777777" w:rsidR="004452D9" w:rsidRPr="00054C47" w:rsidRDefault="004452D9" w:rsidP="004452D9">
      <w:pPr>
        <w:jc w:val="both"/>
        <w:rPr>
          <w:sz w:val="24"/>
          <w:szCs w:val="24"/>
        </w:rPr>
      </w:pPr>
    </w:p>
    <w:p w14:paraId="3241C954" w14:textId="77777777" w:rsidR="004452D9" w:rsidRPr="00054C47" w:rsidRDefault="004452D9" w:rsidP="004452D9">
      <w:pPr>
        <w:jc w:val="both"/>
        <w:rPr>
          <w:bCs/>
          <w:sz w:val="24"/>
          <w:szCs w:val="24"/>
        </w:rPr>
      </w:pPr>
      <w:r w:rsidRPr="00054C47">
        <w:rPr>
          <w:bCs/>
          <w:sz w:val="24"/>
          <w:szCs w:val="24"/>
          <w:u w:val="single"/>
        </w:rPr>
        <w:t>Ebasoovitava mõju kaasnemise risk</w:t>
      </w:r>
      <w:r w:rsidRPr="00054C47">
        <w:rPr>
          <w:bCs/>
          <w:sz w:val="24"/>
          <w:szCs w:val="24"/>
        </w:rPr>
        <w:t xml:space="preserve"> on keskmine. Võib juhtuda, et kodakondsus, mille on kolmanda riigi kodanik oma lapse kohta avaldanud, ei ole õige ja PPA peab hiljem lapse õige kodakondsuse välja selgitama. Positiivne mõju avaldub selles, et PPA saab enamikul juhtudest elamisloa automaatse väljastamise korral väljastada kolmanda riigi kodaniku lapsele kohe õige kodakondsusega elamisloakaardi ning seega väheneb riigi kulul uute elamisloa</w:t>
      </w:r>
      <w:r w:rsidRPr="00054C47">
        <w:rPr>
          <w:bCs/>
          <w:sz w:val="24"/>
          <w:szCs w:val="24"/>
        </w:rPr>
        <w:softHyphen/>
        <w:t>kaartide trükkimise vajadus ja ametnike halduskoormus.</w:t>
      </w:r>
    </w:p>
    <w:p w14:paraId="20D566E5" w14:textId="77777777" w:rsidR="004452D9" w:rsidRPr="00054C47" w:rsidRDefault="004452D9" w:rsidP="004452D9">
      <w:pPr>
        <w:jc w:val="both"/>
        <w:rPr>
          <w:sz w:val="24"/>
          <w:szCs w:val="24"/>
        </w:rPr>
      </w:pPr>
    </w:p>
    <w:p w14:paraId="35D92EB1" w14:textId="78C0BC38" w:rsidR="004452D9" w:rsidRPr="00054C47" w:rsidRDefault="00FB0061" w:rsidP="004452D9">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w:t>
      </w:r>
      <w:r w:rsidR="004452D9" w:rsidRPr="00054C47">
        <w:rPr>
          <w:rFonts w:ascii="Times New Roman" w:hAnsi="Times New Roman" w:cs="Times New Roman"/>
          <w:b/>
          <w:bCs/>
          <w:sz w:val="24"/>
          <w:szCs w:val="24"/>
        </w:rPr>
        <w:t>.1</w:t>
      </w:r>
      <w:r w:rsidR="00032A08" w:rsidRPr="00054C47">
        <w:rPr>
          <w:rFonts w:ascii="Times New Roman" w:hAnsi="Times New Roman" w:cs="Times New Roman"/>
          <w:b/>
          <w:bCs/>
          <w:sz w:val="24"/>
          <w:szCs w:val="24"/>
        </w:rPr>
        <w:t>1</w:t>
      </w:r>
      <w:r w:rsidR="004452D9" w:rsidRPr="00054C47">
        <w:rPr>
          <w:rFonts w:ascii="Times New Roman" w:hAnsi="Times New Roman" w:cs="Times New Roman"/>
          <w:b/>
          <w:bCs/>
          <w:sz w:val="24"/>
          <w:szCs w:val="24"/>
        </w:rPr>
        <w:t>.2. Sotsiaalne mõju</w:t>
      </w:r>
    </w:p>
    <w:p w14:paraId="67E10B6C" w14:textId="77777777" w:rsidR="004452D9" w:rsidRPr="00054C47" w:rsidRDefault="004452D9" w:rsidP="004452D9">
      <w:pPr>
        <w:keepNext/>
        <w:jc w:val="both"/>
        <w:rPr>
          <w:sz w:val="24"/>
          <w:szCs w:val="24"/>
        </w:rPr>
      </w:pPr>
    </w:p>
    <w:p w14:paraId="3F80273E" w14:textId="77777777" w:rsidR="004452D9" w:rsidRPr="00054C47" w:rsidRDefault="004452D9" w:rsidP="004452D9">
      <w:pPr>
        <w:jc w:val="both"/>
        <w:rPr>
          <w:sz w:val="24"/>
          <w:szCs w:val="24"/>
        </w:rPr>
      </w:pPr>
      <w:r w:rsidRPr="00054C47">
        <w:rPr>
          <w:sz w:val="24"/>
          <w:szCs w:val="24"/>
          <w:u w:val="single"/>
        </w:rPr>
        <w:t>Mõju sihtrühm</w:t>
      </w:r>
      <w:r w:rsidRPr="00054C47">
        <w:rPr>
          <w:sz w:val="24"/>
          <w:szCs w:val="24"/>
        </w:rPr>
        <w:t>: kolmandate riikide kodanikud, kes soovivad registreerida Eestis oma lapse sündi</w:t>
      </w:r>
    </w:p>
    <w:p w14:paraId="326E5CC7" w14:textId="77777777" w:rsidR="004452D9" w:rsidRPr="00054C47" w:rsidRDefault="004452D9" w:rsidP="004452D9">
      <w:pPr>
        <w:jc w:val="both"/>
        <w:rPr>
          <w:sz w:val="24"/>
          <w:szCs w:val="24"/>
        </w:rPr>
      </w:pPr>
    </w:p>
    <w:p w14:paraId="4EE9FD4F" w14:textId="77777777" w:rsidR="004452D9" w:rsidRPr="00054C47" w:rsidRDefault="004452D9" w:rsidP="004452D9">
      <w:pPr>
        <w:jc w:val="both"/>
        <w:rPr>
          <w:sz w:val="24"/>
          <w:szCs w:val="24"/>
        </w:rPr>
      </w:pPr>
      <w:r w:rsidRPr="00054C47">
        <w:rPr>
          <w:sz w:val="24"/>
          <w:szCs w:val="24"/>
        </w:rPr>
        <w:t>Sihtrühm on väike.</w:t>
      </w:r>
    </w:p>
    <w:p w14:paraId="01A79054" w14:textId="77777777" w:rsidR="004452D9" w:rsidRPr="00054C47" w:rsidRDefault="004452D9" w:rsidP="004452D9">
      <w:pPr>
        <w:jc w:val="both"/>
        <w:rPr>
          <w:sz w:val="24"/>
          <w:szCs w:val="24"/>
        </w:rPr>
      </w:pPr>
    </w:p>
    <w:p w14:paraId="145884B7" w14:textId="77777777" w:rsidR="004452D9" w:rsidRPr="00054C47" w:rsidRDefault="004452D9" w:rsidP="004452D9">
      <w:pPr>
        <w:jc w:val="both"/>
        <w:rPr>
          <w:sz w:val="24"/>
          <w:szCs w:val="24"/>
        </w:rPr>
      </w:pPr>
      <w:r w:rsidRPr="00054C47">
        <w:rPr>
          <w:bCs/>
          <w:sz w:val="24"/>
          <w:szCs w:val="24"/>
          <w:u w:val="single"/>
        </w:rPr>
        <w:t>Mõju ulatus</w:t>
      </w:r>
      <w:r w:rsidRPr="00054C47">
        <w:rPr>
          <w:bCs/>
          <w:sz w:val="24"/>
          <w:szCs w:val="24"/>
        </w:rPr>
        <w:t xml:space="preserve"> on keskmine. Võivad kaasneda muutused sihtrühma käitumises, kuid eeldatavasti ei too need kaasa kohanemisraskusi</w:t>
      </w:r>
      <w:r w:rsidRPr="00054C47">
        <w:rPr>
          <w:sz w:val="24"/>
          <w:szCs w:val="24"/>
        </w:rPr>
        <w:t>. Muudatus lihtsustab kolmandate riikide kodanike elu, sest edaspidi saavad nad oma lapse kodakondsuse avaldada sünni registreerimisel.</w:t>
      </w:r>
    </w:p>
    <w:p w14:paraId="22E81BAD" w14:textId="77777777" w:rsidR="004452D9" w:rsidRPr="00054C47" w:rsidRDefault="004452D9" w:rsidP="004452D9">
      <w:pPr>
        <w:jc w:val="both"/>
        <w:rPr>
          <w:sz w:val="24"/>
          <w:szCs w:val="24"/>
        </w:rPr>
      </w:pPr>
    </w:p>
    <w:p w14:paraId="3D7A8DDB" w14:textId="77777777" w:rsidR="004452D9" w:rsidRPr="00054C47" w:rsidRDefault="004452D9" w:rsidP="004452D9">
      <w:pPr>
        <w:jc w:val="both"/>
        <w:rPr>
          <w:sz w:val="24"/>
          <w:szCs w:val="24"/>
        </w:rPr>
      </w:pPr>
      <w:r w:rsidRPr="00054C47">
        <w:rPr>
          <w:sz w:val="24"/>
          <w:szCs w:val="24"/>
          <w:u w:val="single"/>
        </w:rPr>
        <w:t>Mõju esinemise sagedus</w:t>
      </w:r>
      <w:r w:rsidRPr="00054C47">
        <w:rPr>
          <w:sz w:val="24"/>
          <w:szCs w:val="24"/>
        </w:rPr>
        <w:t xml:space="preserve"> on väike.</w:t>
      </w:r>
    </w:p>
    <w:p w14:paraId="21A0F020" w14:textId="77777777" w:rsidR="004452D9" w:rsidRPr="00054C47" w:rsidRDefault="004452D9" w:rsidP="004452D9">
      <w:pPr>
        <w:jc w:val="both"/>
        <w:rPr>
          <w:sz w:val="24"/>
          <w:szCs w:val="24"/>
        </w:rPr>
      </w:pPr>
    </w:p>
    <w:p w14:paraId="3628CA73" w14:textId="77777777" w:rsidR="004452D9" w:rsidRPr="00054C47" w:rsidRDefault="004452D9" w:rsidP="004452D9">
      <w:pPr>
        <w:jc w:val="both"/>
        <w:rPr>
          <w:sz w:val="24"/>
          <w:szCs w:val="24"/>
        </w:rPr>
      </w:pPr>
      <w:r w:rsidRPr="00054C47">
        <w:rPr>
          <w:sz w:val="24"/>
          <w:szCs w:val="24"/>
          <w:u w:val="single"/>
        </w:rPr>
        <w:t>Ebasoovitava mõju kaasnemise risk</w:t>
      </w:r>
      <w:r w:rsidRPr="00054C47">
        <w:rPr>
          <w:sz w:val="24"/>
          <w:szCs w:val="24"/>
        </w:rPr>
        <w:t xml:space="preserve"> on väike. Muudatus on sihtrühma jaoks positiivne, sest lihtsustab ja kiirendab kolmandate riikide kodanike laste kodakondsuse avaldamist ja õige kodakondsusega elamisloakaardi väljastamist. Kolmandate riikide kodanike halduskoormus väheneb, sest neid ei jooksutata enam mitme asutuse vahel.</w:t>
      </w:r>
    </w:p>
    <w:p w14:paraId="55EB7AEA" w14:textId="77777777" w:rsidR="004452D9" w:rsidRPr="00054C47" w:rsidRDefault="004452D9" w:rsidP="004452D9">
      <w:pPr>
        <w:jc w:val="both"/>
        <w:rPr>
          <w:sz w:val="24"/>
          <w:szCs w:val="24"/>
        </w:rPr>
      </w:pPr>
    </w:p>
    <w:p w14:paraId="45D73461" w14:textId="77777777" w:rsidR="004452D9" w:rsidRPr="00054C47" w:rsidRDefault="004452D9" w:rsidP="004452D9">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6C01511E" w14:textId="77777777" w:rsidR="004452D9" w:rsidRPr="00054C47" w:rsidRDefault="004452D9" w:rsidP="004452D9">
      <w:pPr>
        <w:jc w:val="both"/>
        <w:rPr>
          <w:sz w:val="24"/>
          <w:szCs w:val="24"/>
        </w:rPr>
      </w:pPr>
    </w:p>
    <w:p w14:paraId="0991CA9D" w14:textId="7A1E7C5D" w:rsidR="004452D9" w:rsidRPr="00054C47" w:rsidRDefault="00FB0061" w:rsidP="004452D9">
      <w:pPr>
        <w:jc w:val="both"/>
        <w:rPr>
          <w:b/>
          <w:bCs/>
          <w:sz w:val="24"/>
          <w:szCs w:val="24"/>
        </w:rPr>
      </w:pPr>
      <w:r w:rsidRPr="00054C47">
        <w:rPr>
          <w:b/>
          <w:bCs/>
          <w:sz w:val="24"/>
          <w:szCs w:val="24"/>
        </w:rPr>
        <w:t>6</w:t>
      </w:r>
      <w:r w:rsidR="004452D9" w:rsidRPr="00054C47">
        <w:rPr>
          <w:b/>
          <w:bCs/>
          <w:sz w:val="24"/>
          <w:szCs w:val="24"/>
        </w:rPr>
        <w:t>.1</w:t>
      </w:r>
      <w:r w:rsidR="00032A08" w:rsidRPr="00054C47">
        <w:rPr>
          <w:b/>
          <w:bCs/>
          <w:sz w:val="24"/>
          <w:szCs w:val="24"/>
        </w:rPr>
        <w:t>2</w:t>
      </w:r>
      <w:r w:rsidR="004452D9" w:rsidRPr="00054C47">
        <w:rPr>
          <w:b/>
          <w:bCs/>
          <w:sz w:val="24"/>
          <w:szCs w:val="24"/>
        </w:rPr>
        <w:t xml:space="preserve">. Tunnistada kehtetuks PKTS-i § 38 lõike 1 punkt 3, sest kehtiva õiguse kohaselt ei saa kohtumääruse alusel alaealise </w:t>
      </w:r>
      <w:proofErr w:type="spellStart"/>
      <w:r w:rsidR="004452D9" w:rsidRPr="00054C47">
        <w:rPr>
          <w:b/>
          <w:bCs/>
          <w:sz w:val="24"/>
          <w:szCs w:val="24"/>
        </w:rPr>
        <w:t>abielluja</w:t>
      </w:r>
      <w:proofErr w:type="spellEnd"/>
      <w:r w:rsidR="004452D9" w:rsidRPr="00054C47">
        <w:rPr>
          <w:b/>
          <w:bCs/>
          <w:sz w:val="24"/>
          <w:szCs w:val="24"/>
        </w:rPr>
        <w:t xml:space="preserve"> teovõimet laiendada</w:t>
      </w:r>
    </w:p>
    <w:p w14:paraId="39168CED" w14:textId="77777777" w:rsidR="004452D9" w:rsidRPr="00054C47" w:rsidRDefault="004452D9" w:rsidP="004452D9">
      <w:pPr>
        <w:jc w:val="both"/>
        <w:rPr>
          <w:sz w:val="24"/>
          <w:szCs w:val="24"/>
        </w:rPr>
      </w:pPr>
    </w:p>
    <w:p w14:paraId="31293A2A" w14:textId="77777777" w:rsidR="004452D9" w:rsidRPr="00054C47" w:rsidRDefault="004452D9" w:rsidP="004452D9">
      <w:pPr>
        <w:jc w:val="both"/>
        <w:rPr>
          <w:sz w:val="24"/>
          <w:szCs w:val="24"/>
        </w:rPr>
      </w:pPr>
      <w:r w:rsidRPr="00054C47">
        <w:rPr>
          <w:sz w:val="24"/>
          <w:szCs w:val="24"/>
        </w:rPr>
        <w:t xml:space="preserve">Otsus, et alaealise </w:t>
      </w:r>
      <w:proofErr w:type="spellStart"/>
      <w:r w:rsidRPr="00054C47">
        <w:rPr>
          <w:sz w:val="24"/>
          <w:szCs w:val="24"/>
        </w:rPr>
        <w:t>abielluja</w:t>
      </w:r>
      <w:proofErr w:type="spellEnd"/>
      <w:r w:rsidRPr="00054C47">
        <w:rPr>
          <w:sz w:val="24"/>
          <w:szCs w:val="24"/>
        </w:rPr>
        <w:t xml:space="preserve"> teovõimet ei saa kohtumääruse alusel laiendada, tehti</w:t>
      </w:r>
      <w:r w:rsidRPr="00054C47" w:rsidDel="009475FB">
        <w:rPr>
          <w:sz w:val="24"/>
          <w:szCs w:val="24"/>
        </w:rPr>
        <w:t xml:space="preserve"> </w:t>
      </w:r>
      <w:r w:rsidRPr="00054C47">
        <w:rPr>
          <w:sz w:val="24"/>
          <w:szCs w:val="24"/>
        </w:rPr>
        <w:t xml:space="preserve">1. novembril 2022. aastal jõustunud karistusseadustiku, perekonnaseaduse ja tsiviilkohtumenetluse seadustiku muutmise seadusega (seksuaalse enesemääramise ja abiellumise </w:t>
      </w:r>
      <w:proofErr w:type="spellStart"/>
      <w:r w:rsidRPr="00054C47">
        <w:rPr>
          <w:sz w:val="24"/>
          <w:szCs w:val="24"/>
        </w:rPr>
        <w:t>eapiiri</w:t>
      </w:r>
      <w:proofErr w:type="spellEnd"/>
      <w:r w:rsidRPr="00054C47">
        <w:rPr>
          <w:sz w:val="24"/>
          <w:szCs w:val="24"/>
        </w:rPr>
        <w:t xml:space="preserve"> muutmine). Muudatuse mõju on täpsemalt hinnatud selle seaduse eelnõu seletuskirjas</w:t>
      </w:r>
      <w:r w:rsidRPr="00054C47">
        <w:rPr>
          <w:rStyle w:val="Allmrkuseviide"/>
          <w:sz w:val="24"/>
          <w:szCs w:val="24"/>
        </w:rPr>
        <w:footnoteReference w:id="10"/>
      </w:r>
      <w:r w:rsidRPr="00054C47">
        <w:rPr>
          <w:sz w:val="24"/>
          <w:szCs w:val="24"/>
        </w:rPr>
        <w:t>.</w:t>
      </w:r>
    </w:p>
    <w:p w14:paraId="15A91D79" w14:textId="77777777" w:rsidR="004452D9" w:rsidRPr="00054C47" w:rsidRDefault="004452D9" w:rsidP="004452D9">
      <w:pPr>
        <w:jc w:val="both"/>
        <w:rPr>
          <w:sz w:val="24"/>
          <w:szCs w:val="24"/>
        </w:rPr>
      </w:pPr>
    </w:p>
    <w:p w14:paraId="08771B2C" w14:textId="590B2096" w:rsidR="00206517" w:rsidRPr="00054C47" w:rsidRDefault="00FB0061" w:rsidP="00E36D28">
      <w:pPr>
        <w:jc w:val="both"/>
        <w:rPr>
          <w:sz w:val="24"/>
          <w:szCs w:val="24"/>
        </w:rPr>
      </w:pPr>
      <w:r w:rsidRPr="00054C47">
        <w:rPr>
          <w:b/>
          <w:bCs/>
          <w:sz w:val="24"/>
          <w:szCs w:val="24"/>
        </w:rPr>
        <w:t>6.1</w:t>
      </w:r>
      <w:r w:rsidR="00032A08" w:rsidRPr="00054C47">
        <w:rPr>
          <w:b/>
          <w:bCs/>
          <w:sz w:val="24"/>
          <w:szCs w:val="24"/>
        </w:rPr>
        <w:t>3</w:t>
      </w:r>
      <w:r w:rsidRPr="00054C47">
        <w:rPr>
          <w:b/>
          <w:bCs/>
          <w:sz w:val="24"/>
          <w:szCs w:val="24"/>
        </w:rPr>
        <w:t xml:space="preserve">. </w:t>
      </w:r>
      <w:r w:rsidR="006074DC" w:rsidRPr="00054C47">
        <w:rPr>
          <w:b/>
          <w:bCs/>
          <w:sz w:val="24"/>
          <w:szCs w:val="24"/>
        </w:rPr>
        <w:t xml:space="preserve">Tunnistada kehtetuks RRS-i § 82, mille kohaselt esitatakse elukohateade avalikku ülesannet täitvale asutusele ja </w:t>
      </w:r>
      <w:commentRangeStart w:id="92"/>
      <w:r w:rsidR="006074DC" w:rsidRPr="00054C47">
        <w:rPr>
          <w:b/>
          <w:bCs/>
          <w:sz w:val="24"/>
          <w:szCs w:val="24"/>
        </w:rPr>
        <w:t>isikule</w:t>
      </w:r>
      <w:commentRangeEnd w:id="92"/>
      <w:r w:rsidR="00F83C35">
        <w:rPr>
          <w:rStyle w:val="Kommentaariviide"/>
          <w:rFonts w:asciiTheme="minorHAnsi" w:hAnsiTheme="minorHAnsi"/>
          <w:lang w:eastAsia="en-US"/>
        </w:rPr>
        <w:commentReference w:id="92"/>
      </w:r>
    </w:p>
    <w:p w14:paraId="090EC8D5" w14:textId="77777777" w:rsidR="002509CF" w:rsidRPr="00054C47" w:rsidRDefault="002509CF" w:rsidP="002509CF">
      <w:pPr>
        <w:pStyle w:val="Vahedeta"/>
        <w:jc w:val="both"/>
        <w:rPr>
          <w:rFonts w:ascii="Times New Roman" w:hAnsi="Times New Roman" w:cs="Times New Roman"/>
          <w:bCs/>
          <w:sz w:val="24"/>
          <w:szCs w:val="24"/>
        </w:rPr>
      </w:pPr>
    </w:p>
    <w:p w14:paraId="173B45CF" w14:textId="77777777" w:rsidR="002509CF" w:rsidRPr="00054C47" w:rsidRDefault="002509CF" w:rsidP="002509CF">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57F1D30A" w14:textId="77777777" w:rsidR="002509CF" w:rsidRPr="00054C47" w:rsidRDefault="002509CF" w:rsidP="002509CF">
      <w:pPr>
        <w:pStyle w:val="Vahedeta"/>
        <w:jc w:val="both"/>
        <w:rPr>
          <w:rFonts w:ascii="Times New Roman" w:hAnsi="Times New Roman" w:cs="Times New Roman"/>
          <w:bCs/>
          <w:sz w:val="24"/>
          <w:szCs w:val="24"/>
        </w:rPr>
      </w:pPr>
    </w:p>
    <w:p w14:paraId="733A135A" w14:textId="2F8382E2" w:rsidR="002509CF" w:rsidRPr="00054C47" w:rsidRDefault="002509CF" w:rsidP="002509CF">
      <w:pPr>
        <w:jc w:val="both"/>
        <w:rPr>
          <w:sz w:val="24"/>
          <w:szCs w:val="24"/>
        </w:rPr>
      </w:pPr>
      <w:r w:rsidRPr="00054C47">
        <w:rPr>
          <w:bCs/>
          <w:sz w:val="24"/>
          <w:szCs w:val="24"/>
          <w:u w:val="single"/>
        </w:rPr>
        <w:t>Mõju sihtrühm</w:t>
      </w:r>
      <w:r w:rsidRPr="00054C47">
        <w:rPr>
          <w:bCs/>
          <w:sz w:val="24"/>
          <w:szCs w:val="24"/>
        </w:rPr>
        <w:t xml:space="preserve">: </w:t>
      </w:r>
      <w:r w:rsidRPr="00054C47">
        <w:rPr>
          <w:sz w:val="24"/>
          <w:szCs w:val="24"/>
        </w:rPr>
        <w:t xml:space="preserve">ametnikud, kes registreerivad </w:t>
      </w:r>
      <w:proofErr w:type="spellStart"/>
      <w:r w:rsidRPr="00054C47">
        <w:rPr>
          <w:sz w:val="24"/>
          <w:szCs w:val="24"/>
        </w:rPr>
        <w:t>KOV-ides</w:t>
      </w:r>
      <w:proofErr w:type="spellEnd"/>
      <w:r w:rsidRPr="00054C47">
        <w:rPr>
          <w:sz w:val="24"/>
          <w:szCs w:val="24"/>
        </w:rPr>
        <w:t xml:space="preserve"> elukohti</w:t>
      </w:r>
    </w:p>
    <w:p w14:paraId="1605530B" w14:textId="77777777" w:rsidR="002509CF" w:rsidRPr="00054C47" w:rsidRDefault="002509CF" w:rsidP="002509CF">
      <w:pPr>
        <w:jc w:val="both"/>
        <w:rPr>
          <w:sz w:val="24"/>
          <w:szCs w:val="24"/>
        </w:rPr>
      </w:pPr>
    </w:p>
    <w:p w14:paraId="654F7D79" w14:textId="77777777" w:rsidR="002509CF" w:rsidRPr="00054C47" w:rsidRDefault="002509CF" w:rsidP="002509CF">
      <w:pPr>
        <w:jc w:val="both"/>
        <w:rPr>
          <w:sz w:val="24"/>
          <w:szCs w:val="24"/>
        </w:rPr>
      </w:pPr>
      <w:r w:rsidRPr="00054C47">
        <w:rPr>
          <w:sz w:val="24"/>
          <w:szCs w:val="24"/>
        </w:rPr>
        <w:t>Sihtrühm on väike: 279 ametnikku.</w:t>
      </w:r>
    </w:p>
    <w:p w14:paraId="358D78CE" w14:textId="77777777" w:rsidR="002509CF" w:rsidRPr="00054C47" w:rsidRDefault="002509CF" w:rsidP="002509CF">
      <w:pPr>
        <w:jc w:val="both"/>
        <w:rPr>
          <w:sz w:val="24"/>
          <w:szCs w:val="24"/>
        </w:rPr>
      </w:pPr>
    </w:p>
    <w:p w14:paraId="0F603541" w14:textId="6834C993" w:rsidR="002509CF" w:rsidRPr="00054C47" w:rsidRDefault="002509CF" w:rsidP="002509CF">
      <w:pPr>
        <w:jc w:val="both"/>
        <w:rPr>
          <w:sz w:val="24"/>
          <w:szCs w:val="24"/>
        </w:rPr>
      </w:pPr>
      <w:r w:rsidRPr="00054C47">
        <w:rPr>
          <w:bCs/>
          <w:sz w:val="24"/>
          <w:szCs w:val="24"/>
          <w:u w:val="single"/>
        </w:rPr>
        <w:lastRenderedPageBreak/>
        <w:t>Mõju ulatus</w:t>
      </w:r>
      <w:r w:rsidRPr="00054C47">
        <w:rPr>
          <w:bCs/>
          <w:sz w:val="24"/>
          <w:szCs w:val="24"/>
        </w:rPr>
        <w:t xml:space="preserve"> on väike. Ei kaasne muutusi sihtrühma käitumises, sest avalikku ülesannet täitvad asutused ja isikud ei edasta RRS § 82 alusel praktikas elukohateateid </w:t>
      </w:r>
      <w:proofErr w:type="spellStart"/>
      <w:r w:rsidRPr="00054C47">
        <w:rPr>
          <w:bCs/>
          <w:sz w:val="24"/>
          <w:szCs w:val="24"/>
        </w:rPr>
        <w:t>KOV-idele</w:t>
      </w:r>
      <w:proofErr w:type="spellEnd"/>
      <w:r w:rsidRPr="00054C47">
        <w:rPr>
          <w:bCs/>
          <w:sz w:val="24"/>
          <w:szCs w:val="24"/>
        </w:rPr>
        <w:t>, välja arvatud mõned üksikud juhud</w:t>
      </w:r>
      <w:r w:rsidRPr="00054C47">
        <w:rPr>
          <w:sz w:val="24"/>
          <w:szCs w:val="24"/>
        </w:rPr>
        <w:t>. Ametnikud peavad muudatusega tutvuma ja sellest edaspidi oma töös lähtuma.</w:t>
      </w:r>
    </w:p>
    <w:p w14:paraId="78E7BDDA" w14:textId="77777777" w:rsidR="002509CF" w:rsidRPr="00054C47" w:rsidRDefault="002509CF" w:rsidP="002509CF">
      <w:pPr>
        <w:jc w:val="both"/>
        <w:rPr>
          <w:sz w:val="24"/>
          <w:szCs w:val="24"/>
        </w:rPr>
      </w:pPr>
    </w:p>
    <w:p w14:paraId="6D6B39B9" w14:textId="08CF8318" w:rsidR="002509CF" w:rsidRPr="00054C47" w:rsidRDefault="002509CF" w:rsidP="002509CF">
      <w:pPr>
        <w:jc w:val="both"/>
        <w:rPr>
          <w:sz w:val="24"/>
          <w:szCs w:val="24"/>
        </w:rPr>
      </w:pPr>
      <w:r w:rsidRPr="00054C47">
        <w:rPr>
          <w:sz w:val="24"/>
          <w:szCs w:val="24"/>
          <w:u w:val="single"/>
        </w:rPr>
        <w:t>Mõju esinemise sagedus</w:t>
      </w:r>
      <w:r w:rsidRPr="00054C47">
        <w:rPr>
          <w:sz w:val="24"/>
          <w:szCs w:val="24"/>
        </w:rPr>
        <w:t xml:space="preserve"> on väike. Ametnikud võivad puutuda sellega kokku, kuid väga harva.</w:t>
      </w:r>
    </w:p>
    <w:p w14:paraId="45924CD7" w14:textId="77777777" w:rsidR="002509CF" w:rsidRPr="00054C47" w:rsidRDefault="002509CF" w:rsidP="002509CF">
      <w:pPr>
        <w:jc w:val="both"/>
        <w:rPr>
          <w:sz w:val="24"/>
          <w:szCs w:val="24"/>
        </w:rPr>
      </w:pPr>
    </w:p>
    <w:p w14:paraId="189ABDD5" w14:textId="1A4C6B6D" w:rsidR="002509CF" w:rsidRPr="00054C47" w:rsidRDefault="002509CF" w:rsidP="002509CF">
      <w:pPr>
        <w:jc w:val="both"/>
        <w:rPr>
          <w:bCs/>
          <w:sz w:val="24"/>
          <w:szCs w:val="24"/>
        </w:rPr>
      </w:pPr>
      <w:r w:rsidRPr="00054C47">
        <w:rPr>
          <w:bCs/>
          <w:sz w:val="24"/>
          <w:szCs w:val="24"/>
          <w:u w:val="single"/>
        </w:rPr>
        <w:t>Ebasoovitava mõju kaasnemise risk</w:t>
      </w:r>
      <w:r w:rsidRPr="00054C47">
        <w:rPr>
          <w:bCs/>
          <w:sz w:val="24"/>
          <w:szCs w:val="24"/>
        </w:rPr>
        <w:t xml:space="preserve"> on väike. Muudatus on sihtrühmale positiivne, sest see loob suuremat selgust, sest õigusest eemaldatakse norm, mida praktikas ei kasutata.</w:t>
      </w:r>
    </w:p>
    <w:p w14:paraId="0371532C" w14:textId="77777777" w:rsidR="002509CF" w:rsidRPr="00054C47" w:rsidRDefault="002509CF" w:rsidP="002509CF">
      <w:pPr>
        <w:jc w:val="both"/>
        <w:rPr>
          <w:bCs/>
          <w:sz w:val="24"/>
          <w:szCs w:val="24"/>
        </w:rPr>
      </w:pPr>
    </w:p>
    <w:p w14:paraId="2D907AB4" w14:textId="77777777" w:rsidR="002509CF" w:rsidRPr="00054C47" w:rsidRDefault="002509CF" w:rsidP="002509CF">
      <w:pPr>
        <w:keepNext/>
        <w:jc w:val="both"/>
        <w:rPr>
          <w:sz w:val="24"/>
          <w:szCs w:val="24"/>
        </w:rPr>
      </w:pPr>
      <w:r w:rsidRPr="00054C47">
        <w:rPr>
          <w:sz w:val="24"/>
          <w:szCs w:val="24"/>
        </w:rPr>
        <w:t>II</w:t>
      </w:r>
    </w:p>
    <w:p w14:paraId="1AC01C51" w14:textId="77777777" w:rsidR="002509CF" w:rsidRPr="00054C47" w:rsidRDefault="002509CF" w:rsidP="002509CF">
      <w:pPr>
        <w:keepNext/>
        <w:jc w:val="both"/>
        <w:rPr>
          <w:sz w:val="24"/>
          <w:szCs w:val="24"/>
        </w:rPr>
      </w:pPr>
    </w:p>
    <w:p w14:paraId="570B097E" w14:textId="046C9028" w:rsidR="002509CF" w:rsidRPr="00054C47" w:rsidRDefault="002509CF" w:rsidP="002509CF">
      <w:pPr>
        <w:jc w:val="both"/>
        <w:rPr>
          <w:sz w:val="24"/>
          <w:szCs w:val="24"/>
        </w:rPr>
      </w:pPr>
      <w:r w:rsidRPr="00054C47">
        <w:rPr>
          <w:sz w:val="24"/>
          <w:szCs w:val="24"/>
          <w:u w:val="single"/>
        </w:rPr>
        <w:t>Mõju sihtrühm</w:t>
      </w:r>
      <w:r w:rsidRPr="00054C47">
        <w:rPr>
          <w:sz w:val="24"/>
          <w:szCs w:val="24"/>
        </w:rPr>
        <w:t xml:space="preserve">: Avalikku ülesannet täitvad asutused ja isikud, kes elukohateateid </w:t>
      </w:r>
      <w:proofErr w:type="spellStart"/>
      <w:r w:rsidRPr="00054C47">
        <w:rPr>
          <w:sz w:val="24"/>
          <w:szCs w:val="24"/>
        </w:rPr>
        <w:t>KOV-idele</w:t>
      </w:r>
      <w:proofErr w:type="spellEnd"/>
      <w:r w:rsidRPr="00054C47">
        <w:rPr>
          <w:sz w:val="24"/>
          <w:szCs w:val="24"/>
        </w:rPr>
        <w:t xml:space="preserve"> edastavad</w:t>
      </w:r>
    </w:p>
    <w:p w14:paraId="5D781E35" w14:textId="77777777" w:rsidR="002509CF" w:rsidRPr="00054C47" w:rsidRDefault="002509CF" w:rsidP="002509CF">
      <w:pPr>
        <w:jc w:val="both"/>
        <w:rPr>
          <w:sz w:val="24"/>
          <w:szCs w:val="24"/>
        </w:rPr>
      </w:pPr>
    </w:p>
    <w:p w14:paraId="642BC59F" w14:textId="29F4732C" w:rsidR="002509CF" w:rsidRPr="00054C47" w:rsidRDefault="002509CF" w:rsidP="002509CF">
      <w:pPr>
        <w:jc w:val="both"/>
        <w:rPr>
          <w:sz w:val="24"/>
          <w:szCs w:val="24"/>
        </w:rPr>
      </w:pPr>
      <w:r w:rsidRPr="00054C47">
        <w:rPr>
          <w:sz w:val="24"/>
          <w:szCs w:val="24"/>
        </w:rPr>
        <w:t xml:space="preserve">Sihtrühm on väike, hõlmates Transpordiametit, Maksu- ja Tolliametit, Notarite Koda, </w:t>
      </w:r>
      <w:proofErr w:type="spellStart"/>
      <w:r w:rsidR="00BE4EA1" w:rsidRPr="00054C47">
        <w:rPr>
          <w:sz w:val="24"/>
          <w:szCs w:val="24"/>
        </w:rPr>
        <w:t>PPA-d</w:t>
      </w:r>
      <w:proofErr w:type="spellEnd"/>
      <w:r w:rsidRPr="00054C47">
        <w:rPr>
          <w:sz w:val="24"/>
          <w:szCs w:val="24"/>
        </w:rPr>
        <w:t xml:space="preserve"> ning Sotsiaalkindlustusametit.</w:t>
      </w:r>
    </w:p>
    <w:p w14:paraId="7E4953F4" w14:textId="77777777" w:rsidR="002509CF" w:rsidRPr="00054C47" w:rsidRDefault="002509CF" w:rsidP="002509CF">
      <w:pPr>
        <w:jc w:val="both"/>
        <w:rPr>
          <w:sz w:val="24"/>
          <w:szCs w:val="24"/>
        </w:rPr>
      </w:pPr>
    </w:p>
    <w:p w14:paraId="5E26A6C2" w14:textId="3D5E6C56" w:rsidR="002509CF" w:rsidRPr="00054C47" w:rsidRDefault="002509CF" w:rsidP="002509CF">
      <w:pPr>
        <w:jc w:val="both"/>
        <w:rPr>
          <w:sz w:val="24"/>
          <w:szCs w:val="24"/>
        </w:rPr>
      </w:pPr>
      <w:r w:rsidRPr="00054C47">
        <w:rPr>
          <w:sz w:val="24"/>
          <w:szCs w:val="24"/>
          <w:u w:val="single"/>
        </w:rPr>
        <w:t>Mõju ulatus</w:t>
      </w:r>
      <w:r w:rsidRPr="00054C47">
        <w:rPr>
          <w:sz w:val="24"/>
          <w:szCs w:val="24"/>
        </w:rPr>
        <w:t xml:space="preserve"> on väike. Sihtrühm ei kasuta praktikas võimalust </w:t>
      </w:r>
      <w:proofErr w:type="spellStart"/>
      <w:r w:rsidRPr="00054C47">
        <w:rPr>
          <w:sz w:val="24"/>
          <w:szCs w:val="24"/>
        </w:rPr>
        <w:t>KOV-idele</w:t>
      </w:r>
      <w:proofErr w:type="spellEnd"/>
      <w:r w:rsidRPr="00054C47">
        <w:rPr>
          <w:sz w:val="24"/>
          <w:szCs w:val="24"/>
        </w:rPr>
        <w:t xml:space="preserve"> elukohateateid edastada. Seega sätte RRS-ist välja jätmine ei ole nende jaoks oluline muudatus.</w:t>
      </w:r>
    </w:p>
    <w:p w14:paraId="0BD848B5" w14:textId="77777777" w:rsidR="002509CF" w:rsidRPr="00054C47" w:rsidRDefault="002509CF" w:rsidP="002509CF">
      <w:pPr>
        <w:jc w:val="both"/>
        <w:rPr>
          <w:sz w:val="24"/>
          <w:szCs w:val="24"/>
        </w:rPr>
      </w:pPr>
    </w:p>
    <w:p w14:paraId="0369EE45" w14:textId="76A5DC50" w:rsidR="002509CF" w:rsidRPr="00054C47" w:rsidRDefault="002509CF" w:rsidP="002509CF">
      <w:pPr>
        <w:jc w:val="both"/>
        <w:rPr>
          <w:sz w:val="24"/>
          <w:szCs w:val="24"/>
        </w:rPr>
      </w:pPr>
      <w:r w:rsidRPr="00054C47">
        <w:rPr>
          <w:sz w:val="24"/>
          <w:szCs w:val="24"/>
          <w:u w:val="single"/>
        </w:rPr>
        <w:t>Mõju esinemise sagedus</w:t>
      </w:r>
      <w:r w:rsidRPr="00054C47">
        <w:rPr>
          <w:sz w:val="24"/>
          <w:szCs w:val="24"/>
        </w:rPr>
        <w:t xml:space="preserve"> on väike.</w:t>
      </w:r>
    </w:p>
    <w:p w14:paraId="11E68E7B" w14:textId="77777777" w:rsidR="002509CF" w:rsidRPr="00054C47" w:rsidRDefault="002509CF" w:rsidP="002509CF">
      <w:pPr>
        <w:jc w:val="both"/>
        <w:rPr>
          <w:sz w:val="24"/>
          <w:szCs w:val="24"/>
        </w:rPr>
      </w:pPr>
    </w:p>
    <w:p w14:paraId="54F4CE1D" w14:textId="48F38F86" w:rsidR="002509CF" w:rsidRPr="00054C47" w:rsidRDefault="002509CF" w:rsidP="002509CF">
      <w:pPr>
        <w:jc w:val="both"/>
        <w:rPr>
          <w:sz w:val="24"/>
          <w:szCs w:val="24"/>
        </w:rPr>
      </w:pPr>
      <w:r w:rsidRPr="00054C47">
        <w:rPr>
          <w:sz w:val="24"/>
          <w:szCs w:val="24"/>
          <w:u w:val="single"/>
        </w:rPr>
        <w:t>Ebasoovitava mõju kaasnemise risk</w:t>
      </w:r>
      <w:r w:rsidRPr="00054C47">
        <w:rPr>
          <w:sz w:val="24"/>
          <w:szCs w:val="24"/>
        </w:rPr>
        <w:t xml:space="preserve"> on väike. Muudatus on sihtrühmale positiivne, sest </w:t>
      </w:r>
      <w:r w:rsidR="007C6BE6" w:rsidRPr="00054C47">
        <w:rPr>
          <w:sz w:val="24"/>
          <w:szCs w:val="24"/>
        </w:rPr>
        <w:t>muudatus aitab õiguse viia praktikaga kooskõlla. Sihtrühm toetab selle muudatuse tegemist.</w:t>
      </w:r>
    </w:p>
    <w:p w14:paraId="4E9408AC" w14:textId="77777777" w:rsidR="002509CF" w:rsidRPr="00054C47" w:rsidRDefault="002509CF" w:rsidP="002509CF">
      <w:pPr>
        <w:jc w:val="both"/>
        <w:rPr>
          <w:sz w:val="24"/>
          <w:szCs w:val="24"/>
        </w:rPr>
      </w:pPr>
    </w:p>
    <w:p w14:paraId="201D9C08" w14:textId="38AE90ED" w:rsidR="002509CF" w:rsidRPr="00054C47" w:rsidRDefault="002509CF" w:rsidP="002509CF">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032A08" w:rsidRPr="00054C47">
        <w:rPr>
          <w:rFonts w:ascii="Times New Roman" w:hAnsi="Times New Roman" w:cs="Times New Roman"/>
          <w:b/>
          <w:bCs/>
          <w:sz w:val="24"/>
          <w:szCs w:val="24"/>
        </w:rPr>
        <w:t>3</w:t>
      </w:r>
      <w:r w:rsidRPr="00054C47">
        <w:rPr>
          <w:rFonts w:ascii="Times New Roman" w:hAnsi="Times New Roman" w:cs="Times New Roman"/>
          <w:b/>
          <w:bCs/>
          <w:sz w:val="24"/>
          <w:szCs w:val="24"/>
        </w:rPr>
        <w:t>.2. Sotsiaalne mõju</w:t>
      </w:r>
    </w:p>
    <w:p w14:paraId="2AF7A7D0" w14:textId="77777777" w:rsidR="002509CF" w:rsidRPr="00054C47" w:rsidRDefault="002509CF" w:rsidP="002509CF">
      <w:pPr>
        <w:keepNext/>
        <w:jc w:val="both"/>
        <w:rPr>
          <w:sz w:val="24"/>
          <w:szCs w:val="24"/>
        </w:rPr>
      </w:pPr>
    </w:p>
    <w:p w14:paraId="79EDA648" w14:textId="2CBB958A" w:rsidR="002509CF" w:rsidRPr="00054C47" w:rsidRDefault="002509CF" w:rsidP="002509CF">
      <w:pPr>
        <w:jc w:val="both"/>
        <w:rPr>
          <w:sz w:val="24"/>
          <w:szCs w:val="24"/>
        </w:rPr>
      </w:pPr>
      <w:r w:rsidRPr="00054C47">
        <w:rPr>
          <w:sz w:val="24"/>
          <w:szCs w:val="24"/>
          <w:u w:val="single"/>
        </w:rPr>
        <w:t>Mõju sihtrühm</w:t>
      </w:r>
      <w:r w:rsidRPr="00054C47">
        <w:rPr>
          <w:sz w:val="24"/>
          <w:szCs w:val="24"/>
        </w:rPr>
        <w:t xml:space="preserve">: isikud, kelle </w:t>
      </w:r>
      <w:r w:rsidR="007C6BE6" w:rsidRPr="00054C47">
        <w:rPr>
          <w:sz w:val="24"/>
          <w:szCs w:val="24"/>
        </w:rPr>
        <w:t xml:space="preserve">elukohateadet avaliku ülesannet täitev asutus või isik </w:t>
      </w:r>
      <w:proofErr w:type="spellStart"/>
      <w:r w:rsidR="007C6BE6" w:rsidRPr="00054C47">
        <w:rPr>
          <w:sz w:val="24"/>
          <w:szCs w:val="24"/>
        </w:rPr>
        <w:t>KOV-ile</w:t>
      </w:r>
      <w:proofErr w:type="spellEnd"/>
      <w:r w:rsidR="007C6BE6" w:rsidRPr="00054C47">
        <w:rPr>
          <w:sz w:val="24"/>
          <w:szCs w:val="24"/>
        </w:rPr>
        <w:t xml:space="preserve"> edastab</w:t>
      </w:r>
    </w:p>
    <w:p w14:paraId="2D11228D" w14:textId="77777777" w:rsidR="002509CF" w:rsidRPr="00054C47" w:rsidRDefault="002509CF" w:rsidP="002509CF">
      <w:pPr>
        <w:jc w:val="both"/>
        <w:rPr>
          <w:sz w:val="24"/>
          <w:szCs w:val="24"/>
        </w:rPr>
      </w:pPr>
    </w:p>
    <w:p w14:paraId="05674196" w14:textId="49B48672" w:rsidR="002509CF" w:rsidRPr="00054C47" w:rsidRDefault="002509CF" w:rsidP="002509CF">
      <w:pPr>
        <w:jc w:val="both"/>
        <w:rPr>
          <w:sz w:val="24"/>
          <w:szCs w:val="24"/>
        </w:rPr>
      </w:pPr>
      <w:r w:rsidRPr="00054C47">
        <w:rPr>
          <w:sz w:val="24"/>
          <w:szCs w:val="24"/>
        </w:rPr>
        <w:t xml:space="preserve">Sihtrühm on </w:t>
      </w:r>
      <w:r w:rsidR="007C6BE6" w:rsidRPr="00054C47">
        <w:rPr>
          <w:sz w:val="24"/>
          <w:szCs w:val="24"/>
        </w:rPr>
        <w:t xml:space="preserve">pigem </w:t>
      </w:r>
      <w:r w:rsidRPr="00054C47">
        <w:rPr>
          <w:sz w:val="24"/>
          <w:szCs w:val="24"/>
        </w:rPr>
        <w:t>väike.</w:t>
      </w:r>
    </w:p>
    <w:p w14:paraId="654BBA1B" w14:textId="77777777" w:rsidR="002509CF" w:rsidRPr="00054C47" w:rsidRDefault="002509CF" w:rsidP="002509CF">
      <w:pPr>
        <w:jc w:val="both"/>
        <w:rPr>
          <w:sz w:val="24"/>
          <w:szCs w:val="24"/>
        </w:rPr>
      </w:pPr>
    </w:p>
    <w:p w14:paraId="252F9ADE" w14:textId="013CEE6E" w:rsidR="002509CF" w:rsidRPr="00054C47" w:rsidRDefault="002509CF" w:rsidP="002509CF">
      <w:pPr>
        <w:jc w:val="both"/>
        <w:rPr>
          <w:bCs/>
          <w:sz w:val="24"/>
          <w:szCs w:val="24"/>
        </w:rPr>
      </w:pPr>
      <w:r w:rsidRPr="00054C47">
        <w:rPr>
          <w:bCs/>
          <w:sz w:val="24"/>
          <w:szCs w:val="24"/>
          <w:u w:val="single"/>
        </w:rPr>
        <w:t>Mõju ulatus</w:t>
      </w:r>
      <w:r w:rsidRPr="00054C47">
        <w:rPr>
          <w:bCs/>
          <w:sz w:val="24"/>
          <w:szCs w:val="24"/>
        </w:rPr>
        <w:t xml:space="preserve"> on </w:t>
      </w:r>
      <w:r w:rsidR="007C6BE6" w:rsidRPr="00054C47">
        <w:rPr>
          <w:bCs/>
          <w:sz w:val="24"/>
          <w:szCs w:val="24"/>
        </w:rPr>
        <w:t>väike</w:t>
      </w:r>
      <w:r w:rsidRPr="00054C47">
        <w:rPr>
          <w:bCs/>
          <w:sz w:val="24"/>
          <w:szCs w:val="24"/>
        </w:rPr>
        <w:t>. Võivad kaasneda muutused sihtrühma käitumises, kuid eeldatavasti ei too need kaasa kohanemisraskusi.</w:t>
      </w:r>
      <w:r w:rsidR="007C6BE6" w:rsidRPr="00054C47">
        <w:rPr>
          <w:bCs/>
          <w:sz w:val="24"/>
          <w:szCs w:val="24"/>
        </w:rPr>
        <w:t xml:space="preserve"> Inimesed on harjunud elukohateadet esitama </w:t>
      </w:r>
      <w:proofErr w:type="spellStart"/>
      <w:r w:rsidR="007C6BE6" w:rsidRPr="00054C47">
        <w:rPr>
          <w:bCs/>
          <w:sz w:val="24"/>
          <w:szCs w:val="24"/>
        </w:rPr>
        <w:t>KOV-is</w:t>
      </w:r>
      <w:proofErr w:type="spellEnd"/>
      <w:r w:rsidR="007C6BE6" w:rsidRPr="00054C47">
        <w:rPr>
          <w:bCs/>
          <w:sz w:val="24"/>
          <w:szCs w:val="24"/>
        </w:rPr>
        <w:t xml:space="preserve"> kohapeal või turvalises veebikeskkonnas.</w:t>
      </w:r>
    </w:p>
    <w:p w14:paraId="2E54F032" w14:textId="77777777" w:rsidR="002509CF" w:rsidRPr="00054C47" w:rsidRDefault="002509CF" w:rsidP="002509CF">
      <w:pPr>
        <w:jc w:val="both"/>
        <w:rPr>
          <w:bCs/>
          <w:sz w:val="24"/>
          <w:szCs w:val="24"/>
        </w:rPr>
      </w:pPr>
    </w:p>
    <w:p w14:paraId="0B8F74D3" w14:textId="491C2848" w:rsidR="002509CF" w:rsidRPr="00054C47" w:rsidRDefault="002509CF" w:rsidP="002509CF">
      <w:pPr>
        <w:jc w:val="both"/>
        <w:rPr>
          <w:sz w:val="24"/>
          <w:szCs w:val="24"/>
        </w:rPr>
      </w:pPr>
      <w:commentRangeStart w:id="93"/>
      <w:r w:rsidRPr="00054C47">
        <w:rPr>
          <w:sz w:val="24"/>
          <w:szCs w:val="24"/>
          <w:u w:val="single"/>
        </w:rPr>
        <w:t>Mõju esinemise sagedus</w:t>
      </w:r>
      <w:r w:rsidRPr="00054C47">
        <w:rPr>
          <w:sz w:val="24"/>
          <w:szCs w:val="24"/>
        </w:rPr>
        <w:t xml:space="preserve"> on väike. </w:t>
      </w:r>
      <w:r w:rsidR="007C6BE6" w:rsidRPr="00054C47">
        <w:rPr>
          <w:sz w:val="24"/>
          <w:szCs w:val="24"/>
        </w:rPr>
        <w:t xml:space="preserve">Inimesed ei esita elukohateateid üldjuhul iga päev ja regulaarselt, sest inimesed </w:t>
      </w:r>
      <w:r w:rsidR="005372AE" w:rsidRPr="00054C47">
        <w:rPr>
          <w:sz w:val="24"/>
          <w:szCs w:val="24"/>
        </w:rPr>
        <w:t xml:space="preserve">vahetavad elukohta </w:t>
      </w:r>
      <w:r w:rsidR="007C6BE6" w:rsidRPr="00054C47">
        <w:rPr>
          <w:sz w:val="24"/>
          <w:szCs w:val="24"/>
        </w:rPr>
        <w:t>üldjuhul harva.</w:t>
      </w:r>
      <w:commentRangeEnd w:id="93"/>
      <w:r w:rsidR="00F83C35">
        <w:rPr>
          <w:rStyle w:val="Kommentaariviide"/>
          <w:rFonts w:asciiTheme="minorHAnsi" w:hAnsiTheme="minorHAnsi"/>
          <w:lang w:eastAsia="en-US"/>
        </w:rPr>
        <w:commentReference w:id="93"/>
      </w:r>
    </w:p>
    <w:p w14:paraId="19818125" w14:textId="77777777" w:rsidR="002509CF" w:rsidRPr="00054C47" w:rsidRDefault="002509CF" w:rsidP="002509CF">
      <w:pPr>
        <w:jc w:val="both"/>
        <w:rPr>
          <w:sz w:val="24"/>
          <w:szCs w:val="24"/>
        </w:rPr>
      </w:pPr>
    </w:p>
    <w:p w14:paraId="18442EA7" w14:textId="58422B8B" w:rsidR="002509CF" w:rsidRPr="00054C47" w:rsidRDefault="002509CF" w:rsidP="002509CF">
      <w:pPr>
        <w:jc w:val="both"/>
        <w:rPr>
          <w:sz w:val="24"/>
          <w:szCs w:val="24"/>
        </w:rPr>
      </w:pPr>
      <w:r w:rsidRPr="00054C47">
        <w:rPr>
          <w:bCs/>
          <w:sz w:val="24"/>
          <w:szCs w:val="24"/>
          <w:u w:val="single"/>
        </w:rPr>
        <w:t>Ebasoovitava mõju kaasnemise risk</w:t>
      </w:r>
      <w:r w:rsidRPr="00054C47">
        <w:rPr>
          <w:bCs/>
          <w:sz w:val="24"/>
          <w:szCs w:val="24"/>
        </w:rPr>
        <w:t xml:space="preserve"> on väike. </w:t>
      </w:r>
      <w:r w:rsidR="007C6BE6" w:rsidRPr="00054C47">
        <w:rPr>
          <w:bCs/>
          <w:sz w:val="24"/>
          <w:szCs w:val="24"/>
        </w:rPr>
        <w:t xml:space="preserve">Eeldatavasti ei ole muudatusel olulist negatiivset mõju, sest inimesel on võimalus kasutada teisi </w:t>
      </w:r>
      <w:r w:rsidR="005372AE" w:rsidRPr="00054C47">
        <w:rPr>
          <w:bCs/>
          <w:sz w:val="24"/>
          <w:szCs w:val="24"/>
        </w:rPr>
        <w:t xml:space="preserve">võimalusi </w:t>
      </w:r>
      <w:r w:rsidR="007C6BE6" w:rsidRPr="00054C47">
        <w:rPr>
          <w:bCs/>
          <w:sz w:val="24"/>
          <w:szCs w:val="24"/>
        </w:rPr>
        <w:t>elukohateate esita</w:t>
      </w:r>
      <w:r w:rsidR="005372AE" w:rsidRPr="00054C47">
        <w:rPr>
          <w:bCs/>
          <w:sz w:val="24"/>
          <w:szCs w:val="24"/>
        </w:rPr>
        <w:t>m</w:t>
      </w:r>
      <w:r w:rsidR="007C6BE6" w:rsidRPr="00054C47">
        <w:rPr>
          <w:bCs/>
          <w:sz w:val="24"/>
          <w:szCs w:val="24"/>
        </w:rPr>
        <w:t>iseks.</w:t>
      </w:r>
    </w:p>
    <w:p w14:paraId="0ABE77B7" w14:textId="77777777" w:rsidR="002509CF" w:rsidRPr="00054C47" w:rsidRDefault="002509CF" w:rsidP="002509CF">
      <w:pPr>
        <w:jc w:val="both"/>
        <w:rPr>
          <w:sz w:val="24"/>
          <w:szCs w:val="24"/>
        </w:rPr>
      </w:pPr>
    </w:p>
    <w:p w14:paraId="4C31A6A8" w14:textId="4B1CF8CD" w:rsidR="006074DC" w:rsidRPr="00054C47" w:rsidRDefault="002509CF" w:rsidP="00E36D28">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5259EF11" w14:textId="77777777" w:rsidR="0053284D" w:rsidRPr="00054C47" w:rsidRDefault="0053284D" w:rsidP="00E36D28">
      <w:pPr>
        <w:jc w:val="both"/>
        <w:rPr>
          <w:sz w:val="24"/>
          <w:szCs w:val="24"/>
        </w:rPr>
      </w:pPr>
    </w:p>
    <w:p w14:paraId="5F3553D6" w14:textId="6F8D7D46" w:rsidR="0053284D" w:rsidRPr="00054C47" w:rsidRDefault="0053284D" w:rsidP="0053284D">
      <w:pPr>
        <w:jc w:val="both"/>
        <w:rPr>
          <w:sz w:val="24"/>
          <w:szCs w:val="24"/>
        </w:rPr>
      </w:pPr>
      <w:r w:rsidRPr="00054C47">
        <w:rPr>
          <w:b/>
          <w:bCs/>
          <w:sz w:val="24"/>
          <w:szCs w:val="24"/>
        </w:rPr>
        <w:t>6.1</w:t>
      </w:r>
      <w:r w:rsidR="00032A08" w:rsidRPr="00054C47">
        <w:rPr>
          <w:b/>
          <w:bCs/>
          <w:sz w:val="24"/>
          <w:szCs w:val="24"/>
        </w:rPr>
        <w:t>4</w:t>
      </w:r>
      <w:r w:rsidRPr="00054C47">
        <w:rPr>
          <w:b/>
          <w:bCs/>
          <w:sz w:val="24"/>
          <w:szCs w:val="24"/>
        </w:rPr>
        <w:t>. RRS-i § 100 muutmine seoses sellega, k</w:t>
      </w:r>
      <w:r w:rsidR="00032A08" w:rsidRPr="00054C47">
        <w:rPr>
          <w:b/>
          <w:bCs/>
          <w:sz w:val="24"/>
          <w:szCs w:val="24"/>
        </w:rPr>
        <w:t>a</w:t>
      </w:r>
      <w:r w:rsidRPr="00054C47">
        <w:rPr>
          <w:b/>
          <w:bCs/>
          <w:sz w:val="24"/>
          <w:szCs w:val="24"/>
        </w:rPr>
        <w:t>s saab esitada kontaktandmeid ja lisa-aadressi avalikku ülesannet täitvale asutusele või isikule</w:t>
      </w:r>
    </w:p>
    <w:p w14:paraId="11C6A146" w14:textId="374CB9F9" w:rsidR="0053284D" w:rsidRPr="00054C47" w:rsidRDefault="0053284D" w:rsidP="0053284D">
      <w:pPr>
        <w:pStyle w:val="Vahedeta"/>
        <w:jc w:val="both"/>
        <w:rPr>
          <w:rFonts w:ascii="Times New Roman" w:hAnsi="Times New Roman" w:cs="Times New Roman"/>
          <w:bCs/>
          <w:sz w:val="24"/>
          <w:szCs w:val="24"/>
        </w:rPr>
      </w:pPr>
    </w:p>
    <w:p w14:paraId="0C25A511" w14:textId="21238ED3" w:rsidR="0053284D" w:rsidRPr="00054C47" w:rsidRDefault="0053284D" w:rsidP="0053284D">
      <w:pPr>
        <w:jc w:val="both"/>
        <w:rPr>
          <w:sz w:val="24"/>
          <w:szCs w:val="24"/>
        </w:rPr>
      </w:pPr>
      <w:r w:rsidRPr="00054C47">
        <w:rPr>
          <w:bCs/>
          <w:sz w:val="24"/>
          <w:szCs w:val="24"/>
          <w:u w:val="single"/>
        </w:rPr>
        <w:lastRenderedPageBreak/>
        <w:t>Mõju sihtrühm</w:t>
      </w:r>
      <w:r w:rsidRPr="00054C47">
        <w:rPr>
          <w:bCs/>
          <w:sz w:val="24"/>
          <w:szCs w:val="24"/>
        </w:rPr>
        <w:t xml:space="preserve">: Kaitseressursside Amet, </w:t>
      </w:r>
      <w:proofErr w:type="spellStart"/>
      <w:r w:rsidRPr="00054C47">
        <w:rPr>
          <w:bCs/>
          <w:sz w:val="24"/>
          <w:szCs w:val="24"/>
        </w:rPr>
        <w:t>KOV-id</w:t>
      </w:r>
      <w:proofErr w:type="spellEnd"/>
      <w:r w:rsidRPr="00054C47">
        <w:rPr>
          <w:bCs/>
          <w:sz w:val="24"/>
          <w:szCs w:val="24"/>
        </w:rPr>
        <w:t>, Transpordiamet, Maksu- ja Tolliamet,</w:t>
      </w:r>
      <w:r w:rsidR="00BE4EA1" w:rsidRPr="00054C47">
        <w:rPr>
          <w:bCs/>
          <w:sz w:val="24"/>
          <w:szCs w:val="24"/>
        </w:rPr>
        <w:t xml:space="preserve"> PPA-</w:t>
      </w:r>
      <w:r w:rsidR="00DA7395" w:rsidRPr="00054C47">
        <w:rPr>
          <w:bCs/>
          <w:sz w:val="24"/>
          <w:szCs w:val="24"/>
        </w:rPr>
        <w:t> </w:t>
      </w:r>
      <w:r w:rsidR="00BE4EA1" w:rsidRPr="00054C47">
        <w:rPr>
          <w:bCs/>
          <w:sz w:val="24"/>
          <w:szCs w:val="24"/>
        </w:rPr>
        <w:t>d</w:t>
      </w:r>
      <w:r w:rsidRPr="00054C47">
        <w:rPr>
          <w:bCs/>
          <w:sz w:val="24"/>
          <w:szCs w:val="24"/>
        </w:rPr>
        <w:t>, Riigi Infosüsteemi Amet, Sotsiaalkindlustusamet, Välisministeerium, notarid, kohus, Tervise ja Heaolu Infosüsteemide Keskus</w:t>
      </w:r>
    </w:p>
    <w:p w14:paraId="1B3A3E37" w14:textId="77777777" w:rsidR="0053284D" w:rsidRPr="00054C47" w:rsidRDefault="0053284D" w:rsidP="0053284D">
      <w:pPr>
        <w:jc w:val="both"/>
        <w:rPr>
          <w:sz w:val="24"/>
          <w:szCs w:val="24"/>
        </w:rPr>
      </w:pPr>
    </w:p>
    <w:p w14:paraId="247190EF" w14:textId="266F98D7" w:rsidR="0053284D" w:rsidRPr="00054C47" w:rsidRDefault="0053284D" w:rsidP="0053284D">
      <w:pPr>
        <w:jc w:val="both"/>
        <w:rPr>
          <w:sz w:val="24"/>
          <w:szCs w:val="24"/>
        </w:rPr>
      </w:pPr>
      <w:r w:rsidRPr="00054C47">
        <w:rPr>
          <w:sz w:val="24"/>
          <w:szCs w:val="24"/>
        </w:rPr>
        <w:t>Sihtrühm on potentsiaalselt suur, kuid vaid vähesed isikud ja ametite ametnikud kannavad RR-</w:t>
      </w:r>
      <w:r w:rsidR="00DA7395" w:rsidRPr="00054C47">
        <w:rPr>
          <w:sz w:val="24"/>
          <w:szCs w:val="24"/>
        </w:rPr>
        <w:t> </w:t>
      </w:r>
      <w:r w:rsidRPr="00054C47">
        <w:rPr>
          <w:sz w:val="24"/>
          <w:szCs w:val="24"/>
        </w:rPr>
        <w:t>i lisa-aadresse ja kontaktandmeid.</w:t>
      </w:r>
    </w:p>
    <w:p w14:paraId="33D1E935" w14:textId="77777777" w:rsidR="0053284D" w:rsidRPr="00054C47" w:rsidRDefault="0053284D" w:rsidP="0053284D">
      <w:pPr>
        <w:jc w:val="both"/>
        <w:rPr>
          <w:sz w:val="24"/>
          <w:szCs w:val="24"/>
        </w:rPr>
      </w:pPr>
    </w:p>
    <w:p w14:paraId="16EC5B91" w14:textId="2FDEE4A5" w:rsidR="0053284D" w:rsidRPr="00054C47" w:rsidRDefault="0053284D" w:rsidP="0053284D">
      <w:pPr>
        <w:jc w:val="both"/>
        <w:rPr>
          <w:sz w:val="24"/>
          <w:szCs w:val="24"/>
        </w:rPr>
      </w:pPr>
      <w:r w:rsidRPr="00054C47">
        <w:rPr>
          <w:bCs/>
          <w:sz w:val="24"/>
          <w:szCs w:val="24"/>
          <w:u w:val="single"/>
        </w:rPr>
        <w:t>Mõju ulatus</w:t>
      </w:r>
      <w:r w:rsidRPr="00054C47">
        <w:rPr>
          <w:bCs/>
          <w:sz w:val="24"/>
          <w:szCs w:val="24"/>
        </w:rPr>
        <w:t xml:space="preserve"> on väike. Ei kaasne muutusi sihtrühma käitumises, sest sihtrühm kannab juba praegu </w:t>
      </w:r>
      <w:proofErr w:type="spellStart"/>
      <w:r w:rsidRPr="00054C47">
        <w:rPr>
          <w:bCs/>
          <w:sz w:val="24"/>
          <w:szCs w:val="24"/>
        </w:rPr>
        <w:t>RR-i</w:t>
      </w:r>
      <w:proofErr w:type="spellEnd"/>
      <w:r w:rsidRPr="00054C47">
        <w:rPr>
          <w:bCs/>
          <w:sz w:val="24"/>
          <w:szCs w:val="24"/>
        </w:rPr>
        <w:t xml:space="preserve"> lisa-aadresse ja kontaktandmeid. Muudatusega laieneb isikute ring, kelle</w:t>
      </w:r>
      <w:r w:rsidR="00B83B29" w:rsidRPr="00054C47">
        <w:rPr>
          <w:bCs/>
          <w:sz w:val="24"/>
          <w:szCs w:val="24"/>
        </w:rPr>
        <w:t>le</w:t>
      </w:r>
      <w:r w:rsidRPr="00054C47">
        <w:rPr>
          <w:bCs/>
          <w:sz w:val="24"/>
          <w:szCs w:val="24"/>
        </w:rPr>
        <w:t xml:space="preserve"> </w:t>
      </w:r>
      <w:r w:rsidR="00B83B29" w:rsidRPr="00054C47">
        <w:rPr>
          <w:bCs/>
          <w:sz w:val="24"/>
          <w:szCs w:val="24"/>
        </w:rPr>
        <w:t xml:space="preserve">sihtrühm </w:t>
      </w:r>
      <w:r w:rsidRPr="00054C47">
        <w:rPr>
          <w:bCs/>
          <w:sz w:val="24"/>
          <w:szCs w:val="24"/>
        </w:rPr>
        <w:t xml:space="preserve">lisa-aadressi ja kontaktandmeid </w:t>
      </w:r>
      <w:proofErr w:type="spellStart"/>
      <w:r w:rsidRPr="00054C47">
        <w:rPr>
          <w:bCs/>
          <w:sz w:val="24"/>
          <w:szCs w:val="24"/>
        </w:rPr>
        <w:t>RR-i</w:t>
      </w:r>
      <w:proofErr w:type="spellEnd"/>
      <w:r w:rsidRPr="00054C47">
        <w:rPr>
          <w:bCs/>
          <w:sz w:val="24"/>
          <w:szCs w:val="24"/>
        </w:rPr>
        <w:t xml:space="preserve"> </w:t>
      </w:r>
      <w:r w:rsidR="00B83B29" w:rsidRPr="00054C47">
        <w:rPr>
          <w:bCs/>
          <w:sz w:val="24"/>
          <w:szCs w:val="24"/>
        </w:rPr>
        <w:t>kannab</w:t>
      </w:r>
      <w:r w:rsidRPr="00054C47">
        <w:rPr>
          <w:sz w:val="24"/>
          <w:szCs w:val="24"/>
        </w:rPr>
        <w:t xml:space="preserve">. </w:t>
      </w:r>
      <w:r w:rsidR="00B83B29" w:rsidRPr="00054C47">
        <w:rPr>
          <w:sz w:val="24"/>
          <w:szCs w:val="24"/>
        </w:rPr>
        <w:t xml:space="preserve">Edaspidi saab lisa-aadressi ja kontkatandmeid kanda ka </w:t>
      </w:r>
      <w:proofErr w:type="spellStart"/>
      <w:r w:rsidR="00B83B29" w:rsidRPr="00054C47">
        <w:rPr>
          <w:sz w:val="24"/>
          <w:szCs w:val="24"/>
        </w:rPr>
        <w:t>RR-i</w:t>
      </w:r>
      <w:proofErr w:type="spellEnd"/>
      <w:r w:rsidR="00B83B29" w:rsidRPr="00054C47">
        <w:rPr>
          <w:sz w:val="24"/>
          <w:szCs w:val="24"/>
        </w:rPr>
        <w:t xml:space="preserve"> subjekti staatuseta isikule. </w:t>
      </w:r>
      <w:commentRangeStart w:id="94"/>
      <w:r w:rsidRPr="00054C47">
        <w:rPr>
          <w:sz w:val="24"/>
          <w:szCs w:val="24"/>
        </w:rPr>
        <w:t>Ametnikud peavad muudatusega tutvuma ja sellest edaspidi oma töös lähtuma.</w:t>
      </w:r>
      <w:commentRangeEnd w:id="94"/>
      <w:r w:rsidR="00F83C35">
        <w:rPr>
          <w:rStyle w:val="Kommentaariviide"/>
          <w:rFonts w:asciiTheme="minorHAnsi" w:hAnsiTheme="minorHAnsi"/>
          <w:lang w:eastAsia="en-US"/>
        </w:rPr>
        <w:commentReference w:id="94"/>
      </w:r>
    </w:p>
    <w:p w14:paraId="04817DD4" w14:textId="77777777" w:rsidR="0053284D" w:rsidRPr="00054C47" w:rsidRDefault="0053284D" w:rsidP="0053284D">
      <w:pPr>
        <w:jc w:val="both"/>
        <w:rPr>
          <w:sz w:val="24"/>
          <w:szCs w:val="24"/>
        </w:rPr>
      </w:pPr>
    </w:p>
    <w:p w14:paraId="76C4F1AC" w14:textId="1F6B285A" w:rsidR="0053284D" w:rsidRPr="00054C47" w:rsidRDefault="0053284D" w:rsidP="0053284D">
      <w:pPr>
        <w:jc w:val="both"/>
        <w:rPr>
          <w:sz w:val="24"/>
          <w:szCs w:val="24"/>
        </w:rPr>
      </w:pPr>
      <w:r w:rsidRPr="00054C47">
        <w:rPr>
          <w:sz w:val="24"/>
          <w:szCs w:val="24"/>
          <w:u w:val="single"/>
        </w:rPr>
        <w:t>Mõju esinemise sagedus</w:t>
      </w:r>
      <w:r w:rsidRPr="00054C47">
        <w:rPr>
          <w:sz w:val="24"/>
          <w:szCs w:val="24"/>
        </w:rPr>
        <w:t xml:space="preserve"> on väike. Ametnikud võivad puutuda sellega kokku, kuid </w:t>
      </w:r>
      <w:r w:rsidR="00B83B29" w:rsidRPr="00054C47">
        <w:rPr>
          <w:sz w:val="24"/>
          <w:szCs w:val="24"/>
        </w:rPr>
        <w:t>eeldatavasti</w:t>
      </w:r>
      <w:r w:rsidRPr="00054C47">
        <w:rPr>
          <w:sz w:val="24"/>
          <w:szCs w:val="24"/>
        </w:rPr>
        <w:t xml:space="preserve"> harva.</w:t>
      </w:r>
    </w:p>
    <w:p w14:paraId="7C785482" w14:textId="77777777" w:rsidR="0053284D" w:rsidRPr="00054C47" w:rsidRDefault="0053284D" w:rsidP="0053284D">
      <w:pPr>
        <w:jc w:val="both"/>
        <w:rPr>
          <w:sz w:val="24"/>
          <w:szCs w:val="24"/>
        </w:rPr>
      </w:pPr>
    </w:p>
    <w:p w14:paraId="2F4EF757" w14:textId="5F2E6D7D" w:rsidR="0053284D" w:rsidRPr="00054C47" w:rsidRDefault="0053284D" w:rsidP="0053284D">
      <w:pPr>
        <w:jc w:val="both"/>
        <w:rPr>
          <w:bCs/>
          <w:sz w:val="24"/>
          <w:szCs w:val="24"/>
        </w:rPr>
      </w:pPr>
      <w:r w:rsidRPr="00054C47">
        <w:rPr>
          <w:bCs/>
          <w:sz w:val="24"/>
          <w:szCs w:val="24"/>
          <w:u w:val="single"/>
        </w:rPr>
        <w:t>Ebasoovitava mõju kaasnemise risk</w:t>
      </w:r>
      <w:r w:rsidRPr="00054C47">
        <w:rPr>
          <w:bCs/>
          <w:sz w:val="24"/>
          <w:szCs w:val="24"/>
        </w:rPr>
        <w:t xml:space="preserve"> on väike. Muudatus on sihtrühmale positiivne, sest see loob suuremat selgust, </w:t>
      </w:r>
      <w:r w:rsidR="00B83B29" w:rsidRPr="00054C47">
        <w:rPr>
          <w:bCs/>
          <w:sz w:val="24"/>
          <w:szCs w:val="24"/>
        </w:rPr>
        <w:t xml:space="preserve">kelle lisa-aadressi ja kontaktandmeid sihtrühm </w:t>
      </w:r>
      <w:proofErr w:type="spellStart"/>
      <w:r w:rsidR="00B83B29" w:rsidRPr="00054C47">
        <w:rPr>
          <w:bCs/>
          <w:sz w:val="24"/>
          <w:szCs w:val="24"/>
        </w:rPr>
        <w:t>RR-i</w:t>
      </w:r>
      <w:proofErr w:type="spellEnd"/>
      <w:r w:rsidR="00B83B29" w:rsidRPr="00054C47">
        <w:rPr>
          <w:bCs/>
          <w:sz w:val="24"/>
          <w:szCs w:val="24"/>
        </w:rPr>
        <w:t xml:space="preserve"> kannab. Praegune praktika on ebaühtlane ja teatud asutused kannavad juba praegu </w:t>
      </w:r>
      <w:proofErr w:type="spellStart"/>
      <w:r w:rsidR="00B83B29" w:rsidRPr="00054C47">
        <w:rPr>
          <w:bCs/>
          <w:sz w:val="24"/>
          <w:szCs w:val="24"/>
        </w:rPr>
        <w:t>RR-i</w:t>
      </w:r>
      <w:proofErr w:type="spellEnd"/>
      <w:r w:rsidR="00B83B29" w:rsidRPr="00054C47">
        <w:rPr>
          <w:bCs/>
          <w:sz w:val="24"/>
          <w:szCs w:val="24"/>
        </w:rPr>
        <w:t xml:space="preserve"> subjekti staatuseta isikutele lisa-aadressi ja kontaktandmeid.</w:t>
      </w:r>
    </w:p>
    <w:p w14:paraId="25A02CF4" w14:textId="77777777" w:rsidR="0053284D" w:rsidRPr="00054C47" w:rsidRDefault="0053284D" w:rsidP="0053284D">
      <w:pPr>
        <w:jc w:val="both"/>
        <w:rPr>
          <w:sz w:val="24"/>
          <w:szCs w:val="24"/>
        </w:rPr>
      </w:pPr>
    </w:p>
    <w:p w14:paraId="0CE9479D" w14:textId="39B78772" w:rsidR="0053284D" w:rsidRPr="00054C47" w:rsidRDefault="0053284D" w:rsidP="0053284D">
      <w:pPr>
        <w:pStyle w:val="Vahedeta"/>
        <w:keepNext/>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032A08" w:rsidRPr="00054C47">
        <w:rPr>
          <w:rFonts w:ascii="Times New Roman" w:hAnsi="Times New Roman" w:cs="Times New Roman"/>
          <w:b/>
          <w:bCs/>
          <w:sz w:val="24"/>
          <w:szCs w:val="24"/>
        </w:rPr>
        <w:t>4</w:t>
      </w:r>
      <w:r w:rsidRPr="00054C47">
        <w:rPr>
          <w:rFonts w:ascii="Times New Roman" w:hAnsi="Times New Roman" w:cs="Times New Roman"/>
          <w:b/>
          <w:bCs/>
          <w:sz w:val="24"/>
          <w:szCs w:val="24"/>
        </w:rPr>
        <w:t>.2. Sotsiaalne mõju</w:t>
      </w:r>
    </w:p>
    <w:p w14:paraId="6C6D03A3" w14:textId="77777777" w:rsidR="0053284D" w:rsidRPr="00054C47" w:rsidRDefault="0053284D" w:rsidP="0053284D">
      <w:pPr>
        <w:keepNext/>
        <w:jc w:val="both"/>
        <w:rPr>
          <w:sz w:val="24"/>
          <w:szCs w:val="24"/>
        </w:rPr>
      </w:pPr>
    </w:p>
    <w:p w14:paraId="2D31677F" w14:textId="565762B4" w:rsidR="0053284D" w:rsidRPr="00054C47" w:rsidRDefault="0053284D" w:rsidP="0053284D">
      <w:pPr>
        <w:jc w:val="both"/>
        <w:rPr>
          <w:sz w:val="24"/>
          <w:szCs w:val="24"/>
        </w:rPr>
      </w:pPr>
      <w:r w:rsidRPr="00054C47">
        <w:rPr>
          <w:sz w:val="24"/>
          <w:szCs w:val="24"/>
          <w:u w:val="single"/>
        </w:rPr>
        <w:t>Mõju sihtrühm</w:t>
      </w:r>
      <w:r w:rsidRPr="00054C47">
        <w:rPr>
          <w:sz w:val="24"/>
          <w:szCs w:val="24"/>
        </w:rPr>
        <w:t xml:space="preserve">: </w:t>
      </w:r>
      <w:proofErr w:type="spellStart"/>
      <w:r w:rsidR="00B83B29" w:rsidRPr="00054C47">
        <w:rPr>
          <w:sz w:val="24"/>
          <w:szCs w:val="24"/>
        </w:rPr>
        <w:t>RR-i</w:t>
      </w:r>
      <w:proofErr w:type="spellEnd"/>
      <w:r w:rsidR="00B83B29" w:rsidRPr="00054C47">
        <w:rPr>
          <w:sz w:val="24"/>
          <w:szCs w:val="24"/>
        </w:rPr>
        <w:t xml:space="preserve"> subjekti staatuseta </w:t>
      </w:r>
      <w:r w:rsidRPr="00054C47">
        <w:rPr>
          <w:sz w:val="24"/>
          <w:szCs w:val="24"/>
        </w:rPr>
        <w:t xml:space="preserve">isikud, kelle </w:t>
      </w:r>
      <w:r w:rsidR="00B83B29" w:rsidRPr="00054C47">
        <w:rPr>
          <w:sz w:val="24"/>
          <w:szCs w:val="24"/>
        </w:rPr>
        <w:t xml:space="preserve">lisa-aadressi ja kontaktandmeid </w:t>
      </w:r>
      <w:r w:rsidR="00B83B29" w:rsidRPr="00054C47">
        <w:rPr>
          <w:bCs/>
          <w:sz w:val="24"/>
          <w:szCs w:val="24"/>
        </w:rPr>
        <w:t xml:space="preserve">Kaitseressursside Amet, </w:t>
      </w:r>
      <w:proofErr w:type="spellStart"/>
      <w:r w:rsidR="00B83B29" w:rsidRPr="00054C47">
        <w:rPr>
          <w:bCs/>
          <w:sz w:val="24"/>
          <w:szCs w:val="24"/>
        </w:rPr>
        <w:t>KOV-id</w:t>
      </w:r>
      <w:proofErr w:type="spellEnd"/>
      <w:r w:rsidR="00B83B29" w:rsidRPr="00054C47">
        <w:rPr>
          <w:bCs/>
          <w:sz w:val="24"/>
          <w:szCs w:val="24"/>
        </w:rPr>
        <w:t xml:space="preserve">, Transpordiamet, Maksu- ja Tolliamet, </w:t>
      </w:r>
      <w:proofErr w:type="spellStart"/>
      <w:r w:rsidR="00BE4EA1" w:rsidRPr="00054C47">
        <w:rPr>
          <w:bCs/>
          <w:sz w:val="24"/>
          <w:szCs w:val="24"/>
        </w:rPr>
        <w:t>PPA-d</w:t>
      </w:r>
      <w:proofErr w:type="spellEnd"/>
      <w:r w:rsidR="00B83B29" w:rsidRPr="00054C47">
        <w:rPr>
          <w:bCs/>
          <w:sz w:val="24"/>
          <w:szCs w:val="24"/>
        </w:rPr>
        <w:t xml:space="preserve">, Riigi Infosüsteemi Amet, Sotsiaalkindlustusamet, Välisministeerium, notarid, kohus, Tervise ja Heaolu Infosüsteemide Keskus </w:t>
      </w:r>
      <w:proofErr w:type="spellStart"/>
      <w:r w:rsidR="00B83B29" w:rsidRPr="00054C47">
        <w:rPr>
          <w:bCs/>
          <w:sz w:val="24"/>
          <w:szCs w:val="24"/>
        </w:rPr>
        <w:t>RR-i</w:t>
      </w:r>
      <w:proofErr w:type="spellEnd"/>
      <w:r w:rsidR="00B83B29" w:rsidRPr="00054C47">
        <w:rPr>
          <w:bCs/>
          <w:sz w:val="24"/>
          <w:szCs w:val="24"/>
        </w:rPr>
        <w:t xml:space="preserve"> edastab</w:t>
      </w:r>
    </w:p>
    <w:p w14:paraId="5B5C4089" w14:textId="77777777" w:rsidR="0053284D" w:rsidRPr="00054C47" w:rsidRDefault="0053284D" w:rsidP="0053284D">
      <w:pPr>
        <w:jc w:val="both"/>
        <w:rPr>
          <w:sz w:val="24"/>
          <w:szCs w:val="24"/>
        </w:rPr>
      </w:pPr>
    </w:p>
    <w:p w14:paraId="7D24B9F5" w14:textId="3F483EC9" w:rsidR="0053284D" w:rsidRPr="00054C47" w:rsidRDefault="0053284D" w:rsidP="0053284D">
      <w:pPr>
        <w:jc w:val="both"/>
        <w:rPr>
          <w:sz w:val="24"/>
          <w:szCs w:val="24"/>
        </w:rPr>
      </w:pPr>
      <w:r w:rsidRPr="00054C47">
        <w:rPr>
          <w:sz w:val="24"/>
          <w:szCs w:val="24"/>
        </w:rPr>
        <w:t>Sihtrühm on väike.</w:t>
      </w:r>
    </w:p>
    <w:p w14:paraId="04FEE551" w14:textId="77777777" w:rsidR="0053284D" w:rsidRPr="00054C47" w:rsidRDefault="0053284D" w:rsidP="0053284D">
      <w:pPr>
        <w:jc w:val="both"/>
        <w:rPr>
          <w:sz w:val="24"/>
          <w:szCs w:val="24"/>
        </w:rPr>
      </w:pPr>
    </w:p>
    <w:p w14:paraId="41B00AE6" w14:textId="1D604EB0" w:rsidR="0053284D" w:rsidRPr="00054C47" w:rsidRDefault="0053284D" w:rsidP="0053284D">
      <w:pPr>
        <w:jc w:val="both"/>
        <w:rPr>
          <w:bCs/>
          <w:sz w:val="24"/>
          <w:szCs w:val="24"/>
        </w:rPr>
      </w:pPr>
      <w:r w:rsidRPr="00054C47">
        <w:rPr>
          <w:bCs/>
          <w:sz w:val="24"/>
          <w:szCs w:val="24"/>
          <w:u w:val="single"/>
        </w:rPr>
        <w:t>Mõju ulatus</w:t>
      </w:r>
      <w:r w:rsidRPr="00054C47">
        <w:rPr>
          <w:bCs/>
          <w:sz w:val="24"/>
          <w:szCs w:val="24"/>
        </w:rPr>
        <w:t xml:space="preserve"> on väike. Võivad kaasneda muutused sihtrühma käitumises, kuid eeldatavasti ei too need kaasa kohanemisraskusi. </w:t>
      </w:r>
      <w:r w:rsidR="00B83B29" w:rsidRPr="00054C47">
        <w:rPr>
          <w:bCs/>
          <w:sz w:val="24"/>
          <w:szCs w:val="24"/>
        </w:rPr>
        <w:t xml:space="preserve">Tulevikus võib olla rohkem </w:t>
      </w:r>
      <w:proofErr w:type="spellStart"/>
      <w:r w:rsidR="00B83B29" w:rsidRPr="00054C47">
        <w:rPr>
          <w:bCs/>
          <w:sz w:val="24"/>
          <w:szCs w:val="24"/>
        </w:rPr>
        <w:t>RR-i</w:t>
      </w:r>
      <w:proofErr w:type="spellEnd"/>
      <w:r w:rsidR="00B83B29" w:rsidRPr="00054C47">
        <w:rPr>
          <w:bCs/>
          <w:sz w:val="24"/>
          <w:szCs w:val="24"/>
        </w:rPr>
        <w:t xml:space="preserve"> subjekti staatus</w:t>
      </w:r>
      <w:r w:rsidR="008E07F8" w:rsidRPr="00054C47">
        <w:rPr>
          <w:bCs/>
          <w:sz w:val="24"/>
          <w:szCs w:val="24"/>
        </w:rPr>
        <w:t xml:space="preserve">eta isikuid, kelle lisa-aadress ja kontaktandmed </w:t>
      </w:r>
      <w:proofErr w:type="spellStart"/>
      <w:r w:rsidR="008E07F8" w:rsidRPr="00054C47">
        <w:rPr>
          <w:bCs/>
          <w:sz w:val="24"/>
          <w:szCs w:val="24"/>
        </w:rPr>
        <w:t>RR-i</w:t>
      </w:r>
      <w:proofErr w:type="spellEnd"/>
      <w:r w:rsidR="008E07F8" w:rsidRPr="00054C47">
        <w:rPr>
          <w:bCs/>
          <w:sz w:val="24"/>
          <w:szCs w:val="24"/>
        </w:rPr>
        <w:t xml:space="preserve"> kantakse, sest see võimalus lisatakse sõnaselgelt RR-</w:t>
      </w:r>
      <w:r w:rsidR="004C0156" w:rsidRPr="00054C47">
        <w:rPr>
          <w:bCs/>
          <w:sz w:val="24"/>
          <w:szCs w:val="24"/>
        </w:rPr>
        <w:t> </w:t>
      </w:r>
      <w:r w:rsidR="008E07F8" w:rsidRPr="00054C47">
        <w:rPr>
          <w:bCs/>
          <w:sz w:val="24"/>
          <w:szCs w:val="24"/>
        </w:rPr>
        <w:t>i.</w:t>
      </w:r>
    </w:p>
    <w:p w14:paraId="199EF56B" w14:textId="77777777" w:rsidR="0053284D" w:rsidRPr="00054C47" w:rsidRDefault="0053284D" w:rsidP="0053284D">
      <w:pPr>
        <w:jc w:val="both"/>
        <w:rPr>
          <w:bCs/>
          <w:sz w:val="24"/>
          <w:szCs w:val="24"/>
        </w:rPr>
      </w:pPr>
    </w:p>
    <w:p w14:paraId="0239D7E0" w14:textId="110ACE82" w:rsidR="0053284D" w:rsidRPr="00054C47" w:rsidRDefault="0053284D" w:rsidP="0053284D">
      <w:pPr>
        <w:jc w:val="both"/>
        <w:rPr>
          <w:sz w:val="24"/>
          <w:szCs w:val="24"/>
        </w:rPr>
      </w:pPr>
      <w:r w:rsidRPr="00054C47">
        <w:rPr>
          <w:sz w:val="24"/>
          <w:szCs w:val="24"/>
          <w:u w:val="single"/>
        </w:rPr>
        <w:t>Mõju esinemise sagedus</w:t>
      </w:r>
      <w:r w:rsidRPr="00054C47">
        <w:rPr>
          <w:sz w:val="24"/>
          <w:szCs w:val="24"/>
        </w:rPr>
        <w:t xml:space="preserve"> on väike. Inimesed ei esita </w:t>
      </w:r>
      <w:r w:rsidR="008E07F8" w:rsidRPr="00054C47">
        <w:rPr>
          <w:sz w:val="24"/>
          <w:szCs w:val="24"/>
        </w:rPr>
        <w:t xml:space="preserve">lisa-aadressi ja kontaktandmeid </w:t>
      </w:r>
      <w:r w:rsidRPr="00054C47">
        <w:rPr>
          <w:sz w:val="24"/>
          <w:szCs w:val="24"/>
        </w:rPr>
        <w:t>üldjuhul iga päev ja regulaarselt</w:t>
      </w:r>
      <w:r w:rsidR="008E07F8" w:rsidRPr="00054C47">
        <w:rPr>
          <w:sz w:val="24"/>
          <w:szCs w:val="24"/>
        </w:rPr>
        <w:t>, sest need andmeid ei muutu tihti.</w:t>
      </w:r>
    </w:p>
    <w:p w14:paraId="001B633A" w14:textId="77777777" w:rsidR="0053284D" w:rsidRPr="00054C47" w:rsidRDefault="0053284D" w:rsidP="0053284D">
      <w:pPr>
        <w:jc w:val="both"/>
        <w:rPr>
          <w:sz w:val="24"/>
          <w:szCs w:val="24"/>
        </w:rPr>
      </w:pPr>
    </w:p>
    <w:p w14:paraId="35BA5A0D" w14:textId="6A366E07" w:rsidR="0053284D" w:rsidRPr="00054C47" w:rsidRDefault="0053284D" w:rsidP="0053284D">
      <w:pPr>
        <w:jc w:val="both"/>
        <w:rPr>
          <w:sz w:val="24"/>
          <w:szCs w:val="24"/>
        </w:rPr>
      </w:pPr>
      <w:commentRangeStart w:id="95"/>
      <w:r w:rsidRPr="00054C47">
        <w:rPr>
          <w:bCs/>
          <w:sz w:val="24"/>
          <w:szCs w:val="24"/>
          <w:u w:val="single"/>
        </w:rPr>
        <w:t>Ebasoovitava mõju kaasnemise risk</w:t>
      </w:r>
      <w:r w:rsidRPr="00054C47">
        <w:rPr>
          <w:bCs/>
          <w:sz w:val="24"/>
          <w:szCs w:val="24"/>
        </w:rPr>
        <w:t xml:space="preserve"> on väike</w:t>
      </w:r>
      <w:commentRangeEnd w:id="95"/>
      <w:r w:rsidR="00F83C35">
        <w:rPr>
          <w:rStyle w:val="Kommentaariviide"/>
          <w:rFonts w:asciiTheme="minorHAnsi" w:hAnsiTheme="minorHAnsi"/>
          <w:lang w:eastAsia="en-US"/>
        </w:rPr>
        <w:commentReference w:id="95"/>
      </w:r>
      <w:r w:rsidRPr="00054C47">
        <w:rPr>
          <w:bCs/>
          <w:sz w:val="24"/>
          <w:szCs w:val="24"/>
        </w:rPr>
        <w:t xml:space="preserve">. </w:t>
      </w:r>
      <w:r w:rsidR="008E07F8" w:rsidRPr="00054C47">
        <w:rPr>
          <w:bCs/>
          <w:sz w:val="24"/>
          <w:szCs w:val="24"/>
        </w:rPr>
        <w:t xml:space="preserve">Muudatusel on sihtrühmale positiivne mõju, sest see võimaldab inimese lisa-aadressi ka kontaktandmete lisamist </w:t>
      </w:r>
      <w:proofErr w:type="spellStart"/>
      <w:r w:rsidR="008E07F8" w:rsidRPr="00054C47">
        <w:rPr>
          <w:bCs/>
          <w:sz w:val="24"/>
          <w:szCs w:val="24"/>
        </w:rPr>
        <w:t>RR-i</w:t>
      </w:r>
      <w:proofErr w:type="spellEnd"/>
      <w:r w:rsidR="008E07F8" w:rsidRPr="00054C47">
        <w:rPr>
          <w:bCs/>
          <w:sz w:val="24"/>
          <w:szCs w:val="24"/>
        </w:rPr>
        <w:t>, et nendega oleks võimalik vajadusel kontakti võtta.</w:t>
      </w:r>
    </w:p>
    <w:p w14:paraId="491D751D" w14:textId="77777777" w:rsidR="0053284D" w:rsidRPr="00054C47" w:rsidRDefault="0053284D" w:rsidP="0053284D">
      <w:pPr>
        <w:jc w:val="both"/>
        <w:rPr>
          <w:sz w:val="24"/>
          <w:szCs w:val="24"/>
        </w:rPr>
      </w:pPr>
    </w:p>
    <w:p w14:paraId="0A22C5A9" w14:textId="77777777" w:rsidR="0053284D" w:rsidRPr="00054C47" w:rsidRDefault="0053284D" w:rsidP="0053284D">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1A82E616" w14:textId="77777777" w:rsidR="00FB0061" w:rsidRPr="00054C47" w:rsidRDefault="00FB0061" w:rsidP="00E36D28">
      <w:pPr>
        <w:jc w:val="both"/>
        <w:rPr>
          <w:sz w:val="24"/>
          <w:szCs w:val="24"/>
        </w:rPr>
      </w:pPr>
    </w:p>
    <w:p w14:paraId="04A6D609" w14:textId="67CD961A" w:rsidR="00B6638F" w:rsidRPr="00054C47" w:rsidRDefault="00B6638F" w:rsidP="00B6638F">
      <w:pPr>
        <w:jc w:val="both"/>
        <w:rPr>
          <w:b/>
          <w:bCs/>
          <w:sz w:val="24"/>
          <w:szCs w:val="24"/>
        </w:rPr>
      </w:pPr>
      <w:r w:rsidRPr="00054C47">
        <w:rPr>
          <w:b/>
          <w:bCs/>
          <w:sz w:val="24"/>
          <w:szCs w:val="24"/>
        </w:rPr>
        <w:t>6.1</w:t>
      </w:r>
      <w:r w:rsidR="00032A08" w:rsidRPr="00054C47">
        <w:rPr>
          <w:b/>
          <w:bCs/>
          <w:sz w:val="24"/>
          <w:szCs w:val="24"/>
        </w:rPr>
        <w:t>5</w:t>
      </w:r>
      <w:r w:rsidRPr="00054C47">
        <w:rPr>
          <w:b/>
          <w:bCs/>
          <w:sz w:val="24"/>
          <w:szCs w:val="24"/>
        </w:rPr>
        <w:t xml:space="preserve">. Viia sünni registreerimise menetlus 79-st </w:t>
      </w:r>
      <w:proofErr w:type="spellStart"/>
      <w:r w:rsidRPr="00054C47">
        <w:rPr>
          <w:b/>
          <w:bCs/>
          <w:sz w:val="24"/>
          <w:szCs w:val="24"/>
        </w:rPr>
        <w:t>KOV-ist</w:t>
      </w:r>
      <w:proofErr w:type="spellEnd"/>
      <w:r w:rsidRPr="00054C47">
        <w:rPr>
          <w:b/>
          <w:bCs/>
          <w:sz w:val="24"/>
          <w:szCs w:val="24"/>
        </w:rPr>
        <w:t xml:space="preserve"> 16 MK </w:t>
      </w:r>
      <w:proofErr w:type="spellStart"/>
      <w:r w:rsidRPr="00054C47">
        <w:rPr>
          <w:b/>
          <w:bCs/>
          <w:sz w:val="24"/>
          <w:szCs w:val="24"/>
        </w:rPr>
        <w:t>KOV-i</w:t>
      </w:r>
      <w:proofErr w:type="spellEnd"/>
    </w:p>
    <w:p w14:paraId="0F6DC4AE" w14:textId="77777777" w:rsidR="00B6638F" w:rsidRPr="00054C47" w:rsidRDefault="00B6638F" w:rsidP="00B6638F">
      <w:pPr>
        <w:jc w:val="both"/>
        <w:rPr>
          <w:sz w:val="24"/>
          <w:szCs w:val="24"/>
        </w:rPr>
      </w:pPr>
    </w:p>
    <w:p w14:paraId="011EFD8A" w14:textId="3AF27948" w:rsidR="00B6638F" w:rsidRPr="00054C47" w:rsidRDefault="00B6638F" w:rsidP="00B6638F">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032A08" w:rsidRPr="00054C47">
        <w:rPr>
          <w:rFonts w:ascii="Times New Roman" w:hAnsi="Times New Roman" w:cs="Times New Roman"/>
          <w:b/>
          <w:bCs/>
          <w:sz w:val="24"/>
          <w:szCs w:val="24"/>
        </w:rPr>
        <w:t>5</w:t>
      </w:r>
      <w:r w:rsidRPr="00054C47">
        <w:rPr>
          <w:rFonts w:ascii="Times New Roman" w:hAnsi="Times New Roman" w:cs="Times New Roman"/>
          <w:b/>
          <w:bCs/>
          <w:sz w:val="24"/>
          <w:szCs w:val="24"/>
        </w:rPr>
        <w:t>.1. Mõju riigiasutuste korraldusele, tuludele ja kuludele</w:t>
      </w:r>
    </w:p>
    <w:p w14:paraId="1CF13EB3" w14:textId="77777777" w:rsidR="00B6638F" w:rsidRPr="00054C47" w:rsidRDefault="00B6638F" w:rsidP="00B6638F">
      <w:pPr>
        <w:pStyle w:val="Vahedeta"/>
        <w:jc w:val="both"/>
        <w:rPr>
          <w:rFonts w:ascii="Times New Roman" w:hAnsi="Times New Roman" w:cs="Times New Roman"/>
          <w:bCs/>
          <w:sz w:val="24"/>
          <w:szCs w:val="24"/>
        </w:rPr>
      </w:pPr>
    </w:p>
    <w:p w14:paraId="6DFF08E8" w14:textId="77777777" w:rsidR="00B6638F" w:rsidRPr="00054C47" w:rsidRDefault="00B6638F" w:rsidP="00B6638F">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6C05943E" w14:textId="77777777" w:rsidR="00B6638F" w:rsidRPr="00054C47" w:rsidRDefault="00B6638F" w:rsidP="00B6638F">
      <w:pPr>
        <w:pStyle w:val="Vahedeta"/>
        <w:jc w:val="both"/>
        <w:rPr>
          <w:rFonts w:ascii="Times New Roman" w:hAnsi="Times New Roman" w:cs="Times New Roman"/>
          <w:bCs/>
          <w:sz w:val="24"/>
          <w:szCs w:val="24"/>
        </w:rPr>
      </w:pPr>
    </w:p>
    <w:p w14:paraId="2D14FC98" w14:textId="161F263B" w:rsidR="00B6638F" w:rsidRPr="00054C47" w:rsidRDefault="00B6638F" w:rsidP="00B6638F">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MK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(16)</w:t>
      </w:r>
    </w:p>
    <w:p w14:paraId="192B269E" w14:textId="77777777" w:rsidR="00B6638F" w:rsidRPr="00054C47" w:rsidRDefault="00B6638F" w:rsidP="00B6638F">
      <w:pPr>
        <w:jc w:val="both"/>
        <w:rPr>
          <w:sz w:val="24"/>
          <w:szCs w:val="24"/>
        </w:rPr>
      </w:pPr>
    </w:p>
    <w:p w14:paraId="2775353F" w14:textId="163F80D0" w:rsidR="00B6638F" w:rsidRPr="00054C47" w:rsidRDefault="00B6638F" w:rsidP="00427814">
      <w:pPr>
        <w:pStyle w:val="Vahedeta"/>
        <w:jc w:val="both"/>
        <w:rPr>
          <w:rFonts w:ascii="Times New Roman" w:hAnsi="Times New Roman" w:cs="Times New Roman"/>
          <w:sz w:val="24"/>
          <w:szCs w:val="24"/>
        </w:rPr>
      </w:pPr>
      <w:commentRangeStart w:id="96"/>
      <w:r w:rsidRPr="00054C47">
        <w:rPr>
          <w:rFonts w:ascii="Times New Roman" w:hAnsi="Times New Roman" w:cs="Times New Roman"/>
          <w:sz w:val="24"/>
          <w:szCs w:val="24"/>
        </w:rPr>
        <w:t>Sihtrühm on väike</w:t>
      </w:r>
      <w:r w:rsidR="00427814"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võrreldes kogu Eesti elanikkonnaga. </w:t>
      </w:r>
      <w:commentRangeEnd w:id="96"/>
      <w:r w:rsidR="00F83C35">
        <w:rPr>
          <w:rStyle w:val="Kommentaariviide"/>
          <w:rFonts w:eastAsia="Times New Roman"/>
        </w:rPr>
        <w:commentReference w:id="96"/>
      </w:r>
      <w:commentRangeStart w:id="97"/>
      <w:r w:rsidRPr="00054C47">
        <w:rPr>
          <w:rFonts w:ascii="Times New Roman" w:hAnsi="Times New Roman" w:cs="Times New Roman"/>
          <w:sz w:val="24"/>
          <w:szCs w:val="24"/>
        </w:rPr>
        <w:t xml:space="preserve">Muudatus mõjutab </w:t>
      </w:r>
      <w:r w:rsidR="00427814" w:rsidRPr="00054C47">
        <w:rPr>
          <w:rFonts w:ascii="Times New Roman" w:hAnsi="Times New Roman" w:cs="Times New Roman"/>
          <w:sz w:val="24"/>
          <w:szCs w:val="24"/>
        </w:rPr>
        <w:t xml:space="preserve">MK </w:t>
      </w:r>
      <w:proofErr w:type="spellStart"/>
      <w:r w:rsidRPr="00054C47">
        <w:rPr>
          <w:rFonts w:ascii="Times New Roman" w:hAnsi="Times New Roman" w:cs="Times New Roman"/>
          <w:sz w:val="24"/>
          <w:szCs w:val="24"/>
        </w:rPr>
        <w:t>KOV-ides</w:t>
      </w:r>
      <w:proofErr w:type="spellEnd"/>
      <w:r w:rsidR="00427814" w:rsidRPr="00054C47">
        <w:rPr>
          <w:rFonts w:ascii="Times New Roman" w:hAnsi="Times New Roman" w:cs="Times New Roman"/>
          <w:sz w:val="24"/>
          <w:szCs w:val="24"/>
        </w:rPr>
        <w:t xml:space="preserve"> </w:t>
      </w:r>
      <w:r w:rsidRPr="00054C47">
        <w:rPr>
          <w:rFonts w:ascii="Times New Roman" w:hAnsi="Times New Roman" w:cs="Times New Roman"/>
          <w:sz w:val="24"/>
          <w:szCs w:val="24"/>
        </w:rPr>
        <w:t>sünde registreerivaid perekonnaseisuametnikke.</w:t>
      </w:r>
      <w:commentRangeEnd w:id="97"/>
      <w:r w:rsidR="00F83C35">
        <w:rPr>
          <w:rStyle w:val="Kommentaariviide"/>
          <w:rFonts w:eastAsia="Times New Roman"/>
        </w:rPr>
        <w:commentReference w:id="97"/>
      </w:r>
    </w:p>
    <w:p w14:paraId="56886E0E" w14:textId="77777777" w:rsidR="00B6638F" w:rsidRPr="00054C47" w:rsidRDefault="00B6638F" w:rsidP="00B6638F">
      <w:pPr>
        <w:jc w:val="both"/>
        <w:rPr>
          <w:sz w:val="24"/>
          <w:szCs w:val="24"/>
        </w:rPr>
      </w:pPr>
    </w:p>
    <w:p w14:paraId="4AF2E374" w14:textId="7A2165C6" w:rsidR="00B6638F" w:rsidRPr="00054C47" w:rsidRDefault="00B6638F" w:rsidP="000F3549">
      <w:pPr>
        <w:jc w:val="both"/>
        <w:rPr>
          <w:bCs/>
          <w:sz w:val="24"/>
          <w:szCs w:val="24"/>
        </w:rPr>
      </w:pPr>
      <w:r w:rsidRPr="00054C47">
        <w:rPr>
          <w:bCs/>
          <w:sz w:val="24"/>
          <w:szCs w:val="24"/>
          <w:u w:val="single"/>
        </w:rPr>
        <w:t>Mõju ulatus</w:t>
      </w:r>
      <w:r w:rsidRPr="00054C47">
        <w:rPr>
          <w:bCs/>
          <w:sz w:val="24"/>
          <w:szCs w:val="24"/>
        </w:rPr>
        <w:t xml:space="preserve"> on </w:t>
      </w:r>
      <w:r w:rsidR="000F3549" w:rsidRPr="00054C47">
        <w:rPr>
          <w:bCs/>
          <w:sz w:val="24"/>
          <w:szCs w:val="24"/>
        </w:rPr>
        <w:t xml:space="preserve">keskmine, võivad kaasneda muudatused sihtrühma käitumises, kuid eeldatavalt ei kaasne nendega kohanemisraskusi, sest ka praegu registreeritakse sünde MK </w:t>
      </w:r>
      <w:proofErr w:type="spellStart"/>
      <w:r w:rsidR="000F3549" w:rsidRPr="00054C47">
        <w:rPr>
          <w:bCs/>
          <w:sz w:val="24"/>
          <w:szCs w:val="24"/>
        </w:rPr>
        <w:t>KOV-ides</w:t>
      </w:r>
      <w:proofErr w:type="spellEnd"/>
      <w:r w:rsidR="000F3549" w:rsidRPr="00054C47">
        <w:rPr>
          <w:bCs/>
          <w:sz w:val="24"/>
          <w:szCs w:val="24"/>
        </w:rPr>
        <w:t xml:space="preserve">. Seega ei ole see nende perekonnaseisuametnike jaoks uus ülesanne. Muudatusena võib välja tuua selle, et MK </w:t>
      </w:r>
      <w:proofErr w:type="spellStart"/>
      <w:r w:rsidR="000F3549" w:rsidRPr="00054C47">
        <w:rPr>
          <w:bCs/>
          <w:sz w:val="24"/>
          <w:szCs w:val="24"/>
        </w:rPr>
        <w:t>KOV-ides</w:t>
      </w:r>
      <w:proofErr w:type="spellEnd"/>
      <w:r w:rsidR="000F3549" w:rsidRPr="00054C47">
        <w:rPr>
          <w:bCs/>
          <w:sz w:val="24"/>
          <w:szCs w:val="24"/>
        </w:rPr>
        <w:t xml:space="preserve"> võib </w:t>
      </w:r>
      <w:r w:rsidR="006119F6" w:rsidRPr="00054C47">
        <w:rPr>
          <w:bCs/>
          <w:sz w:val="24"/>
          <w:szCs w:val="24"/>
        </w:rPr>
        <w:t xml:space="preserve">suureneda </w:t>
      </w:r>
      <w:r w:rsidR="003F2560" w:rsidRPr="00054C47">
        <w:rPr>
          <w:bCs/>
          <w:sz w:val="24"/>
          <w:szCs w:val="24"/>
        </w:rPr>
        <w:t>selliste</w:t>
      </w:r>
      <w:r w:rsidR="006119F6" w:rsidRPr="00054C47">
        <w:rPr>
          <w:bCs/>
          <w:sz w:val="24"/>
          <w:szCs w:val="24"/>
        </w:rPr>
        <w:t xml:space="preserve"> sünni</w:t>
      </w:r>
      <w:r w:rsidR="003F2560" w:rsidRPr="00054C47">
        <w:rPr>
          <w:bCs/>
          <w:sz w:val="24"/>
          <w:szCs w:val="24"/>
        </w:rPr>
        <w:t xml:space="preserve"> registreerimise avalduste arv, mida ei ole võimalik e-teenuses esitada ning tuleb minna kohapeale avaldust esitama. Kui avaldus esitatakse e-teenuses ja tegemist on lihtsama menetlusega, mille osas on võimalik teha automaatkanne ametniku vahetu sekkumiseta, siis </w:t>
      </w:r>
      <w:r w:rsidR="0018123C" w:rsidRPr="00054C47">
        <w:rPr>
          <w:bCs/>
          <w:sz w:val="24"/>
          <w:szCs w:val="24"/>
        </w:rPr>
        <w:t>selliste sünni registreerimiste</w:t>
      </w:r>
      <w:r w:rsidR="003F2560" w:rsidRPr="00054C47">
        <w:rPr>
          <w:bCs/>
          <w:sz w:val="24"/>
          <w:szCs w:val="24"/>
        </w:rPr>
        <w:t xml:space="preserve"> osas MK </w:t>
      </w:r>
      <w:proofErr w:type="spellStart"/>
      <w:r w:rsidR="003F2560" w:rsidRPr="00054C47">
        <w:rPr>
          <w:bCs/>
          <w:sz w:val="24"/>
          <w:szCs w:val="24"/>
        </w:rPr>
        <w:t>KOV-ide</w:t>
      </w:r>
      <w:proofErr w:type="spellEnd"/>
      <w:r w:rsidR="003F2560" w:rsidRPr="00054C47">
        <w:rPr>
          <w:bCs/>
          <w:sz w:val="24"/>
          <w:szCs w:val="24"/>
        </w:rPr>
        <w:t xml:space="preserve"> töökoormus</w:t>
      </w:r>
      <w:r w:rsidR="0018123C" w:rsidRPr="00054C47">
        <w:rPr>
          <w:bCs/>
          <w:sz w:val="24"/>
          <w:szCs w:val="24"/>
        </w:rPr>
        <w:t xml:space="preserve"> pigem</w:t>
      </w:r>
      <w:r w:rsidR="003F2560" w:rsidRPr="00054C47">
        <w:rPr>
          <w:bCs/>
          <w:sz w:val="24"/>
          <w:szCs w:val="24"/>
        </w:rPr>
        <w:t xml:space="preserve"> langeb</w:t>
      </w:r>
      <w:r w:rsidR="000F3549" w:rsidRPr="00054C47">
        <w:rPr>
          <w:bCs/>
          <w:sz w:val="24"/>
          <w:szCs w:val="24"/>
        </w:rPr>
        <w:t>.</w:t>
      </w:r>
    </w:p>
    <w:p w14:paraId="630CC735" w14:textId="77777777" w:rsidR="00B6638F" w:rsidRPr="00054C47" w:rsidRDefault="00B6638F" w:rsidP="00B6638F">
      <w:pPr>
        <w:jc w:val="both"/>
        <w:rPr>
          <w:bCs/>
          <w:sz w:val="24"/>
          <w:szCs w:val="24"/>
        </w:rPr>
      </w:pPr>
    </w:p>
    <w:p w14:paraId="25A06FCD" w14:textId="3BDB2F6A" w:rsidR="00555AC4" w:rsidRPr="00054C47" w:rsidRDefault="00B6638F" w:rsidP="00991A68">
      <w:pPr>
        <w:jc w:val="both"/>
        <w:rPr>
          <w:sz w:val="24"/>
          <w:szCs w:val="24"/>
        </w:rPr>
      </w:pPr>
      <w:bookmarkStart w:id="98" w:name="_Hlk166569973"/>
      <w:r w:rsidRPr="00054C47">
        <w:rPr>
          <w:sz w:val="24"/>
          <w:szCs w:val="24"/>
          <w:u w:val="single"/>
        </w:rPr>
        <w:t>Mõju esinemise sagedus</w:t>
      </w:r>
      <w:r w:rsidRPr="00054C47">
        <w:rPr>
          <w:sz w:val="24"/>
          <w:szCs w:val="24"/>
        </w:rPr>
        <w:t xml:space="preserve"> </w:t>
      </w:r>
      <w:r w:rsidR="00991A68" w:rsidRPr="00054C47">
        <w:rPr>
          <w:sz w:val="24"/>
          <w:szCs w:val="24"/>
        </w:rPr>
        <w:t xml:space="preserve">on </w:t>
      </w:r>
      <w:r w:rsidR="00DE6DD6" w:rsidRPr="00054C47">
        <w:rPr>
          <w:sz w:val="24"/>
          <w:szCs w:val="24"/>
        </w:rPr>
        <w:t>keskmine</w:t>
      </w:r>
      <w:r w:rsidR="00991A68" w:rsidRPr="00054C47">
        <w:rPr>
          <w:sz w:val="24"/>
          <w:szCs w:val="24"/>
        </w:rPr>
        <w:t xml:space="preserve">. MK </w:t>
      </w:r>
      <w:proofErr w:type="spellStart"/>
      <w:r w:rsidR="00991A68" w:rsidRPr="00054C47">
        <w:rPr>
          <w:sz w:val="24"/>
          <w:szCs w:val="24"/>
        </w:rPr>
        <w:t>KOV-is</w:t>
      </w:r>
      <w:proofErr w:type="spellEnd"/>
      <w:r w:rsidR="00991A68" w:rsidRPr="00054C47">
        <w:rPr>
          <w:sz w:val="24"/>
          <w:szCs w:val="24"/>
        </w:rPr>
        <w:t xml:space="preserve"> töötavad perekonnaseisuametnikud </w:t>
      </w:r>
      <w:r w:rsidR="00DE6DD6" w:rsidRPr="00054C47">
        <w:rPr>
          <w:sz w:val="24"/>
          <w:szCs w:val="24"/>
        </w:rPr>
        <w:t xml:space="preserve">on seni puutunud </w:t>
      </w:r>
      <w:r w:rsidR="00991A68" w:rsidRPr="00054C47">
        <w:rPr>
          <w:sz w:val="24"/>
          <w:szCs w:val="24"/>
        </w:rPr>
        <w:t xml:space="preserve">muudatuste tagajärgedega kokku regulaarselt ehk igal tööpäeval. Suur osa MK </w:t>
      </w:r>
      <w:proofErr w:type="spellStart"/>
      <w:r w:rsidR="00991A68" w:rsidRPr="00054C47">
        <w:rPr>
          <w:sz w:val="24"/>
          <w:szCs w:val="24"/>
        </w:rPr>
        <w:t>KOV-i</w:t>
      </w:r>
      <w:proofErr w:type="spellEnd"/>
      <w:r w:rsidR="00991A68" w:rsidRPr="00054C47">
        <w:rPr>
          <w:sz w:val="24"/>
          <w:szCs w:val="24"/>
        </w:rPr>
        <w:t xml:space="preserve"> perekonnaseisuametnikest </w:t>
      </w:r>
      <w:r w:rsidR="00DE6DD6" w:rsidRPr="00054C47">
        <w:rPr>
          <w:sz w:val="24"/>
          <w:szCs w:val="24"/>
        </w:rPr>
        <w:t xml:space="preserve">on seni viinud </w:t>
      </w:r>
      <w:r w:rsidR="00991A68" w:rsidRPr="00054C47">
        <w:rPr>
          <w:sz w:val="24"/>
          <w:szCs w:val="24"/>
        </w:rPr>
        <w:t xml:space="preserve">sünni registreerimise menetlusi üldjuhul läbi igal tööpäeval, näiteks Tartu Linnavalitsus registreeris </w:t>
      </w:r>
      <w:r w:rsidR="00B76EA4" w:rsidRPr="00054C47">
        <w:rPr>
          <w:sz w:val="24"/>
          <w:szCs w:val="24"/>
        </w:rPr>
        <w:t>2023</w:t>
      </w:r>
      <w:r w:rsidR="00991A68" w:rsidRPr="00054C47">
        <w:rPr>
          <w:sz w:val="24"/>
          <w:szCs w:val="24"/>
        </w:rPr>
        <w:t xml:space="preserve">. aastal </w:t>
      </w:r>
      <w:r w:rsidR="00C035A6" w:rsidRPr="00054C47">
        <w:rPr>
          <w:sz w:val="24"/>
          <w:szCs w:val="24"/>
        </w:rPr>
        <w:t xml:space="preserve">826 </w:t>
      </w:r>
      <w:r w:rsidR="00991A68" w:rsidRPr="00054C47">
        <w:rPr>
          <w:sz w:val="24"/>
          <w:szCs w:val="24"/>
        </w:rPr>
        <w:t xml:space="preserve">sündi, Tallinna Perekonnaseisuamet </w:t>
      </w:r>
      <w:r w:rsidR="00C035A6" w:rsidRPr="00054C47">
        <w:rPr>
          <w:sz w:val="24"/>
          <w:szCs w:val="24"/>
        </w:rPr>
        <w:t xml:space="preserve">3609 </w:t>
      </w:r>
      <w:r w:rsidR="00991A68" w:rsidRPr="00054C47">
        <w:rPr>
          <w:sz w:val="24"/>
          <w:szCs w:val="24"/>
        </w:rPr>
        <w:t xml:space="preserve">ja Pärnu Linnavalitsus </w:t>
      </w:r>
      <w:r w:rsidR="00C035A6" w:rsidRPr="00054C47">
        <w:rPr>
          <w:sz w:val="24"/>
          <w:szCs w:val="24"/>
        </w:rPr>
        <w:t xml:space="preserve">373 </w:t>
      </w:r>
      <w:r w:rsidR="00991A68" w:rsidRPr="00054C47">
        <w:rPr>
          <w:sz w:val="24"/>
          <w:szCs w:val="24"/>
        </w:rPr>
        <w:t>sündi.</w:t>
      </w:r>
      <w:r w:rsidR="00754394" w:rsidRPr="00054C47">
        <w:rPr>
          <w:sz w:val="24"/>
          <w:szCs w:val="24"/>
        </w:rPr>
        <w:t xml:space="preserve"> </w:t>
      </w:r>
      <w:r w:rsidR="00DE6DD6" w:rsidRPr="00054C47">
        <w:rPr>
          <w:sz w:val="24"/>
          <w:szCs w:val="24"/>
        </w:rPr>
        <w:t>5.aprillist 2024</w:t>
      </w:r>
      <w:r w:rsidR="000457CA" w:rsidRPr="00054C47">
        <w:rPr>
          <w:sz w:val="24"/>
          <w:szCs w:val="24"/>
        </w:rPr>
        <w:t>. a</w:t>
      </w:r>
      <w:r w:rsidR="004D7C7B" w:rsidRPr="00054C47">
        <w:rPr>
          <w:sz w:val="24"/>
          <w:szCs w:val="24"/>
        </w:rPr>
        <w:t xml:space="preserve"> hakati </w:t>
      </w:r>
      <w:proofErr w:type="spellStart"/>
      <w:r w:rsidR="00754394" w:rsidRPr="00054C47">
        <w:rPr>
          <w:sz w:val="24"/>
          <w:szCs w:val="24"/>
        </w:rPr>
        <w:t>RR-is</w:t>
      </w:r>
      <w:proofErr w:type="spellEnd"/>
      <w:r w:rsidR="004D7C7B" w:rsidRPr="00054C47">
        <w:rPr>
          <w:sz w:val="24"/>
          <w:szCs w:val="24"/>
        </w:rPr>
        <w:t xml:space="preserve"> tegema sünni registreerimise automaatkandeid</w:t>
      </w:r>
      <w:r w:rsidR="00DE6DD6" w:rsidRPr="00054C47">
        <w:rPr>
          <w:sz w:val="24"/>
          <w:szCs w:val="24"/>
        </w:rPr>
        <w:t>, mis vähendab ametniku vahendusel registreeritud sündide arvu suures mahus (vt aprillikuu andmed allpool).</w:t>
      </w:r>
      <w:r w:rsidR="000457CA" w:rsidRPr="00054C47">
        <w:rPr>
          <w:sz w:val="24"/>
          <w:szCs w:val="24"/>
        </w:rPr>
        <w:t xml:space="preserve"> Seega, kuigi varem on osades </w:t>
      </w:r>
      <w:proofErr w:type="spellStart"/>
      <w:r w:rsidR="000457CA" w:rsidRPr="00054C47">
        <w:rPr>
          <w:sz w:val="24"/>
          <w:szCs w:val="24"/>
        </w:rPr>
        <w:t>KOV-ides</w:t>
      </w:r>
      <w:proofErr w:type="spellEnd"/>
      <w:r w:rsidR="000457CA" w:rsidRPr="00054C47">
        <w:rPr>
          <w:sz w:val="24"/>
          <w:szCs w:val="24"/>
        </w:rPr>
        <w:t xml:space="preserve"> olnud sünni registreerimiste arv suur, siis automaatkannete tõttu on sünni registreerimiste arv </w:t>
      </w:r>
      <w:proofErr w:type="spellStart"/>
      <w:r w:rsidR="000457CA" w:rsidRPr="00054C47">
        <w:rPr>
          <w:sz w:val="24"/>
          <w:szCs w:val="24"/>
        </w:rPr>
        <w:t>KOV-ides</w:t>
      </w:r>
      <w:proofErr w:type="spellEnd"/>
      <w:r w:rsidR="000457CA" w:rsidRPr="00054C47">
        <w:rPr>
          <w:sz w:val="24"/>
          <w:szCs w:val="24"/>
        </w:rPr>
        <w:t xml:space="preserve"> praeguseks palju langenud.</w:t>
      </w:r>
    </w:p>
    <w:p w14:paraId="0E2A7CDF" w14:textId="77777777" w:rsidR="000457CA" w:rsidRPr="00054C47" w:rsidRDefault="000457CA" w:rsidP="00991A68">
      <w:pPr>
        <w:jc w:val="both"/>
        <w:rPr>
          <w:sz w:val="23"/>
          <w:szCs w:val="23"/>
        </w:rPr>
      </w:pPr>
    </w:p>
    <w:p w14:paraId="72B35DD6" w14:textId="258145D6" w:rsidR="00991A68" w:rsidRPr="00054C47" w:rsidRDefault="00555AC4" w:rsidP="00991A68">
      <w:pPr>
        <w:jc w:val="both"/>
        <w:rPr>
          <w:sz w:val="23"/>
          <w:szCs w:val="23"/>
        </w:rPr>
      </w:pPr>
      <w:r w:rsidRPr="00054C47">
        <w:rPr>
          <w:sz w:val="23"/>
          <w:szCs w:val="23"/>
        </w:rPr>
        <w:t xml:space="preserve">Tabel </w:t>
      </w:r>
      <w:r w:rsidR="00AA33F3" w:rsidRPr="00054C47">
        <w:rPr>
          <w:sz w:val="23"/>
          <w:szCs w:val="23"/>
        </w:rPr>
        <w:t xml:space="preserve">1. </w:t>
      </w:r>
      <w:r w:rsidRPr="00054C47">
        <w:rPr>
          <w:sz w:val="23"/>
          <w:szCs w:val="23"/>
        </w:rPr>
        <w:t xml:space="preserve">Sündide arv </w:t>
      </w:r>
      <w:proofErr w:type="spellStart"/>
      <w:r w:rsidRPr="00054C47">
        <w:rPr>
          <w:sz w:val="23"/>
          <w:szCs w:val="23"/>
        </w:rPr>
        <w:t>KOV-ide</w:t>
      </w:r>
      <w:proofErr w:type="spellEnd"/>
      <w:r w:rsidRPr="00054C47">
        <w:rPr>
          <w:sz w:val="23"/>
          <w:szCs w:val="23"/>
        </w:rPr>
        <w:t xml:space="preserve"> ja MK </w:t>
      </w:r>
      <w:proofErr w:type="spellStart"/>
      <w:r w:rsidRPr="00054C47">
        <w:rPr>
          <w:sz w:val="23"/>
          <w:szCs w:val="23"/>
        </w:rPr>
        <w:t>KOV-ide</w:t>
      </w:r>
      <w:proofErr w:type="spellEnd"/>
      <w:r w:rsidRPr="00054C47">
        <w:rPr>
          <w:sz w:val="23"/>
          <w:szCs w:val="23"/>
        </w:rPr>
        <w:t xml:space="preserve"> seas kokku</w:t>
      </w:r>
      <w:bookmarkEnd w:id="98"/>
      <w:r w:rsidR="000457CA" w:rsidRPr="00054C47">
        <w:rPr>
          <w:sz w:val="23"/>
          <w:szCs w:val="23"/>
        </w:rPr>
        <w:t>.</w:t>
      </w:r>
    </w:p>
    <w:p w14:paraId="375E8C95" w14:textId="77777777" w:rsidR="000457CA" w:rsidRPr="00054C47" w:rsidRDefault="000457CA" w:rsidP="00991A68">
      <w:pPr>
        <w:jc w:val="both"/>
        <w:rPr>
          <w:sz w:val="24"/>
          <w:szCs w:val="24"/>
        </w:rPr>
      </w:pPr>
    </w:p>
    <w:tbl>
      <w:tblPr>
        <w:tblW w:w="0" w:type="auto"/>
        <w:tblInd w:w="-168" w:type="dxa"/>
        <w:tblCellMar>
          <w:left w:w="0" w:type="dxa"/>
          <w:right w:w="0" w:type="dxa"/>
        </w:tblCellMar>
        <w:tblLook w:val="04A0" w:firstRow="1" w:lastRow="0" w:firstColumn="1" w:lastColumn="0" w:noHBand="0" w:noVBand="1"/>
      </w:tblPr>
      <w:tblGrid>
        <w:gridCol w:w="1660"/>
        <w:gridCol w:w="1452"/>
        <w:gridCol w:w="1452"/>
        <w:gridCol w:w="1452"/>
      </w:tblGrid>
      <w:tr w:rsidR="00081208" w:rsidRPr="00054C47" w14:paraId="04B82332" w14:textId="77777777" w:rsidTr="00081208">
        <w:trPr>
          <w:trHeight w:val="249"/>
        </w:trPr>
        <w:tc>
          <w:tcPr>
            <w:tcW w:w="1452" w:type="dxa"/>
            <w:tcMar>
              <w:top w:w="0" w:type="dxa"/>
              <w:left w:w="108" w:type="dxa"/>
              <w:bottom w:w="0" w:type="dxa"/>
              <w:right w:w="108" w:type="dxa"/>
            </w:tcMar>
            <w:hideMark/>
          </w:tcPr>
          <w:p w14:paraId="24444FE4"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 xml:space="preserve">Teenus ja teenuseosutaja </w:t>
            </w:r>
          </w:p>
        </w:tc>
        <w:tc>
          <w:tcPr>
            <w:tcW w:w="1452" w:type="dxa"/>
            <w:tcMar>
              <w:top w:w="0" w:type="dxa"/>
              <w:left w:w="108" w:type="dxa"/>
              <w:bottom w:w="0" w:type="dxa"/>
              <w:right w:w="108" w:type="dxa"/>
            </w:tcMar>
            <w:hideMark/>
          </w:tcPr>
          <w:p w14:paraId="6BB9B544"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 xml:space="preserve">Sündide arv 2021. aastal </w:t>
            </w:r>
          </w:p>
        </w:tc>
        <w:tc>
          <w:tcPr>
            <w:tcW w:w="1452" w:type="dxa"/>
            <w:tcMar>
              <w:top w:w="0" w:type="dxa"/>
              <w:left w:w="108" w:type="dxa"/>
              <w:bottom w:w="0" w:type="dxa"/>
              <w:right w:w="108" w:type="dxa"/>
            </w:tcMar>
            <w:hideMark/>
          </w:tcPr>
          <w:p w14:paraId="4E6BF0EE"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 xml:space="preserve">Sündide arv 2022. aastal </w:t>
            </w:r>
          </w:p>
        </w:tc>
        <w:tc>
          <w:tcPr>
            <w:tcW w:w="1452" w:type="dxa"/>
            <w:tcMar>
              <w:top w:w="0" w:type="dxa"/>
              <w:left w:w="108" w:type="dxa"/>
              <w:bottom w:w="0" w:type="dxa"/>
              <w:right w:w="108" w:type="dxa"/>
            </w:tcMar>
            <w:hideMark/>
          </w:tcPr>
          <w:p w14:paraId="1E06C4C9"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 xml:space="preserve">Sündide arv 2023. aastal </w:t>
            </w:r>
          </w:p>
        </w:tc>
      </w:tr>
      <w:tr w:rsidR="00081208" w:rsidRPr="00054C47" w14:paraId="5ACF55E5" w14:textId="77777777" w:rsidTr="00081208">
        <w:trPr>
          <w:trHeight w:val="416"/>
        </w:trPr>
        <w:tc>
          <w:tcPr>
            <w:tcW w:w="1452" w:type="dxa"/>
            <w:tcMar>
              <w:top w:w="0" w:type="dxa"/>
              <w:left w:w="108" w:type="dxa"/>
              <w:bottom w:w="0" w:type="dxa"/>
              <w:right w:w="108" w:type="dxa"/>
            </w:tcMar>
            <w:hideMark/>
          </w:tcPr>
          <w:p w14:paraId="272AF647"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 xml:space="preserve">MK KOV (16) </w:t>
            </w:r>
          </w:p>
        </w:tc>
        <w:tc>
          <w:tcPr>
            <w:tcW w:w="1452" w:type="dxa"/>
            <w:tcMar>
              <w:top w:w="0" w:type="dxa"/>
              <w:left w:w="108" w:type="dxa"/>
              <w:bottom w:w="0" w:type="dxa"/>
              <w:right w:w="108" w:type="dxa"/>
            </w:tcMar>
            <w:hideMark/>
          </w:tcPr>
          <w:p w14:paraId="3636D5B7"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8034</w:t>
            </w:r>
          </w:p>
        </w:tc>
        <w:tc>
          <w:tcPr>
            <w:tcW w:w="1452" w:type="dxa"/>
            <w:tcMar>
              <w:top w:w="0" w:type="dxa"/>
              <w:left w:w="108" w:type="dxa"/>
              <w:bottom w:w="0" w:type="dxa"/>
              <w:right w:w="108" w:type="dxa"/>
            </w:tcMar>
            <w:hideMark/>
          </w:tcPr>
          <w:p w14:paraId="70B191BD"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6944</w:t>
            </w:r>
          </w:p>
        </w:tc>
        <w:tc>
          <w:tcPr>
            <w:tcW w:w="1452" w:type="dxa"/>
            <w:tcMar>
              <w:top w:w="0" w:type="dxa"/>
              <w:left w:w="108" w:type="dxa"/>
              <w:bottom w:w="0" w:type="dxa"/>
              <w:right w:w="108" w:type="dxa"/>
            </w:tcMar>
            <w:hideMark/>
          </w:tcPr>
          <w:p w14:paraId="6730EBB4"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6489</w:t>
            </w:r>
          </w:p>
        </w:tc>
      </w:tr>
      <w:tr w:rsidR="00081208" w:rsidRPr="00054C47" w14:paraId="554F3117" w14:textId="77777777" w:rsidTr="00081208">
        <w:trPr>
          <w:trHeight w:val="109"/>
        </w:trPr>
        <w:tc>
          <w:tcPr>
            <w:tcW w:w="1452" w:type="dxa"/>
            <w:tcMar>
              <w:top w:w="0" w:type="dxa"/>
              <w:left w:w="108" w:type="dxa"/>
              <w:bottom w:w="0" w:type="dxa"/>
              <w:right w:w="108" w:type="dxa"/>
            </w:tcMar>
            <w:hideMark/>
          </w:tcPr>
          <w:p w14:paraId="5F1F158B"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 xml:space="preserve">KOV (63) </w:t>
            </w:r>
          </w:p>
        </w:tc>
        <w:tc>
          <w:tcPr>
            <w:tcW w:w="1452" w:type="dxa"/>
            <w:tcMar>
              <w:top w:w="0" w:type="dxa"/>
              <w:left w:w="108" w:type="dxa"/>
              <w:bottom w:w="0" w:type="dxa"/>
              <w:right w:w="108" w:type="dxa"/>
            </w:tcMar>
            <w:hideMark/>
          </w:tcPr>
          <w:p w14:paraId="468A7027"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5104</w:t>
            </w:r>
          </w:p>
        </w:tc>
        <w:tc>
          <w:tcPr>
            <w:tcW w:w="1452" w:type="dxa"/>
            <w:tcMar>
              <w:top w:w="0" w:type="dxa"/>
              <w:left w:w="108" w:type="dxa"/>
              <w:bottom w:w="0" w:type="dxa"/>
              <w:right w:w="108" w:type="dxa"/>
            </w:tcMar>
            <w:hideMark/>
          </w:tcPr>
          <w:p w14:paraId="47FD6F45"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4644</w:t>
            </w:r>
          </w:p>
        </w:tc>
        <w:tc>
          <w:tcPr>
            <w:tcW w:w="1452" w:type="dxa"/>
            <w:tcMar>
              <w:top w:w="0" w:type="dxa"/>
              <w:left w:w="108" w:type="dxa"/>
              <w:bottom w:w="0" w:type="dxa"/>
              <w:right w:w="108" w:type="dxa"/>
            </w:tcMar>
            <w:hideMark/>
          </w:tcPr>
          <w:p w14:paraId="60A28182"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color w:val="000000"/>
                <w:sz w:val="23"/>
                <w:szCs w:val="23"/>
                <w:lang w:eastAsia="en-US"/>
                <w14:ligatures w14:val="standardContextual"/>
              </w:rPr>
              <w:t>4232</w:t>
            </w:r>
          </w:p>
        </w:tc>
      </w:tr>
      <w:tr w:rsidR="00081208" w:rsidRPr="00054C47" w14:paraId="2BCE64F6" w14:textId="77777777" w:rsidTr="00081208">
        <w:trPr>
          <w:trHeight w:val="242"/>
        </w:trPr>
        <w:tc>
          <w:tcPr>
            <w:tcW w:w="1452" w:type="dxa"/>
            <w:tcMar>
              <w:top w:w="0" w:type="dxa"/>
              <w:left w:w="108" w:type="dxa"/>
              <w:bottom w:w="0" w:type="dxa"/>
              <w:right w:w="108" w:type="dxa"/>
            </w:tcMar>
            <w:hideMark/>
          </w:tcPr>
          <w:p w14:paraId="5A1B2987"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 xml:space="preserve">Sündide arv kokku </w:t>
            </w:r>
          </w:p>
        </w:tc>
        <w:tc>
          <w:tcPr>
            <w:tcW w:w="1452" w:type="dxa"/>
            <w:tcMar>
              <w:top w:w="0" w:type="dxa"/>
              <w:left w:w="108" w:type="dxa"/>
              <w:bottom w:w="0" w:type="dxa"/>
              <w:right w:w="108" w:type="dxa"/>
            </w:tcMar>
            <w:hideMark/>
          </w:tcPr>
          <w:p w14:paraId="5F1508A4"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13138</w:t>
            </w:r>
          </w:p>
        </w:tc>
        <w:tc>
          <w:tcPr>
            <w:tcW w:w="1452" w:type="dxa"/>
            <w:tcMar>
              <w:top w:w="0" w:type="dxa"/>
              <w:left w:w="108" w:type="dxa"/>
              <w:bottom w:w="0" w:type="dxa"/>
              <w:right w:w="108" w:type="dxa"/>
            </w:tcMar>
            <w:hideMark/>
          </w:tcPr>
          <w:p w14:paraId="44F96B4C"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11588</w:t>
            </w:r>
          </w:p>
        </w:tc>
        <w:tc>
          <w:tcPr>
            <w:tcW w:w="1452" w:type="dxa"/>
            <w:tcMar>
              <w:top w:w="0" w:type="dxa"/>
              <w:left w:w="108" w:type="dxa"/>
              <w:bottom w:w="0" w:type="dxa"/>
              <w:right w:w="108" w:type="dxa"/>
            </w:tcMar>
            <w:hideMark/>
          </w:tcPr>
          <w:p w14:paraId="2F9615C8" w14:textId="77777777" w:rsidR="00081208" w:rsidRPr="00054C47" w:rsidRDefault="00081208" w:rsidP="00081208">
            <w:pPr>
              <w:spacing w:line="252" w:lineRule="auto"/>
              <w:rPr>
                <w:rFonts w:eastAsia="Calibri"/>
                <w:color w:val="000000"/>
                <w:sz w:val="23"/>
                <w:szCs w:val="23"/>
                <w:lang w:eastAsia="en-US"/>
                <w14:ligatures w14:val="standardContextual"/>
              </w:rPr>
            </w:pPr>
            <w:r w:rsidRPr="00054C47">
              <w:rPr>
                <w:rFonts w:eastAsia="Calibri"/>
                <w:b/>
                <w:bCs/>
                <w:color w:val="000000"/>
                <w:sz w:val="23"/>
                <w:szCs w:val="23"/>
                <w:lang w:eastAsia="en-US"/>
                <w14:ligatures w14:val="standardContextual"/>
              </w:rPr>
              <w:t>10721</w:t>
            </w:r>
          </w:p>
        </w:tc>
      </w:tr>
    </w:tbl>
    <w:p w14:paraId="351C612E" w14:textId="77777777" w:rsidR="00081208" w:rsidRPr="00054C47" w:rsidRDefault="00081208" w:rsidP="00991A68">
      <w:pPr>
        <w:jc w:val="both"/>
        <w:rPr>
          <w:sz w:val="24"/>
          <w:szCs w:val="24"/>
        </w:rPr>
      </w:pPr>
    </w:p>
    <w:p w14:paraId="718203F1" w14:textId="77777777" w:rsidR="00081208" w:rsidRPr="00054C47" w:rsidRDefault="00081208" w:rsidP="00991A68">
      <w:pPr>
        <w:jc w:val="both"/>
        <w:rPr>
          <w:sz w:val="24"/>
          <w:szCs w:val="24"/>
        </w:rPr>
      </w:pPr>
    </w:p>
    <w:p w14:paraId="57856676" w14:textId="34632E9A" w:rsidR="00991A68" w:rsidRPr="00054C47" w:rsidRDefault="00B6638F" w:rsidP="00991A68">
      <w:pPr>
        <w:jc w:val="both"/>
        <w:rPr>
          <w:sz w:val="24"/>
          <w:szCs w:val="24"/>
        </w:rPr>
      </w:pPr>
      <w:r w:rsidRPr="00054C47">
        <w:rPr>
          <w:bCs/>
          <w:sz w:val="24"/>
          <w:szCs w:val="24"/>
          <w:u w:val="single"/>
        </w:rPr>
        <w:t>Ebasoovitava mõju kaasnemise risk</w:t>
      </w:r>
      <w:r w:rsidRPr="00054C47">
        <w:rPr>
          <w:bCs/>
          <w:sz w:val="24"/>
          <w:szCs w:val="24"/>
        </w:rPr>
        <w:t xml:space="preserve"> on väike. </w:t>
      </w:r>
      <w:r w:rsidR="00991A68" w:rsidRPr="00054C47">
        <w:rPr>
          <w:sz w:val="24"/>
          <w:szCs w:val="24"/>
        </w:rPr>
        <w:t xml:space="preserve">MK </w:t>
      </w:r>
      <w:proofErr w:type="spellStart"/>
      <w:r w:rsidR="00991A68" w:rsidRPr="00054C47">
        <w:rPr>
          <w:sz w:val="24"/>
          <w:szCs w:val="24"/>
        </w:rPr>
        <w:t>KOV-ide</w:t>
      </w:r>
      <w:proofErr w:type="spellEnd"/>
      <w:r w:rsidR="00991A68" w:rsidRPr="00054C47">
        <w:rPr>
          <w:sz w:val="24"/>
          <w:szCs w:val="24"/>
        </w:rPr>
        <w:t xml:space="preserve"> töökoormus võib suureneda, kuid mitte oluliselt, sest suurem osa </w:t>
      </w:r>
      <w:r w:rsidR="00FF1953" w:rsidRPr="00054C47">
        <w:rPr>
          <w:sz w:val="24"/>
          <w:szCs w:val="24"/>
        </w:rPr>
        <w:t xml:space="preserve">sünni </w:t>
      </w:r>
      <w:r w:rsidR="00991A68" w:rsidRPr="00054C47">
        <w:rPr>
          <w:sz w:val="24"/>
          <w:szCs w:val="24"/>
        </w:rPr>
        <w:t>registreeri</w:t>
      </w:r>
      <w:r w:rsidR="00FF1953" w:rsidRPr="00054C47">
        <w:rPr>
          <w:sz w:val="24"/>
          <w:szCs w:val="24"/>
        </w:rPr>
        <w:t xml:space="preserve">mise avaldusi esitatakse </w:t>
      </w:r>
      <w:r w:rsidR="00991A68" w:rsidRPr="00054C47">
        <w:rPr>
          <w:sz w:val="24"/>
          <w:szCs w:val="24"/>
        </w:rPr>
        <w:t xml:space="preserve">juba praegu e-teenuse kaudu. Kui arvestada </w:t>
      </w:r>
      <w:r w:rsidR="0018123C" w:rsidRPr="00054C47">
        <w:rPr>
          <w:sz w:val="24"/>
          <w:szCs w:val="24"/>
        </w:rPr>
        <w:t xml:space="preserve">juba </w:t>
      </w:r>
      <w:r w:rsidR="00991A68" w:rsidRPr="00054C47">
        <w:rPr>
          <w:sz w:val="24"/>
          <w:szCs w:val="24"/>
        </w:rPr>
        <w:t xml:space="preserve">lisanduvate automaatsete sünni registreerimistega, siis menetluste arv MK </w:t>
      </w:r>
      <w:proofErr w:type="spellStart"/>
      <w:r w:rsidR="00991A68" w:rsidRPr="00054C47">
        <w:rPr>
          <w:sz w:val="24"/>
          <w:szCs w:val="24"/>
        </w:rPr>
        <w:t>KOV-ides</w:t>
      </w:r>
      <w:proofErr w:type="spellEnd"/>
      <w:r w:rsidR="00991A68" w:rsidRPr="00054C47">
        <w:rPr>
          <w:sz w:val="24"/>
          <w:szCs w:val="24"/>
        </w:rPr>
        <w:t xml:space="preserve"> ei ole väga suur. Samas annab sündide registreerimise automatiseerimine MK </w:t>
      </w:r>
      <w:proofErr w:type="spellStart"/>
      <w:r w:rsidR="00991A68" w:rsidRPr="00054C47">
        <w:rPr>
          <w:sz w:val="24"/>
          <w:szCs w:val="24"/>
        </w:rPr>
        <w:t>KOV-idele</w:t>
      </w:r>
      <w:proofErr w:type="spellEnd"/>
      <w:r w:rsidR="00991A68" w:rsidRPr="00054C47">
        <w:rPr>
          <w:sz w:val="24"/>
          <w:szCs w:val="24"/>
        </w:rPr>
        <w:t xml:space="preserve"> võimaluse pühendada rohkem aega keerulisematele juhtumitele ning neisse rohkem süüvida, et need oleks võimalik inimese jaoks kiiresti ja mugavalt ära lahendada.</w:t>
      </w:r>
    </w:p>
    <w:p w14:paraId="5535BF1F" w14:textId="77777777" w:rsidR="00991A68" w:rsidRPr="00054C47" w:rsidRDefault="00991A68" w:rsidP="00991A68">
      <w:pPr>
        <w:jc w:val="both"/>
        <w:rPr>
          <w:sz w:val="24"/>
          <w:szCs w:val="24"/>
        </w:rPr>
      </w:pPr>
    </w:p>
    <w:p w14:paraId="565E3C69" w14:textId="4D0CF131" w:rsidR="00991A68" w:rsidRPr="00054C47" w:rsidRDefault="00991A68" w:rsidP="00991A68">
      <w:pPr>
        <w:jc w:val="both"/>
        <w:rPr>
          <w:sz w:val="24"/>
          <w:szCs w:val="24"/>
        </w:rPr>
      </w:pPr>
      <w:r w:rsidRPr="00054C47">
        <w:rPr>
          <w:sz w:val="24"/>
          <w:szCs w:val="24"/>
        </w:rPr>
        <w:t xml:space="preserve">Muudatusel on ka positiivne pool, sest MK </w:t>
      </w:r>
      <w:proofErr w:type="spellStart"/>
      <w:r w:rsidRPr="00054C47">
        <w:rPr>
          <w:sz w:val="24"/>
          <w:szCs w:val="24"/>
        </w:rPr>
        <w:t>KOV-ides</w:t>
      </w:r>
      <w:proofErr w:type="spellEnd"/>
      <w:r w:rsidRPr="00054C47">
        <w:rPr>
          <w:sz w:val="24"/>
          <w:szCs w:val="24"/>
        </w:rPr>
        <w:t xml:space="preserve"> on </w:t>
      </w:r>
      <w:r w:rsidR="004D7C7B" w:rsidRPr="00054C47">
        <w:rPr>
          <w:sz w:val="24"/>
          <w:szCs w:val="24"/>
        </w:rPr>
        <w:t>ka seni olnud</w:t>
      </w:r>
      <w:r w:rsidR="00EE7987" w:rsidRPr="00054C47">
        <w:rPr>
          <w:sz w:val="24"/>
          <w:szCs w:val="24"/>
        </w:rPr>
        <w:t xml:space="preserve"> </w:t>
      </w:r>
      <w:r w:rsidRPr="00054C47">
        <w:rPr>
          <w:sz w:val="24"/>
          <w:szCs w:val="24"/>
        </w:rPr>
        <w:t xml:space="preserve">rohkem menetlusi </w:t>
      </w:r>
      <w:r w:rsidR="0018123C" w:rsidRPr="00054C47">
        <w:rPr>
          <w:sz w:val="24"/>
          <w:szCs w:val="24"/>
        </w:rPr>
        <w:t xml:space="preserve">võrreldes ülejäänud </w:t>
      </w:r>
      <w:proofErr w:type="spellStart"/>
      <w:r w:rsidR="0018123C" w:rsidRPr="00054C47">
        <w:rPr>
          <w:sz w:val="24"/>
          <w:szCs w:val="24"/>
        </w:rPr>
        <w:t>KOV-idega</w:t>
      </w:r>
      <w:proofErr w:type="spellEnd"/>
      <w:r w:rsidR="0018123C" w:rsidRPr="00054C47">
        <w:rPr>
          <w:sz w:val="24"/>
          <w:szCs w:val="24"/>
        </w:rPr>
        <w:t xml:space="preserve"> </w:t>
      </w:r>
      <w:r w:rsidRPr="00054C47">
        <w:rPr>
          <w:sz w:val="24"/>
          <w:szCs w:val="24"/>
        </w:rPr>
        <w:t xml:space="preserve">ning need perekonnaseisuametnikud </w:t>
      </w:r>
      <w:r w:rsidR="004D7C7B" w:rsidRPr="00054C47">
        <w:rPr>
          <w:sz w:val="24"/>
          <w:szCs w:val="24"/>
        </w:rPr>
        <w:t>on ka siiani kokku puutunud</w:t>
      </w:r>
      <w:r w:rsidRPr="00054C47">
        <w:rPr>
          <w:sz w:val="24"/>
          <w:szCs w:val="24"/>
        </w:rPr>
        <w:t xml:space="preserve"> keerulisemate juhtumitega. Seega neil on suurem kogemus erinevate juhtumite lahendamisel. Seetõttu ei </w:t>
      </w:r>
      <w:r w:rsidR="00F150D8" w:rsidRPr="00054C47">
        <w:rPr>
          <w:sz w:val="24"/>
          <w:szCs w:val="24"/>
        </w:rPr>
        <w:t xml:space="preserve">vaja </w:t>
      </w:r>
      <w:r w:rsidRPr="00054C47">
        <w:rPr>
          <w:sz w:val="24"/>
          <w:szCs w:val="24"/>
        </w:rPr>
        <w:t xml:space="preserve">nad </w:t>
      </w:r>
      <w:r w:rsidR="00F150D8" w:rsidRPr="00054C47">
        <w:rPr>
          <w:sz w:val="24"/>
          <w:szCs w:val="24"/>
        </w:rPr>
        <w:t xml:space="preserve">keerulisemate </w:t>
      </w:r>
      <w:r w:rsidRPr="00054C47">
        <w:rPr>
          <w:sz w:val="24"/>
          <w:szCs w:val="24"/>
        </w:rPr>
        <w:t xml:space="preserve">juhtumite lahendamiseks nii palju </w:t>
      </w:r>
      <w:r w:rsidR="00F150D8" w:rsidRPr="00054C47">
        <w:rPr>
          <w:sz w:val="24"/>
          <w:szCs w:val="24"/>
        </w:rPr>
        <w:t xml:space="preserve">juhendamist </w:t>
      </w:r>
      <w:r w:rsidRPr="00054C47">
        <w:rPr>
          <w:sz w:val="24"/>
          <w:szCs w:val="24"/>
        </w:rPr>
        <w:t>Siseministeeriumilt ning saavad iseseisvalt menetlused kiirelt ja korrektselt tehtud.</w:t>
      </w:r>
    </w:p>
    <w:p w14:paraId="5A95E830" w14:textId="77777777" w:rsidR="00991A68" w:rsidRPr="00054C47" w:rsidRDefault="00991A68" w:rsidP="00991A68">
      <w:pPr>
        <w:jc w:val="both"/>
        <w:rPr>
          <w:sz w:val="24"/>
          <w:szCs w:val="24"/>
        </w:rPr>
      </w:pPr>
    </w:p>
    <w:p w14:paraId="40518DE6" w14:textId="426B7125" w:rsidR="00991A68" w:rsidRPr="00054C47" w:rsidRDefault="00991A68" w:rsidP="00991A68">
      <w:pPr>
        <w:jc w:val="both"/>
        <w:rPr>
          <w:sz w:val="24"/>
          <w:szCs w:val="24"/>
        </w:rPr>
      </w:pPr>
      <w:r w:rsidRPr="00054C47">
        <w:rPr>
          <w:sz w:val="24"/>
          <w:szCs w:val="24"/>
        </w:rPr>
        <w:t xml:space="preserve">Muudatusel võib olla ka kaudne positiivne mõju. Väikestes </w:t>
      </w:r>
      <w:proofErr w:type="spellStart"/>
      <w:r w:rsidRPr="00054C47">
        <w:rPr>
          <w:sz w:val="24"/>
          <w:szCs w:val="24"/>
        </w:rPr>
        <w:t>KOV-ides</w:t>
      </w:r>
      <w:proofErr w:type="spellEnd"/>
      <w:r w:rsidRPr="00054C47">
        <w:rPr>
          <w:sz w:val="24"/>
          <w:szCs w:val="24"/>
        </w:rPr>
        <w:t xml:space="preserve"> elavad inimesed ei pruugi soovida läbida pikka vahemaad ja sõita MK </w:t>
      </w:r>
      <w:proofErr w:type="spellStart"/>
      <w:r w:rsidRPr="00054C47">
        <w:rPr>
          <w:sz w:val="24"/>
          <w:szCs w:val="24"/>
        </w:rPr>
        <w:t>KOV-i</w:t>
      </w:r>
      <w:proofErr w:type="spellEnd"/>
      <w:r w:rsidRPr="00054C47">
        <w:rPr>
          <w:sz w:val="24"/>
          <w:szCs w:val="24"/>
        </w:rPr>
        <w:t xml:space="preserve"> sünni registreerimiseks, seetõttu </w:t>
      </w:r>
      <w:r w:rsidRPr="00054C47">
        <w:rPr>
          <w:sz w:val="24"/>
          <w:szCs w:val="24"/>
        </w:rPr>
        <w:lastRenderedPageBreak/>
        <w:t xml:space="preserve">võivad nad kasutada sünni registreerimiseks hoopis e-teenust. Umbes </w:t>
      </w:r>
      <w:r w:rsidR="00F150D8" w:rsidRPr="00054C47">
        <w:rPr>
          <w:sz w:val="24"/>
          <w:szCs w:val="24"/>
        </w:rPr>
        <w:t>15</w:t>
      </w:r>
      <w:r w:rsidRPr="00054C47">
        <w:rPr>
          <w:sz w:val="24"/>
          <w:szCs w:val="24"/>
        </w:rPr>
        <w:t xml:space="preserve">%-l juhtudest ei peaks sündi registreerima kohapeal, kuid inimesed teevad seda mingil põhjusel praegu siiski kohapeal. Nende juhtumite puhul võivad inimesed tulevikus eelistada e-teenust ning neist juhtumitest osa võidakse kanda </w:t>
      </w:r>
      <w:proofErr w:type="spellStart"/>
      <w:r w:rsidR="00CA371A" w:rsidRPr="00054C47">
        <w:rPr>
          <w:sz w:val="24"/>
          <w:szCs w:val="24"/>
        </w:rPr>
        <w:t>RR-i</w:t>
      </w:r>
      <w:proofErr w:type="spellEnd"/>
      <w:r w:rsidRPr="00054C47">
        <w:rPr>
          <w:sz w:val="24"/>
          <w:szCs w:val="24"/>
        </w:rPr>
        <w:t xml:space="preserve"> automaatselt ilma ametniku sekkumiseta. See omakorda hoiab kokku ametnike tööaega, et ametnikud saaksid tegeleda keerukamate juhtumitega.</w:t>
      </w:r>
    </w:p>
    <w:p w14:paraId="7C3B701D" w14:textId="2102B0A5" w:rsidR="00B6638F" w:rsidRPr="00054C47" w:rsidRDefault="00B6638F" w:rsidP="00B6638F">
      <w:pPr>
        <w:jc w:val="both"/>
        <w:rPr>
          <w:bCs/>
          <w:sz w:val="24"/>
          <w:szCs w:val="24"/>
        </w:rPr>
      </w:pPr>
    </w:p>
    <w:p w14:paraId="0F48F629" w14:textId="77777777" w:rsidR="00B6638F" w:rsidRPr="00054C47" w:rsidRDefault="00B6638F" w:rsidP="00B6638F">
      <w:pPr>
        <w:jc w:val="both"/>
        <w:rPr>
          <w:bCs/>
          <w:sz w:val="24"/>
          <w:szCs w:val="24"/>
        </w:rPr>
      </w:pPr>
      <w:r w:rsidRPr="00054C47">
        <w:rPr>
          <w:bCs/>
          <w:sz w:val="24"/>
          <w:szCs w:val="24"/>
        </w:rPr>
        <w:t>II</w:t>
      </w:r>
    </w:p>
    <w:p w14:paraId="7D182C7A" w14:textId="77777777" w:rsidR="00B6638F" w:rsidRPr="00054C47" w:rsidRDefault="00B6638F" w:rsidP="00B6638F">
      <w:pPr>
        <w:jc w:val="both"/>
        <w:rPr>
          <w:bCs/>
          <w:sz w:val="24"/>
          <w:szCs w:val="24"/>
        </w:rPr>
      </w:pPr>
    </w:p>
    <w:p w14:paraId="236F3D42" w14:textId="0FA83082" w:rsidR="00B6638F" w:rsidRPr="00054C47" w:rsidRDefault="00B6638F" w:rsidP="00B6638F">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79 </w:t>
      </w:r>
      <w:proofErr w:type="spellStart"/>
      <w:r w:rsidRPr="00054C47">
        <w:rPr>
          <w:rFonts w:ascii="Times New Roman" w:hAnsi="Times New Roman" w:cs="Times New Roman"/>
          <w:bCs/>
          <w:sz w:val="24"/>
          <w:szCs w:val="24"/>
        </w:rPr>
        <w:t>KOV-i</w:t>
      </w:r>
      <w:proofErr w:type="spellEnd"/>
    </w:p>
    <w:p w14:paraId="7D8DC70B" w14:textId="77777777" w:rsidR="00B6638F" w:rsidRPr="00054C47" w:rsidRDefault="00B6638F" w:rsidP="00B6638F">
      <w:pPr>
        <w:jc w:val="both"/>
        <w:rPr>
          <w:sz w:val="24"/>
          <w:szCs w:val="24"/>
        </w:rPr>
      </w:pPr>
    </w:p>
    <w:p w14:paraId="4319E86F" w14:textId="78AE4A87" w:rsidR="00B6638F" w:rsidRPr="00054C47" w:rsidRDefault="00B6638F" w:rsidP="00427814">
      <w:pPr>
        <w:jc w:val="both"/>
        <w:rPr>
          <w:sz w:val="24"/>
          <w:szCs w:val="24"/>
        </w:rPr>
      </w:pPr>
      <w:r w:rsidRPr="00054C47">
        <w:rPr>
          <w:sz w:val="24"/>
          <w:szCs w:val="24"/>
          <w:u w:val="single"/>
        </w:rPr>
        <w:t>Sihtrühm</w:t>
      </w:r>
      <w:r w:rsidRPr="00054C47">
        <w:rPr>
          <w:sz w:val="24"/>
          <w:szCs w:val="24"/>
        </w:rPr>
        <w:t xml:space="preserve"> on </w:t>
      </w:r>
      <w:r w:rsidR="00427814" w:rsidRPr="00054C47">
        <w:rPr>
          <w:sz w:val="24"/>
          <w:szCs w:val="24"/>
        </w:rPr>
        <w:t xml:space="preserve">võrreldes kogu Eesti elanikkonnaga väike. Muudatus mõjutab </w:t>
      </w:r>
      <w:proofErr w:type="spellStart"/>
      <w:r w:rsidR="00427814" w:rsidRPr="00054C47">
        <w:rPr>
          <w:sz w:val="24"/>
          <w:szCs w:val="24"/>
        </w:rPr>
        <w:t>KOV-ides</w:t>
      </w:r>
      <w:proofErr w:type="spellEnd"/>
      <w:r w:rsidR="00427814" w:rsidRPr="00054C47">
        <w:rPr>
          <w:sz w:val="24"/>
          <w:szCs w:val="24"/>
        </w:rPr>
        <w:t xml:space="preserve"> sünde registreerivaid perekonnaseisuametnikke.</w:t>
      </w:r>
    </w:p>
    <w:p w14:paraId="53F6B27B" w14:textId="77777777" w:rsidR="00B6638F" w:rsidRPr="00054C47" w:rsidRDefault="00B6638F" w:rsidP="00B6638F">
      <w:pPr>
        <w:jc w:val="both"/>
        <w:rPr>
          <w:sz w:val="24"/>
          <w:szCs w:val="24"/>
        </w:rPr>
      </w:pPr>
    </w:p>
    <w:p w14:paraId="75D3F5A7" w14:textId="74ECE077" w:rsidR="00B6638F" w:rsidRPr="00054C47" w:rsidRDefault="00427814" w:rsidP="00427814">
      <w:pPr>
        <w:jc w:val="both"/>
        <w:rPr>
          <w:sz w:val="24"/>
          <w:szCs w:val="24"/>
        </w:rPr>
      </w:pPr>
      <w:r w:rsidRPr="00054C47">
        <w:rPr>
          <w:sz w:val="24"/>
          <w:szCs w:val="24"/>
          <w:u w:val="single"/>
        </w:rPr>
        <w:t>Mõju ulatus</w:t>
      </w:r>
      <w:r w:rsidRPr="00054C47">
        <w:rPr>
          <w:sz w:val="24"/>
          <w:szCs w:val="24"/>
        </w:rPr>
        <w:t xml:space="preserve"> </w:t>
      </w:r>
      <w:proofErr w:type="spellStart"/>
      <w:r w:rsidRPr="00054C47">
        <w:rPr>
          <w:sz w:val="24"/>
          <w:szCs w:val="24"/>
        </w:rPr>
        <w:t>KOV-idele</w:t>
      </w:r>
      <w:proofErr w:type="spellEnd"/>
      <w:r w:rsidRPr="00054C47">
        <w:rPr>
          <w:sz w:val="24"/>
          <w:szCs w:val="24"/>
        </w:rPr>
        <w:t xml:space="preserve"> on suur, sest </w:t>
      </w:r>
      <w:proofErr w:type="spellStart"/>
      <w:r w:rsidRPr="00054C47">
        <w:rPr>
          <w:sz w:val="24"/>
          <w:szCs w:val="24"/>
        </w:rPr>
        <w:t>KOV-ides</w:t>
      </w:r>
      <w:proofErr w:type="spellEnd"/>
      <w:r w:rsidRPr="00054C47">
        <w:rPr>
          <w:sz w:val="24"/>
          <w:szCs w:val="24"/>
        </w:rPr>
        <w:t xml:space="preserve"> sündi registreerivate perekonnaseisuametnike senine toimimine võib varasemaga võrreldes märkimisväärselt muutuda ning eeldab </w:t>
      </w:r>
      <w:proofErr w:type="spellStart"/>
      <w:r w:rsidRPr="00054C47">
        <w:rPr>
          <w:sz w:val="24"/>
          <w:szCs w:val="24"/>
        </w:rPr>
        <w:t>KOV-idelt</w:t>
      </w:r>
      <w:proofErr w:type="spellEnd"/>
      <w:r w:rsidRPr="00054C47">
        <w:rPr>
          <w:sz w:val="24"/>
          <w:szCs w:val="24"/>
        </w:rPr>
        <w:t xml:space="preserve"> sihiteadlikku ümberkohanemist. Kuna sündide registreerimine plaanitakse </w:t>
      </w:r>
      <w:r w:rsidR="00EE7987" w:rsidRPr="00054C47">
        <w:rPr>
          <w:sz w:val="24"/>
          <w:szCs w:val="24"/>
        </w:rPr>
        <w:t xml:space="preserve">koondada </w:t>
      </w:r>
      <w:r w:rsidRPr="00054C47">
        <w:rPr>
          <w:sz w:val="24"/>
          <w:szCs w:val="24"/>
        </w:rPr>
        <w:t xml:space="preserve">senise 79 </w:t>
      </w:r>
      <w:proofErr w:type="spellStart"/>
      <w:r w:rsidRPr="00054C47">
        <w:rPr>
          <w:sz w:val="24"/>
          <w:szCs w:val="24"/>
        </w:rPr>
        <w:t>KOV-i</w:t>
      </w:r>
      <w:proofErr w:type="spellEnd"/>
      <w:r w:rsidRPr="00054C47">
        <w:rPr>
          <w:sz w:val="24"/>
          <w:szCs w:val="24"/>
        </w:rPr>
        <w:t xml:space="preserve"> asemel 16 MK </w:t>
      </w:r>
      <w:proofErr w:type="spellStart"/>
      <w:r w:rsidRPr="00054C47">
        <w:rPr>
          <w:sz w:val="24"/>
          <w:szCs w:val="24"/>
        </w:rPr>
        <w:t>KOV-i</w:t>
      </w:r>
      <w:proofErr w:type="spellEnd"/>
      <w:r w:rsidRPr="00054C47">
        <w:rPr>
          <w:sz w:val="24"/>
          <w:szCs w:val="24"/>
        </w:rPr>
        <w:t xml:space="preserve"> (kohaliku  omavalitsuse üksus või tema õigusjärglane, kuhu kuulub loetelus nimetatud haldusüksus: Haapsalu linn; Hiiu vald (Kärdla linn); Jõgeva linn; Jõhvi vald (Jõhvi linn); Kuressaare linn; Narva linn; Paide linn; Põlva vald (Põlva linn); Pärnu linn; Rakvere linn; Rapla vald (Rapla  linn); Tallinn; Tartu linn; Valga linn; Viljandi linn; Võru linn), siis kõik ülejäänud </w:t>
      </w:r>
      <w:proofErr w:type="spellStart"/>
      <w:r w:rsidRPr="00054C47">
        <w:rPr>
          <w:sz w:val="24"/>
          <w:szCs w:val="24"/>
        </w:rPr>
        <w:t>KOV-id</w:t>
      </w:r>
      <w:proofErr w:type="spellEnd"/>
      <w:r w:rsidRPr="00054C47">
        <w:rPr>
          <w:sz w:val="24"/>
          <w:szCs w:val="24"/>
        </w:rPr>
        <w:t>, kus praegu sünde registreerida saab, ei täida edaspidi enam seda riiklikku ülesannet.</w:t>
      </w:r>
      <w:r w:rsidR="00EE7987" w:rsidRPr="00054C47">
        <w:t xml:space="preserve"> </w:t>
      </w:r>
      <w:r w:rsidR="00EE7987" w:rsidRPr="00054C47">
        <w:rPr>
          <w:sz w:val="24"/>
          <w:szCs w:val="24"/>
        </w:rPr>
        <w:t>Muudatus on läbi räägitud Eesti Linnade ja Valdade Liiduga, kes seda muudatust toetab.</w:t>
      </w:r>
    </w:p>
    <w:p w14:paraId="7DCD3D7F" w14:textId="77777777" w:rsidR="00427814" w:rsidRPr="00054C47" w:rsidRDefault="00427814" w:rsidP="00427814">
      <w:pPr>
        <w:jc w:val="both"/>
        <w:rPr>
          <w:sz w:val="24"/>
          <w:szCs w:val="24"/>
        </w:rPr>
      </w:pPr>
    </w:p>
    <w:p w14:paraId="5F83F091" w14:textId="6DE4D1D4" w:rsidR="00B6638F" w:rsidRPr="00054C47" w:rsidRDefault="000F3549" w:rsidP="00B6638F">
      <w:pPr>
        <w:jc w:val="both"/>
        <w:rPr>
          <w:sz w:val="24"/>
          <w:szCs w:val="24"/>
        </w:rPr>
      </w:pPr>
      <w:r w:rsidRPr="00054C47">
        <w:rPr>
          <w:sz w:val="24"/>
          <w:szCs w:val="24"/>
          <w:u w:val="single"/>
        </w:rPr>
        <w:t>Mõju esinemise sagedus</w:t>
      </w:r>
      <w:r w:rsidRPr="00054C47">
        <w:rPr>
          <w:sz w:val="24"/>
          <w:szCs w:val="24"/>
        </w:rPr>
        <w:t xml:space="preserve"> on </w:t>
      </w:r>
      <w:proofErr w:type="spellStart"/>
      <w:r w:rsidRPr="00054C47">
        <w:rPr>
          <w:sz w:val="24"/>
          <w:szCs w:val="24"/>
        </w:rPr>
        <w:t>KOV-ide</w:t>
      </w:r>
      <w:proofErr w:type="spellEnd"/>
      <w:r w:rsidRPr="00054C47">
        <w:rPr>
          <w:sz w:val="24"/>
          <w:szCs w:val="24"/>
        </w:rPr>
        <w:t xml:space="preserve"> lõikes erinev, sõltuvalt sellest kui palju sünde nendes </w:t>
      </w:r>
      <w:proofErr w:type="spellStart"/>
      <w:r w:rsidRPr="00054C47">
        <w:rPr>
          <w:sz w:val="24"/>
          <w:szCs w:val="24"/>
        </w:rPr>
        <w:t>KOV-ides</w:t>
      </w:r>
      <w:proofErr w:type="spellEnd"/>
      <w:r w:rsidRPr="00054C47">
        <w:rPr>
          <w:sz w:val="24"/>
          <w:szCs w:val="24"/>
        </w:rPr>
        <w:t xml:space="preserve"> registreeriti. Mõnes </w:t>
      </w:r>
      <w:proofErr w:type="spellStart"/>
      <w:r w:rsidRPr="00054C47">
        <w:rPr>
          <w:sz w:val="24"/>
          <w:szCs w:val="24"/>
        </w:rPr>
        <w:t>KOV-is</w:t>
      </w:r>
      <w:proofErr w:type="spellEnd"/>
      <w:r w:rsidRPr="00054C47">
        <w:rPr>
          <w:sz w:val="24"/>
          <w:szCs w:val="24"/>
        </w:rPr>
        <w:t xml:space="preserve"> on vähe sündide registreerimisi, samas teises </w:t>
      </w:r>
      <w:proofErr w:type="spellStart"/>
      <w:r w:rsidRPr="00054C47">
        <w:rPr>
          <w:sz w:val="24"/>
          <w:szCs w:val="24"/>
        </w:rPr>
        <w:t>KOV-is</w:t>
      </w:r>
      <w:proofErr w:type="spellEnd"/>
      <w:r w:rsidRPr="00054C47">
        <w:rPr>
          <w:sz w:val="24"/>
          <w:szCs w:val="24"/>
        </w:rPr>
        <w:t xml:space="preserve"> registreeritakse sünde praegu igapäevaselt.</w:t>
      </w:r>
    </w:p>
    <w:p w14:paraId="6B61A14A" w14:textId="77777777" w:rsidR="00AA33F3" w:rsidRPr="00054C47" w:rsidRDefault="00AA33F3" w:rsidP="00B6638F">
      <w:pPr>
        <w:jc w:val="both"/>
        <w:rPr>
          <w:sz w:val="24"/>
          <w:szCs w:val="24"/>
        </w:rPr>
      </w:pPr>
    </w:p>
    <w:p w14:paraId="7A9E0D43" w14:textId="089DE58E" w:rsidR="00555AC4" w:rsidRPr="00054C47" w:rsidRDefault="00895CA7" w:rsidP="00B6638F">
      <w:pPr>
        <w:jc w:val="both"/>
        <w:rPr>
          <w:sz w:val="24"/>
          <w:szCs w:val="24"/>
        </w:rPr>
      </w:pPr>
      <w:r w:rsidRPr="00054C47">
        <w:rPr>
          <w:sz w:val="24"/>
          <w:szCs w:val="24"/>
        </w:rPr>
        <w:t xml:space="preserve">Tabel </w:t>
      </w:r>
      <w:r w:rsidR="00AA33F3" w:rsidRPr="00054C47">
        <w:rPr>
          <w:sz w:val="24"/>
          <w:szCs w:val="24"/>
        </w:rPr>
        <w:t>2</w:t>
      </w:r>
      <w:r w:rsidR="0003661A" w:rsidRPr="00054C47">
        <w:rPr>
          <w:sz w:val="24"/>
          <w:szCs w:val="24"/>
        </w:rPr>
        <w:t>.</w:t>
      </w:r>
      <w:r w:rsidR="00C85DBE" w:rsidRPr="00054C47">
        <w:rPr>
          <w:sz w:val="24"/>
          <w:szCs w:val="24"/>
        </w:rPr>
        <w:t xml:space="preserve"> </w:t>
      </w:r>
      <w:proofErr w:type="spellStart"/>
      <w:r w:rsidRPr="00054C47">
        <w:rPr>
          <w:sz w:val="24"/>
          <w:szCs w:val="24"/>
        </w:rPr>
        <w:t>KOV-ide</w:t>
      </w:r>
      <w:proofErr w:type="spellEnd"/>
      <w:r w:rsidRPr="00054C47">
        <w:rPr>
          <w:sz w:val="24"/>
          <w:szCs w:val="24"/>
        </w:rPr>
        <w:t xml:space="preserve"> lõikes sündide </w:t>
      </w:r>
      <w:r w:rsidR="00AA33F3" w:rsidRPr="00054C47">
        <w:rPr>
          <w:sz w:val="24"/>
          <w:szCs w:val="24"/>
        </w:rPr>
        <w:t xml:space="preserve">registreerimiste </w:t>
      </w:r>
      <w:r w:rsidRPr="00054C47">
        <w:rPr>
          <w:sz w:val="24"/>
          <w:szCs w:val="24"/>
        </w:rPr>
        <w:t>arv aastatel 2021, 2022 ja 2023</w:t>
      </w:r>
    </w:p>
    <w:p w14:paraId="430FF5F8" w14:textId="77777777" w:rsidR="00357996" w:rsidRPr="00054C47" w:rsidRDefault="00357996" w:rsidP="00B6638F">
      <w:pPr>
        <w:jc w:val="both"/>
        <w:rPr>
          <w:sz w:val="24"/>
          <w:szCs w:val="24"/>
        </w:rPr>
      </w:pPr>
    </w:p>
    <w:tbl>
      <w:tblPr>
        <w:tblW w:w="7181" w:type="dxa"/>
        <w:tblCellMar>
          <w:left w:w="70" w:type="dxa"/>
          <w:right w:w="70" w:type="dxa"/>
        </w:tblCellMar>
        <w:tblLook w:val="04A0" w:firstRow="1" w:lastRow="0" w:firstColumn="1" w:lastColumn="0" w:noHBand="0" w:noVBand="1"/>
      </w:tblPr>
      <w:tblGrid>
        <w:gridCol w:w="820"/>
        <w:gridCol w:w="3580"/>
        <w:gridCol w:w="927"/>
        <w:gridCol w:w="927"/>
        <w:gridCol w:w="927"/>
      </w:tblGrid>
      <w:tr w:rsidR="00357996" w:rsidRPr="00054C47" w14:paraId="50A69761" w14:textId="77777777" w:rsidTr="00357996">
        <w:trPr>
          <w:trHeight w:val="288"/>
        </w:trPr>
        <w:tc>
          <w:tcPr>
            <w:tcW w:w="82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51CD73E9" w14:textId="77777777" w:rsidR="00357996" w:rsidRPr="00054C47" w:rsidRDefault="00357996" w:rsidP="00357996">
            <w:pPr>
              <w:autoSpaceDE/>
              <w:autoSpaceDN/>
              <w:rPr>
                <w:b/>
                <w:bCs/>
                <w:color w:val="000000"/>
                <w:sz w:val="24"/>
                <w:szCs w:val="24"/>
              </w:rPr>
            </w:pPr>
            <w:r w:rsidRPr="00054C47">
              <w:rPr>
                <w:b/>
                <w:bCs/>
                <w:color w:val="000000"/>
                <w:sz w:val="24"/>
                <w:szCs w:val="24"/>
              </w:rPr>
              <w:t> </w:t>
            </w:r>
          </w:p>
        </w:tc>
        <w:tc>
          <w:tcPr>
            <w:tcW w:w="3580" w:type="dxa"/>
            <w:tcBorders>
              <w:top w:val="single" w:sz="4" w:space="0" w:color="auto"/>
              <w:left w:val="nil"/>
              <w:bottom w:val="single" w:sz="4" w:space="0" w:color="auto"/>
              <w:right w:val="single" w:sz="4" w:space="0" w:color="auto"/>
            </w:tcBorders>
            <w:shd w:val="clear" w:color="000000" w:fill="FFF2CC"/>
            <w:noWrap/>
            <w:vAlign w:val="bottom"/>
            <w:hideMark/>
          </w:tcPr>
          <w:p w14:paraId="51E49659" w14:textId="77777777" w:rsidR="00357996" w:rsidRPr="00054C47" w:rsidRDefault="00357996" w:rsidP="00357996">
            <w:pPr>
              <w:autoSpaceDE/>
              <w:autoSpaceDN/>
              <w:rPr>
                <w:b/>
                <w:bCs/>
                <w:color w:val="000000"/>
                <w:sz w:val="24"/>
                <w:szCs w:val="24"/>
              </w:rPr>
            </w:pPr>
            <w:r w:rsidRPr="00054C47">
              <w:rPr>
                <w:b/>
                <w:bCs/>
                <w:color w:val="000000"/>
                <w:sz w:val="24"/>
                <w:szCs w:val="24"/>
              </w:rPr>
              <w:t> </w:t>
            </w:r>
          </w:p>
        </w:tc>
        <w:tc>
          <w:tcPr>
            <w:tcW w:w="2781" w:type="dxa"/>
            <w:gridSpan w:val="3"/>
            <w:tcBorders>
              <w:top w:val="single" w:sz="4" w:space="0" w:color="auto"/>
              <w:left w:val="nil"/>
              <w:bottom w:val="single" w:sz="4" w:space="0" w:color="auto"/>
              <w:right w:val="single" w:sz="4" w:space="0" w:color="000000"/>
            </w:tcBorders>
            <w:shd w:val="clear" w:color="000000" w:fill="FFF2CC"/>
            <w:noWrap/>
            <w:vAlign w:val="bottom"/>
            <w:hideMark/>
          </w:tcPr>
          <w:p w14:paraId="4968B2F7" w14:textId="77777777" w:rsidR="00357996" w:rsidRPr="00054C47" w:rsidRDefault="00357996" w:rsidP="00357996">
            <w:pPr>
              <w:autoSpaceDE/>
              <w:autoSpaceDN/>
              <w:jc w:val="center"/>
              <w:rPr>
                <w:b/>
                <w:bCs/>
                <w:color w:val="000000"/>
                <w:sz w:val="24"/>
                <w:szCs w:val="24"/>
              </w:rPr>
            </w:pPr>
            <w:r w:rsidRPr="00054C47">
              <w:rPr>
                <w:b/>
                <w:bCs/>
                <w:color w:val="000000"/>
                <w:sz w:val="24"/>
                <w:szCs w:val="24"/>
              </w:rPr>
              <w:t>Registreeritud sünnid</w:t>
            </w:r>
          </w:p>
        </w:tc>
      </w:tr>
      <w:tr w:rsidR="00357996" w:rsidRPr="00054C47" w14:paraId="0177AFFD" w14:textId="77777777" w:rsidTr="00357996">
        <w:trPr>
          <w:trHeight w:val="288"/>
        </w:trPr>
        <w:tc>
          <w:tcPr>
            <w:tcW w:w="820" w:type="dxa"/>
            <w:tcBorders>
              <w:top w:val="nil"/>
              <w:left w:val="single" w:sz="4" w:space="0" w:color="auto"/>
              <w:bottom w:val="single" w:sz="4" w:space="0" w:color="auto"/>
              <w:right w:val="single" w:sz="4" w:space="0" w:color="auto"/>
            </w:tcBorders>
            <w:shd w:val="clear" w:color="000000" w:fill="FFF2CC"/>
            <w:noWrap/>
            <w:vAlign w:val="bottom"/>
            <w:hideMark/>
          </w:tcPr>
          <w:p w14:paraId="220A426D" w14:textId="77777777" w:rsidR="00357996" w:rsidRPr="00054C47" w:rsidRDefault="00357996" w:rsidP="00357996">
            <w:pPr>
              <w:autoSpaceDE/>
              <w:autoSpaceDN/>
              <w:rPr>
                <w:color w:val="000000"/>
                <w:sz w:val="24"/>
                <w:szCs w:val="24"/>
              </w:rPr>
            </w:pPr>
            <w:r w:rsidRPr="00054C47">
              <w:rPr>
                <w:color w:val="000000"/>
                <w:sz w:val="24"/>
                <w:szCs w:val="24"/>
              </w:rPr>
              <w:t> </w:t>
            </w:r>
          </w:p>
        </w:tc>
        <w:tc>
          <w:tcPr>
            <w:tcW w:w="3580" w:type="dxa"/>
            <w:tcBorders>
              <w:top w:val="nil"/>
              <w:left w:val="nil"/>
              <w:bottom w:val="single" w:sz="4" w:space="0" w:color="auto"/>
              <w:right w:val="single" w:sz="4" w:space="0" w:color="auto"/>
            </w:tcBorders>
            <w:shd w:val="clear" w:color="000000" w:fill="FFF2CC"/>
            <w:noWrap/>
            <w:vAlign w:val="bottom"/>
            <w:hideMark/>
          </w:tcPr>
          <w:p w14:paraId="7EA30F6F" w14:textId="77777777" w:rsidR="00357996" w:rsidRPr="00054C47" w:rsidRDefault="00357996" w:rsidP="00357996">
            <w:pPr>
              <w:autoSpaceDE/>
              <w:autoSpaceDN/>
              <w:rPr>
                <w:b/>
                <w:bCs/>
                <w:color w:val="000000"/>
                <w:sz w:val="24"/>
                <w:szCs w:val="24"/>
              </w:rPr>
            </w:pPr>
            <w:r w:rsidRPr="00054C47">
              <w:rPr>
                <w:b/>
                <w:bCs/>
                <w:color w:val="000000"/>
                <w:sz w:val="24"/>
                <w:szCs w:val="24"/>
              </w:rPr>
              <w:t>Perekonnaseisuasutus</w:t>
            </w:r>
          </w:p>
        </w:tc>
        <w:tc>
          <w:tcPr>
            <w:tcW w:w="927" w:type="dxa"/>
            <w:tcBorders>
              <w:top w:val="nil"/>
              <w:left w:val="nil"/>
              <w:bottom w:val="single" w:sz="4" w:space="0" w:color="auto"/>
              <w:right w:val="single" w:sz="4" w:space="0" w:color="auto"/>
            </w:tcBorders>
            <w:shd w:val="clear" w:color="000000" w:fill="FFF2CC"/>
            <w:noWrap/>
            <w:vAlign w:val="bottom"/>
            <w:hideMark/>
          </w:tcPr>
          <w:p w14:paraId="50940C3C" w14:textId="77777777" w:rsidR="00357996" w:rsidRPr="00054C47" w:rsidRDefault="00357996" w:rsidP="00357996">
            <w:pPr>
              <w:autoSpaceDE/>
              <w:autoSpaceDN/>
              <w:jc w:val="right"/>
              <w:rPr>
                <w:b/>
                <w:bCs/>
                <w:color w:val="000000"/>
                <w:sz w:val="24"/>
                <w:szCs w:val="24"/>
              </w:rPr>
            </w:pPr>
            <w:r w:rsidRPr="00054C47">
              <w:rPr>
                <w:b/>
                <w:bCs/>
                <w:color w:val="000000"/>
                <w:sz w:val="24"/>
                <w:szCs w:val="24"/>
              </w:rPr>
              <w:t>2021</w:t>
            </w:r>
          </w:p>
        </w:tc>
        <w:tc>
          <w:tcPr>
            <w:tcW w:w="927" w:type="dxa"/>
            <w:tcBorders>
              <w:top w:val="nil"/>
              <w:left w:val="nil"/>
              <w:bottom w:val="single" w:sz="4" w:space="0" w:color="auto"/>
              <w:right w:val="single" w:sz="4" w:space="0" w:color="auto"/>
            </w:tcBorders>
            <w:shd w:val="clear" w:color="000000" w:fill="FFF2CC"/>
            <w:noWrap/>
            <w:vAlign w:val="bottom"/>
            <w:hideMark/>
          </w:tcPr>
          <w:p w14:paraId="5AA63DD3" w14:textId="77777777" w:rsidR="00357996" w:rsidRPr="00054C47" w:rsidRDefault="00357996" w:rsidP="00357996">
            <w:pPr>
              <w:autoSpaceDE/>
              <w:autoSpaceDN/>
              <w:jc w:val="right"/>
              <w:rPr>
                <w:b/>
                <w:bCs/>
                <w:color w:val="000000"/>
                <w:sz w:val="24"/>
                <w:szCs w:val="24"/>
              </w:rPr>
            </w:pPr>
            <w:r w:rsidRPr="00054C47">
              <w:rPr>
                <w:b/>
                <w:bCs/>
                <w:color w:val="000000"/>
                <w:sz w:val="24"/>
                <w:szCs w:val="24"/>
              </w:rPr>
              <w:t>2022</w:t>
            </w:r>
          </w:p>
        </w:tc>
        <w:tc>
          <w:tcPr>
            <w:tcW w:w="927" w:type="dxa"/>
            <w:tcBorders>
              <w:top w:val="nil"/>
              <w:left w:val="nil"/>
              <w:bottom w:val="single" w:sz="4" w:space="0" w:color="auto"/>
              <w:right w:val="single" w:sz="4" w:space="0" w:color="auto"/>
            </w:tcBorders>
            <w:shd w:val="clear" w:color="000000" w:fill="FFF2CC"/>
            <w:noWrap/>
            <w:vAlign w:val="bottom"/>
            <w:hideMark/>
          </w:tcPr>
          <w:p w14:paraId="369EB44D" w14:textId="77777777" w:rsidR="00357996" w:rsidRPr="00054C47" w:rsidRDefault="00357996" w:rsidP="00357996">
            <w:pPr>
              <w:autoSpaceDE/>
              <w:autoSpaceDN/>
              <w:jc w:val="right"/>
              <w:rPr>
                <w:b/>
                <w:bCs/>
                <w:color w:val="000000"/>
                <w:sz w:val="24"/>
                <w:szCs w:val="24"/>
              </w:rPr>
            </w:pPr>
            <w:r w:rsidRPr="00054C47">
              <w:rPr>
                <w:b/>
                <w:bCs/>
                <w:color w:val="000000"/>
                <w:sz w:val="24"/>
                <w:szCs w:val="24"/>
              </w:rPr>
              <w:t>2023</w:t>
            </w:r>
          </w:p>
        </w:tc>
      </w:tr>
      <w:tr w:rsidR="00357996" w:rsidRPr="00054C47" w14:paraId="46C3C977"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A7315C" w14:textId="77777777" w:rsidR="00357996" w:rsidRPr="00054C47" w:rsidRDefault="00357996" w:rsidP="00357996">
            <w:pPr>
              <w:autoSpaceDE/>
              <w:autoSpaceDN/>
              <w:rPr>
                <w:color w:val="000000"/>
                <w:sz w:val="24"/>
                <w:szCs w:val="24"/>
              </w:rPr>
            </w:pPr>
            <w:r w:rsidRPr="00054C47">
              <w:rPr>
                <w:color w:val="000000"/>
                <w:sz w:val="24"/>
                <w:szCs w:val="24"/>
              </w:rPr>
              <w:t xml:space="preserve">1. </w:t>
            </w:r>
          </w:p>
        </w:tc>
        <w:tc>
          <w:tcPr>
            <w:tcW w:w="3580" w:type="dxa"/>
            <w:tcBorders>
              <w:top w:val="nil"/>
              <w:left w:val="nil"/>
              <w:bottom w:val="single" w:sz="4" w:space="0" w:color="auto"/>
              <w:right w:val="single" w:sz="4" w:space="0" w:color="auto"/>
            </w:tcBorders>
            <w:shd w:val="clear" w:color="auto" w:fill="auto"/>
            <w:noWrap/>
            <w:vAlign w:val="bottom"/>
            <w:hideMark/>
          </w:tcPr>
          <w:p w14:paraId="141D75F6" w14:textId="1FC4A54D" w:rsidR="00357996" w:rsidRPr="00054C47" w:rsidRDefault="00357996" w:rsidP="00357996">
            <w:pPr>
              <w:autoSpaceDE/>
              <w:autoSpaceDN/>
              <w:rPr>
                <w:color w:val="000000"/>
                <w:sz w:val="24"/>
                <w:szCs w:val="24"/>
              </w:rPr>
            </w:pPr>
            <w:r w:rsidRPr="00054C47">
              <w:rPr>
                <w:color w:val="000000"/>
                <w:sz w:val="24"/>
                <w:szCs w:val="24"/>
              </w:rPr>
              <w:t>H</w:t>
            </w:r>
            <w:r w:rsidR="001E7F52" w:rsidRPr="00054C47">
              <w:rPr>
                <w:color w:val="000000"/>
                <w:sz w:val="24"/>
                <w:szCs w:val="24"/>
              </w:rPr>
              <w:t>arku</w:t>
            </w:r>
            <w:r w:rsidRPr="00054C47">
              <w:rPr>
                <w:color w:val="000000"/>
                <w:sz w:val="24"/>
                <w:szCs w:val="24"/>
              </w:rPr>
              <w:t xml:space="preserve"> V</w:t>
            </w:r>
            <w:r w:rsidR="001E7F52"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9430DA6" w14:textId="77777777" w:rsidR="00357996" w:rsidRPr="00054C47" w:rsidRDefault="00357996" w:rsidP="00357996">
            <w:pPr>
              <w:autoSpaceDE/>
              <w:autoSpaceDN/>
              <w:jc w:val="right"/>
              <w:rPr>
                <w:color w:val="000000"/>
                <w:sz w:val="24"/>
                <w:szCs w:val="24"/>
              </w:rPr>
            </w:pPr>
            <w:r w:rsidRPr="00054C47">
              <w:rPr>
                <w:color w:val="000000"/>
                <w:sz w:val="24"/>
                <w:szCs w:val="24"/>
              </w:rPr>
              <w:t>174</w:t>
            </w:r>
          </w:p>
        </w:tc>
        <w:tc>
          <w:tcPr>
            <w:tcW w:w="927" w:type="dxa"/>
            <w:tcBorders>
              <w:top w:val="nil"/>
              <w:left w:val="nil"/>
              <w:bottom w:val="single" w:sz="4" w:space="0" w:color="auto"/>
              <w:right w:val="single" w:sz="4" w:space="0" w:color="auto"/>
            </w:tcBorders>
            <w:shd w:val="clear" w:color="auto" w:fill="auto"/>
            <w:noWrap/>
            <w:vAlign w:val="bottom"/>
            <w:hideMark/>
          </w:tcPr>
          <w:p w14:paraId="2C6F6462" w14:textId="77777777" w:rsidR="00357996" w:rsidRPr="00054C47" w:rsidRDefault="00357996" w:rsidP="00357996">
            <w:pPr>
              <w:autoSpaceDE/>
              <w:autoSpaceDN/>
              <w:jc w:val="right"/>
              <w:rPr>
                <w:color w:val="000000"/>
                <w:sz w:val="24"/>
                <w:szCs w:val="24"/>
              </w:rPr>
            </w:pPr>
            <w:r w:rsidRPr="00054C47">
              <w:rPr>
                <w:color w:val="000000"/>
                <w:sz w:val="24"/>
                <w:szCs w:val="24"/>
              </w:rPr>
              <w:t>168</w:t>
            </w:r>
          </w:p>
        </w:tc>
        <w:tc>
          <w:tcPr>
            <w:tcW w:w="927" w:type="dxa"/>
            <w:tcBorders>
              <w:top w:val="nil"/>
              <w:left w:val="nil"/>
              <w:bottom w:val="single" w:sz="4" w:space="0" w:color="auto"/>
              <w:right w:val="single" w:sz="4" w:space="0" w:color="auto"/>
            </w:tcBorders>
            <w:shd w:val="clear" w:color="auto" w:fill="auto"/>
            <w:noWrap/>
            <w:vAlign w:val="bottom"/>
            <w:hideMark/>
          </w:tcPr>
          <w:p w14:paraId="486ADD97" w14:textId="77777777" w:rsidR="00357996" w:rsidRPr="00054C47" w:rsidRDefault="00357996" w:rsidP="00357996">
            <w:pPr>
              <w:autoSpaceDE/>
              <w:autoSpaceDN/>
              <w:jc w:val="right"/>
              <w:rPr>
                <w:color w:val="000000"/>
                <w:sz w:val="24"/>
                <w:szCs w:val="24"/>
              </w:rPr>
            </w:pPr>
            <w:r w:rsidRPr="00054C47">
              <w:rPr>
                <w:color w:val="000000"/>
                <w:sz w:val="24"/>
                <w:szCs w:val="24"/>
              </w:rPr>
              <w:t>153</w:t>
            </w:r>
          </w:p>
        </w:tc>
      </w:tr>
      <w:tr w:rsidR="00357996" w:rsidRPr="00054C47" w14:paraId="2CA99086"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014AB60" w14:textId="77777777" w:rsidR="00357996" w:rsidRPr="00054C47" w:rsidRDefault="00357996" w:rsidP="00357996">
            <w:pPr>
              <w:autoSpaceDE/>
              <w:autoSpaceDN/>
              <w:rPr>
                <w:color w:val="000000"/>
                <w:sz w:val="24"/>
                <w:szCs w:val="24"/>
              </w:rPr>
            </w:pPr>
            <w:r w:rsidRPr="00054C47">
              <w:rPr>
                <w:color w:val="000000"/>
                <w:sz w:val="24"/>
                <w:szCs w:val="24"/>
              </w:rPr>
              <w:t xml:space="preserve">2. </w:t>
            </w:r>
          </w:p>
        </w:tc>
        <w:tc>
          <w:tcPr>
            <w:tcW w:w="3580" w:type="dxa"/>
            <w:tcBorders>
              <w:top w:val="nil"/>
              <w:left w:val="nil"/>
              <w:bottom w:val="single" w:sz="4" w:space="0" w:color="auto"/>
              <w:right w:val="single" w:sz="4" w:space="0" w:color="auto"/>
            </w:tcBorders>
            <w:shd w:val="clear" w:color="auto" w:fill="auto"/>
            <w:noWrap/>
            <w:vAlign w:val="bottom"/>
            <w:hideMark/>
          </w:tcPr>
          <w:p w14:paraId="13FF7737" w14:textId="497EDF20" w:rsidR="00357996" w:rsidRPr="00054C47" w:rsidRDefault="00357996" w:rsidP="00357996">
            <w:pPr>
              <w:autoSpaceDE/>
              <w:autoSpaceDN/>
              <w:rPr>
                <w:color w:val="000000"/>
                <w:sz w:val="24"/>
                <w:szCs w:val="24"/>
              </w:rPr>
            </w:pPr>
            <w:r w:rsidRPr="00054C47">
              <w:rPr>
                <w:color w:val="000000"/>
                <w:sz w:val="24"/>
                <w:szCs w:val="24"/>
              </w:rPr>
              <w:t>J</w:t>
            </w:r>
            <w:r w:rsidR="001E7F52" w:rsidRPr="00054C47">
              <w:rPr>
                <w:color w:val="000000"/>
                <w:sz w:val="24"/>
                <w:szCs w:val="24"/>
              </w:rPr>
              <w:t>õelähtme</w:t>
            </w:r>
            <w:r w:rsidRPr="00054C47">
              <w:rPr>
                <w:color w:val="000000"/>
                <w:sz w:val="24"/>
                <w:szCs w:val="24"/>
              </w:rPr>
              <w:t xml:space="preserve"> V</w:t>
            </w:r>
            <w:r w:rsidR="001E7F52"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A8D3DB0" w14:textId="77777777" w:rsidR="00357996" w:rsidRPr="00054C47" w:rsidRDefault="00357996" w:rsidP="00357996">
            <w:pPr>
              <w:autoSpaceDE/>
              <w:autoSpaceDN/>
              <w:jc w:val="right"/>
              <w:rPr>
                <w:color w:val="000000"/>
                <w:sz w:val="24"/>
                <w:szCs w:val="24"/>
              </w:rPr>
            </w:pPr>
            <w:r w:rsidRPr="00054C47">
              <w:rPr>
                <w:color w:val="000000"/>
                <w:sz w:val="24"/>
                <w:szCs w:val="24"/>
              </w:rPr>
              <w:t>69</w:t>
            </w:r>
          </w:p>
        </w:tc>
        <w:tc>
          <w:tcPr>
            <w:tcW w:w="927" w:type="dxa"/>
            <w:tcBorders>
              <w:top w:val="nil"/>
              <w:left w:val="nil"/>
              <w:bottom w:val="single" w:sz="4" w:space="0" w:color="auto"/>
              <w:right w:val="single" w:sz="4" w:space="0" w:color="auto"/>
            </w:tcBorders>
            <w:shd w:val="clear" w:color="auto" w:fill="auto"/>
            <w:noWrap/>
            <w:vAlign w:val="bottom"/>
            <w:hideMark/>
          </w:tcPr>
          <w:p w14:paraId="2784786F" w14:textId="77777777" w:rsidR="00357996" w:rsidRPr="00054C47" w:rsidRDefault="00357996" w:rsidP="00357996">
            <w:pPr>
              <w:autoSpaceDE/>
              <w:autoSpaceDN/>
              <w:jc w:val="right"/>
              <w:rPr>
                <w:color w:val="000000"/>
                <w:sz w:val="24"/>
                <w:szCs w:val="24"/>
              </w:rPr>
            </w:pPr>
            <w:r w:rsidRPr="00054C47">
              <w:rPr>
                <w:color w:val="000000"/>
                <w:sz w:val="24"/>
                <w:szCs w:val="24"/>
              </w:rPr>
              <w:t>57</w:t>
            </w:r>
          </w:p>
        </w:tc>
        <w:tc>
          <w:tcPr>
            <w:tcW w:w="927" w:type="dxa"/>
            <w:tcBorders>
              <w:top w:val="nil"/>
              <w:left w:val="nil"/>
              <w:bottom w:val="single" w:sz="4" w:space="0" w:color="auto"/>
              <w:right w:val="single" w:sz="4" w:space="0" w:color="auto"/>
            </w:tcBorders>
            <w:shd w:val="clear" w:color="auto" w:fill="auto"/>
            <w:noWrap/>
            <w:vAlign w:val="bottom"/>
            <w:hideMark/>
          </w:tcPr>
          <w:p w14:paraId="200CF898" w14:textId="77777777" w:rsidR="00357996" w:rsidRPr="00054C47" w:rsidRDefault="00357996" w:rsidP="00357996">
            <w:pPr>
              <w:autoSpaceDE/>
              <w:autoSpaceDN/>
              <w:jc w:val="right"/>
              <w:rPr>
                <w:color w:val="000000"/>
                <w:sz w:val="24"/>
                <w:szCs w:val="24"/>
              </w:rPr>
            </w:pPr>
            <w:r w:rsidRPr="00054C47">
              <w:rPr>
                <w:color w:val="000000"/>
                <w:sz w:val="24"/>
                <w:szCs w:val="24"/>
              </w:rPr>
              <w:t>52</w:t>
            </w:r>
          </w:p>
        </w:tc>
      </w:tr>
      <w:tr w:rsidR="00357996" w:rsidRPr="00054C47" w14:paraId="13BA30F2"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01A2C17" w14:textId="77777777" w:rsidR="00357996" w:rsidRPr="00054C47" w:rsidRDefault="00357996" w:rsidP="00357996">
            <w:pPr>
              <w:autoSpaceDE/>
              <w:autoSpaceDN/>
              <w:rPr>
                <w:color w:val="000000"/>
                <w:sz w:val="24"/>
                <w:szCs w:val="24"/>
              </w:rPr>
            </w:pPr>
            <w:r w:rsidRPr="00054C47">
              <w:rPr>
                <w:color w:val="000000"/>
                <w:sz w:val="24"/>
                <w:szCs w:val="24"/>
              </w:rPr>
              <w:t xml:space="preserve">3. </w:t>
            </w:r>
          </w:p>
        </w:tc>
        <w:tc>
          <w:tcPr>
            <w:tcW w:w="3580" w:type="dxa"/>
            <w:tcBorders>
              <w:top w:val="nil"/>
              <w:left w:val="nil"/>
              <w:bottom w:val="single" w:sz="4" w:space="0" w:color="auto"/>
              <w:right w:val="single" w:sz="4" w:space="0" w:color="auto"/>
            </w:tcBorders>
            <w:shd w:val="clear" w:color="auto" w:fill="auto"/>
            <w:noWrap/>
            <w:vAlign w:val="bottom"/>
            <w:hideMark/>
          </w:tcPr>
          <w:p w14:paraId="071A25CE" w14:textId="6F18B57A" w:rsidR="00357996" w:rsidRPr="00054C47" w:rsidRDefault="00357996" w:rsidP="00357996">
            <w:pPr>
              <w:autoSpaceDE/>
              <w:autoSpaceDN/>
              <w:rPr>
                <w:color w:val="000000"/>
                <w:sz w:val="24"/>
                <w:szCs w:val="24"/>
              </w:rPr>
            </w:pPr>
            <w:r w:rsidRPr="00054C47">
              <w:rPr>
                <w:color w:val="000000"/>
                <w:sz w:val="24"/>
                <w:szCs w:val="24"/>
              </w:rPr>
              <w:t>K</w:t>
            </w:r>
            <w:r w:rsidR="001E7F52" w:rsidRPr="00054C47">
              <w:rPr>
                <w:color w:val="000000"/>
                <w:sz w:val="24"/>
                <w:szCs w:val="24"/>
              </w:rPr>
              <w:t>uusalu</w:t>
            </w:r>
            <w:r w:rsidRPr="00054C47">
              <w:rPr>
                <w:color w:val="000000"/>
                <w:sz w:val="24"/>
                <w:szCs w:val="24"/>
              </w:rPr>
              <w:t xml:space="preserve"> V</w:t>
            </w:r>
            <w:r w:rsidR="001E7F52"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1291333" w14:textId="77777777" w:rsidR="00357996" w:rsidRPr="00054C47" w:rsidRDefault="00357996" w:rsidP="00357996">
            <w:pPr>
              <w:autoSpaceDE/>
              <w:autoSpaceDN/>
              <w:jc w:val="right"/>
              <w:rPr>
                <w:color w:val="000000"/>
                <w:sz w:val="24"/>
                <w:szCs w:val="24"/>
              </w:rPr>
            </w:pPr>
            <w:r w:rsidRPr="00054C47">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6FD258B1" w14:textId="77777777" w:rsidR="00357996" w:rsidRPr="00054C47" w:rsidRDefault="00357996" w:rsidP="00357996">
            <w:pPr>
              <w:autoSpaceDE/>
              <w:autoSpaceDN/>
              <w:jc w:val="right"/>
              <w:rPr>
                <w:color w:val="000000"/>
                <w:sz w:val="24"/>
                <w:szCs w:val="24"/>
              </w:rPr>
            </w:pPr>
            <w:r w:rsidRPr="00054C47">
              <w:rPr>
                <w:color w:val="000000"/>
                <w:sz w:val="24"/>
                <w:szCs w:val="24"/>
              </w:rPr>
              <w:t>48</w:t>
            </w:r>
          </w:p>
        </w:tc>
        <w:tc>
          <w:tcPr>
            <w:tcW w:w="927" w:type="dxa"/>
            <w:tcBorders>
              <w:top w:val="nil"/>
              <w:left w:val="nil"/>
              <w:bottom w:val="single" w:sz="4" w:space="0" w:color="auto"/>
              <w:right w:val="single" w:sz="4" w:space="0" w:color="auto"/>
            </w:tcBorders>
            <w:shd w:val="clear" w:color="auto" w:fill="auto"/>
            <w:noWrap/>
            <w:vAlign w:val="bottom"/>
            <w:hideMark/>
          </w:tcPr>
          <w:p w14:paraId="73A172B3" w14:textId="77777777" w:rsidR="00357996" w:rsidRPr="00054C47" w:rsidRDefault="00357996" w:rsidP="00357996">
            <w:pPr>
              <w:autoSpaceDE/>
              <w:autoSpaceDN/>
              <w:jc w:val="right"/>
              <w:rPr>
                <w:color w:val="000000"/>
                <w:sz w:val="24"/>
                <w:szCs w:val="24"/>
              </w:rPr>
            </w:pPr>
            <w:r w:rsidRPr="00054C47">
              <w:rPr>
                <w:color w:val="000000"/>
                <w:sz w:val="24"/>
                <w:szCs w:val="24"/>
              </w:rPr>
              <w:t>51</w:t>
            </w:r>
          </w:p>
        </w:tc>
      </w:tr>
      <w:tr w:rsidR="00357996" w:rsidRPr="00054C47" w14:paraId="30F794E2"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F46763" w14:textId="77777777" w:rsidR="00357996" w:rsidRPr="00054C47" w:rsidRDefault="00357996" w:rsidP="00357996">
            <w:pPr>
              <w:autoSpaceDE/>
              <w:autoSpaceDN/>
              <w:rPr>
                <w:color w:val="000000"/>
                <w:sz w:val="24"/>
                <w:szCs w:val="24"/>
              </w:rPr>
            </w:pPr>
            <w:r w:rsidRPr="00054C47">
              <w:rPr>
                <w:color w:val="000000"/>
                <w:sz w:val="24"/>
                <w:szCs w:val="24"/>
              </w:rPr>
              <w:t xml:space="preserve">4. </w:t>
            </w:r>
          </w:p>
        </w:tc>
        <w:tc>
          <w:tcPr>
            <w:tcW w:w="3580" w:type="dxa"/>
            <w:tcBorders>
              <w:top w:val="nil"/>
              <w:left w:val="nil"/>
              <w:bottom w:val="single" w:sz="4" w:space="0" w:color="auto"/>
              <w:right w:val="single" w:sz="4" w:space="0" w:color="auto"/>
            </w:tcBorders>
            <w:shd w:val="clear" w:color="auto" w:fill="auto"/>
            <w:noWrap/>
            <w:vAlign w:val="bottom"/>
            <w:hideMark/>
          </w:tcPr>
          <w:p w14:paraId="032F3901" w14:textId="3233BC9B" w:rsidR="00357996" w:rsidRPr="00054C47" w:rsidRDefault="00357996" w:rsidP="00357996">
            <w:pPr>
              <w:autoSpaceDE/>
              <w:autoSpaceDN/>
              <w:rPr>
                <w:color w:val="000000"/>
                <w:sz w:val="24"/>
                <w:szCs w:val="24"/>
              </w:rPr>
            </w:pPr>
            <w:r w:rsidRPr="00054C47">
              <w:rPr>
                <w:color w:val="000000"/>
                <w:sz w:val="24"/>
                <w:szCs w:val="24"/>
              </w:rPr>
              <w:t>R</w:t>
            </w:r>
            <w:r w:rsidR="001E7F52" w:rsidRPr="00054C47">
              <w:rPr>
                <w:color w:val="000000"/>
                <w:sz w:val="24"/>
                <w:szCs w:val="24"/>
              </w:rPr>
              <w:t>aasiku</w:t>
            </w:r>
            <w:r w:rsidRPr="00054C47">
              <w:rPr>
                <w:color w:val="000000"/>
                <w:sz w:val="24"/>
                <w:szCs w:val="24"/>
              </w:rPr>
              <w:t xml:space="preserve"> V</w:t>
            </w:r>
            <w:r w:rsidR="001E7F52"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5AA8E64" w14:textId="77777777" w:rsidR="00357996" w:rsidRPr="00054C47" w:rsidRDefault="00357996" w:rsidP="00357996">
            <w:pPr>
              <w:autoSpaceDE/>
              <w:autoSpaceDN/>
              <w:jc w:val="right"/>
              <w:rPr>
                <w:color w:val="000000"/>
                <w:sz w:val="24"/>
                <w:szCs w:val="24"/>
              </w:rPr>
            </w:pPr>
            <w:r w:rsidRPr="00054C47">
              <w:rPr>
                <w:color w:val="000000"/>
                <w:sz w:val="24"/>
                <w:szCs w:val="24"/>
              </w:rPr>
              <w:t>63</w:t>
            </w:r>
          </w:p>
        </w:tc>
        <w:tc>
          <w:tcPr>
            <w:tcW w:w="927" w:type="dxa"/>
            <w:tcBorders>
              <w:top w:val="nil"/>
              <w:left w:val="nil"/>
              <w:bottom w:val="single" w:sz="4" w:space="0" w:color="auto"/>
              <w:right w:val="single" w:sz="4" w:space="0" w:color="auto"/>
            </w:tcBorders>
            <w:shd w:val="clear" w:color="auto" w:fill="auto"/>
            <w:noWrap/>
            <w:vAlign w:val="bottom"/>
            <w:hideMark/>
          </w:tcPr>
          <w:p w14:paraId="3B25608E" w14:textId="77777777" w:rsidR="00357996" w:rsidRPr="00054C47" w:rsidRDefault="00357996" w:rsidP="00357996">
            <w:pPr>
              <w:autoSpaceDE/>
              <w:autoSpaceDN/>
              <w:jc w:val="right"/>
              <w:rPr>
                <w:color w:val="000000"/>
                <w:sz w:val="24"/>
                <w:szCs w:val="24"/>
              </w:rPr>
            </w:pPr>
            <w:r w:rsidRPr="00054C47">
              <w:rPr>
                <w:color w:val="000000"/>
                <w:sz w:val="24"/>
                <w:szCs w:val="24"/>
              </w:rPr>
              <w:t>74</w:t>
            </w:r>
          </w:p>
        </w:tc>
        <w:tc>
          <w:tcPr>
            <w:tcW w:w="927" w:type="dxa"/>
            <w:tcBorders>
              <w:top w:val="nil"/>
              <w:left w:val="nil"/>
              <w:bottom w:val="single" w:sz="4" w:space="0" w:color="auto"/>
              <w:right w:val="single" w:sz="4" w:space="0" w:color="auto"/>
            </w:tcBorders>
            <w:shd w:val="clear" w:color="auto" w:fill="auto"/>
            <w:noWrap/>
            <w:vAlign w:val="bottom"/>
            <w:hideMark/>
          </w:tcPr>
          <w:p w14:paraId="23F60A58" w14:textId="77777777" w:rsidR="00357996" w:rsidRPr="00054C47" w:rsidRDefault="00357996" w:rsidP="00357996">
            <w:pPr>
              <w:autoSpaceDE/>
              <w:autoSpaceDN/>
              <w:jc w:val="right"/>
              <w:rPr>
                <w:color w:val="000000"/>
                <w:sz w:val="24"/>
                <w:szCs w:val="24"/>
              </w:rPr>
            </w:pPr>
            <w:r w:rsidRPr="00054C47">
              <w:rPr>
                <w:color w:val="000000"/>
                <w:sz w:val="24"/>
                <w:szCs w:val="24"/>
              </w:rPr>
              <w:t>42</w:t>
            </w:r>
          </w:p>
        </w:tc>
      </w:tr>
      <w:tr w:rsidR="00357996" w:rsidRPr="00054C47" w14:paraId="47585032"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5175D72" w14:textId="77777777" w:rsidR="00357996" w:rsidRPr="00054C47" w:rsidRDefault="00357996" w:rsidP="00357996">
            <w:pPr>
              <w:autoSpaceDE/>
              <w:autoSpaceDN/>
              <w:rPr>
                <w:color w:val="000000"/>
                <w:sz w:val="24"/>
                <w:szCs w:val="24"/>
              </w:rPr>
            </w:pPr>
            <w:r w:rsidRPr="00054C47">
              <w:rPr>
                <w:color w:val="000000"/>
                <w:sz w:val="24"/>
                <w:szCs w:val="24"/>
              </w:rPr>
              <w:t xml:space="preserve">5. </w:t>
            </w:r>
          </w:p>
        </w:tc>
        <w:tc>
          <w:tcPr>
            <w:tcW w:w="3580" w:type="dxa"/>
            <w:tcBorders>
              <w:top w:val="nil"/>
              <w:left w:val="nil"/>
              <w:bottom w:val="single" w:sz="4" w:space="0" w:color="auto"/>
              <w:right w:val="single" w:sz="4" w:space="0" w:color="auto"/>
            </w:tcBorders>
            <w:shd w:val="clear" w:color="auto" w:fill="auto"/>
            <w:noWrap/>
            <w:vAlign w:val="bottom"/>
            <w:hideMark/>
          </w:tcPr>
          <w:p w14:paraId="0C68B2DD" w14:textId="6D5AF8DC" w:rsidR="00357996" w:rsidRPr="00054C47" w:rsidRDefault="00357996" w:rsidP="00357996">
            <w:pPr>
              <w:autoSpaceDE/>
              <w:autoSpaceDN/>
              <w:rPr>
                <w:color w:val="000000"/>
                <w:sz w:val="24"/>
                <w:szCs w:val="24"/>
              </w:rPr>
            </w:pPr>
            <w:r w:rsidRPr="00054C47">
              <w:rPr>
                <w:color w:val="000000"/>
                <w:sz w:val="24"/>
                <w:szCs w:val="24"/>
              </w:rPr>
              <w:t>R</w:t>
            </w:r>
            <w:r w:rsidR="001E7F52" w:rsidRPr="00054C47">
              <w:rPr>
                <w:color w:val="000000"/>
                <w:sz w:val="24"/>
                <w:szCs w:val="24"/>
              </w:rPr>
              <w:t>ae</w:t>
            </w:r>
            <w:r w:rsidRPr="00054C47">
              <w:rPr>
                <w:color w:val="000000"/>
                <w:sz w:val="24"/>
                <w:szCs w:val="24"/>
              </w:rPr>
              <w:t xml:space="preserve"> V</w:t>
            </w:r>
            <w:r w:rsidR="001E7F52"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7A27099" w14:textId="77777777" w:rsidR="00357996" w:rsidRPr="00054C47" w:rsidRDefault="00357996" w:rsidP="00357996">
            <w:pPr>
              <w:autoSpaceDE/>
              <w:autoSpaceDN/>
              <w:jc w:val="right"/>
              <w:rPr>
                <w:color w:val="000000"/>
                <w:sz w:val="24"/>
                <w:szCs w:val="24"/>
              </w:rPr>
            </w:pPr>
            <w:r w:rsidRPr="00054C47">
              <w:rPr>
                <w:color w:val="000000"/>
                <w:sz w:val="24"/>
                <w:szCs w:val="24"/>
              </w:rPr>
              <w:t>397</w:t>
            </w:r>
          </w:p>
        </w:tc>
        <w:tc>
          <w:tcPr>
            <w:tcW w:w="927" w:type="dxa"/>
            <w:tcBorders>
              <w:top w:val="nil"/>
              <w:left w:val="nil"/>
              <w:bottom w:val="single" w:sz="4" w:space="0" w:color="auto"/>
              <w:right w:val="single" w:sz="4" w:space="0" w:color="auto"/>
            </w:tcBorders>
            <w:shd w:val="clear" w:color="auto" w:fill="auto"/>
            <w:noWrap/>
            <w:vAlign w:val="bottom"/>
            <w:hideMark/>
          </w:tcPr>
          <w:p w14:paraId="1DC66CC9" w14:textId="77777777" w:rsidR="00357996" w:rsidRPr="00054C47" w:rsidRDefault="00357996" w:rsidP="00357996">
            <w:pPr>
              <w:autoSpaceDE/>
              <w:autoSpaceDN/>
              <w:jc w:val="right"/>
              <w:rPr>
                <w:color w:val="000000"/>
                <w:sz w:val="24"/>
                <w:szCs w:val="24"/>
              </w:rPr>
            </w:pPr>
            <w:r w:rsidRPr="00054C47">
              <w:rPr>
                <w:color w:val="000000"/>
                <w:sz w:val="24"/>
                <w:szCs w:val="24"/>
              </w:rPr>
              <w:t>334</w:t>
            </w:r>
          </w:p>
        </w:tc>
        <w:tc>
          <w:tcPr>
            <w:tcW w:w="927" w:type="dxa"/>
            <w:tcBorders>
              <w:top w:val="nil"/>
              <w:left w:val="nil"/>
              <w:bottom w:val="single" w:sz="4" w:space="0" w:color="auto"/>
              <w:right w:val="single" w:sz="4" w:space="0" w:color="auto"/>
            </w:tcBorders>
            <w:shd w:val="clear" w:color="auto" w:fill="auto"/>
            <w:noWrap/>
            <w:vAlign w:val="bottom"/>
            <w:hideMark/>
          </w:tcPr>
          <w:p w14:paraId="60480E45" w14:textId="77777777" w:rsidR="00357996" w:rsidRPr="00054C47" w:rsidRDefault="00357996" w:rsidP="00357996">
            <w:pPr>
              <w:autoSpaceDE/>
              <w:autoSpaceDN/>
              <w:jc w:val="right"/>
              <w:rPr>
                <w:color w:val="000000"/>
                <w:sz w:val="24"/>
                <w:szCs w:val="24"/>
              </w:rPr>
            </w:pPr>
            <w:r w:rsidRPr="00054C47">
              <w:rPr>
                <w:color w:val="000000"/>
                <w:sz w:val="24"/>
                <w:szCs w:val="24"/>
              </w:rPr>
              <w:t>295</w:t>
            </w:r>
          </w:p>
        </w:tc>
      </w:tr>
      <w:tr w:rsidR="00357996" w:rsidRPr="00054C47" w14:paraId="31A3880E"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0973EB" w14:textId="77777777" w:rsidR="00357996" w:rsidRPr="00054C47" w:rsidRDefault="00357996" w:rsidP="00357996">
            <w:pPr>
              <w:autoSpaceDE/>
              <w:autoSpaceDN/>
              <w:rPr>
                <w:color w:val="000000"/>
                <w:sz w:val="24"/>
                <w:szCs w:val="24"/>
              </w:rPr>
            </w:pPr>
            <w:r w:rsidRPr="00054C47">
              <w:rPr>
                <w:color w:val="000000"/>
                <w:sz w:val="24"/>
                <w:szCs w:val="24"/>
              </w:rPr>
              <w:t xml:space="preserve">6. </w:t>
            </w:r>
          </w:p>
        </w:tc>
        <w:tc>
          <w:tcPr>
            <w:tcW w:w="3580" w:type="dxa"/>
            <w:tcBorders>
              <w:top w:val="nil"/>
              <w:left w:val="nil"/>
              <w:bottom w:val="single" w:sz="4" w:space="0" w:color="auto"/>
              <w:right w:val="single" w:sz="4" w:space="0" w:color="auto"/>
            </w:tcBorders>
            <w:shd w:val="clear" w:color="auto" w:fill="auto"/>
            <w:noWrap/>
            <w:vAlign w:val="bottom"/>
            <w:hideMark/>
          </w:tcPr>
          <w:p w14:paraId="5FB0CB78" w14:textId="3E6C8A77" w:rsidR="00357996" w:rsidRPr="00054C47" w:rsidRDefault="00357996" w:rsidP="00357996">
            <w:pPr>
              <w:autoSpaceDE/>
              <w:autoSpaceDN/>
              <w:rPr>
                <w:color w:val="000000"/>
                <w:sz w:val="24"/>
                <w:szCs w:val="24"/>
              </w:rPr>
            </w:pPr>
            <w:r w:rsidRPr="00054C47">
              <w:rPr>
                <w:color w:val="000000"/>
                <w:sz w:val="24"/>
                <w:szCs w:val="24"/>
              </w:rPr>
              <w:t>V</w:t>
            </w:r>
            <w:r w:rsidR="001E7F52" w:rsidRPr="00054C47">
              <w:rPr>
                <w:color w:val="000000"/>
                <w:sz w:val="24"/>
                <w:szCs w:val="24"/>
              </w:rPr>
              <w:t>iimsi</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7AB747" w14:textId="77777777" w:rsidR="00357996" w:rsidRPr="00054C47" w:rsidRDefault="00357996" w:rsidP="00357996">
            <w:pPr>
              <w:autoSpaceDE/>
              <w:autoSpaceDN/>
              <w:jc w:val="right"/>
              <w:rPr>
                <w:color w:val="000000"/>
                <w:sz w:val="24"/>
                <w:szCs w:val="24"/>
              </w:rPr>
            </w:pPr>
            <w:r w:rsidRPr="00054C47">
              <w:rPr>
                <w:color w:val="000000"/>
                <w:sz w:val="24"/>
                <w:szCs w:val="24"/>
              </w:rPr>
              <w:t>242</w:t>
            </w:r>
          </w:p>
        </w:tc>
        <w:tc>
          <w:tcPr>
            <w:tcW w:w="927" w:type="dxa"/>
            <w:tcBorders>
              <w:top w:val="nil"/>
              <w:left w:val="nil"/>
              <w:bottom w:val="single" w:sz="4" w:space="0" w:color="auto"/>
              <w:right w:val="single" w:sz="4" w:space="0" w:color="auto"/>
            </w:tcBorders>
            <w:shd w:val="clear" w:color="auto" w:fill="auto"/>
            <w:noWrap/>
            <w:vAlign w:val="bottom"/>
            <w:hideMark/>
          </w:tcPr>
          <w:p w14:paraId="2AD5DBDC" w14:textId="77777777" w:rsidR="00357996" w:rsidRPr="00054C47" w:rsidRDefault="00357996" w:rsidP="00357996">
            <w:pPr>
              <w:autoSpaceDE/>
              <w:autoSpaceDN/>
              <w:jc w:val="right"/>
              <w:rPr>
                <w:color w:val="000000"/>
                <w:sz w:val="24"/>
                <w:szCs w:val="24"/>
              </w:rPr>
            </w:pPr>
            <w:r w:rsidRPr="00054C47">
              <w:rPr>
                <w:color w:val="000000"/>
                <w:sz w:val="24"/>
                <w:szCs w:val="24"/>
              </w:rPr>
              <w:t>213</w:t>
            </w:r>
          </w:p>
        </w:tc>
        <w:tc>
          <w:tcPr>
            <w:tcW w:w="927" w:type="dxa"/>
            <w:tcBorders>
              <w:top w:val="nil"/>
              <w:left w:val="nil"/>
              <w:bottom w:val="single" w:sz="4" w:space="0" w:color="auto"/>
              <w:right w:val="single" w:sz="4" w:space="0" w:color="auto"/>
            </w:tcBorders>
            <w:shd w:val="clear" w:color="auto" w:fill="auto"/>
            <w:noWrap/>
            <w:vAlign w:val="bottom"/>
            <w:hideMark/>
          </w:tcPr>
          <w:p w14:paraId="6960622F" w14:textId="77777777" w:rsidR="00357996" w:rsidRPr="00054C47" w:rsidRDefault="00357996" w:rsidP="00357996">
            <w:pPr>
              <w:autoSpaceDE/>
              <w:autoSpaceDN/>
              <w:jc w:val="right"/>
              <w:rPr>
                <w:color w:val="000000"/>
                <w:sz w:val="24"/>
                <w:szCs w:val="24"/>
              </w:rPr>
            </w:pPr>
            <w:r w:rsidRPr="00054C47">
              <w:rPr>
                <w:color w:val="000000"/>
                <w:sz w:val="24"/>
                <w:szCs w:val="24"/>
              </w:rPr>
              <w:t>176</w:t>
            </w:r>
          </w:p>
        </w:tc>
      </w:tr>
      <w:tr w:rsidR="00357996" w:rsidRPr="00054C47" w14:paraId="6B5E1FF0"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9A758E6" w14:textId="77777777" w:rsidR="00357996" w:rsidRPr="00054C47" w:rsidRDefault="00357996" w:rsidP="00357996">
            <w:pPr>
              <w:autoSpaceDE/>
              <w:autoSpaceDN/>
              <w:rPr>
                <w:color w:val="000000"/>
                <w:sz w:val="24"/>
                <w:szCs w:val="24"/>
              </w:rPr>
            </w:pPr>
            <w:r w:rsidRPr="00054C47">
              <w:rPr>
                <w:color w:val="000000"/>
                <w:sz w:val="24"/>
                <w:szCs w:val="24"/>
              </w:rPr>
              <w:t xml:space="preserve">7. </w:t>
            </w:r>
          </w:p>
        </w:tc>
        <w:tc>
          <w:tcPr>
            <w:tcW w:w="3580" w:type="dxa"/>
            <w:tcBorders>
              <w:top w:val="nil"/>
              <w:left w:val="nil"/>
              <w:bottom w:val="single" w:sz="4" w:space="0" w:color="auto"/>
              <w:right w:val="single" w:sz="4" w:space="0" w:color="auto"/>
            </w:tcBorders>
            <w:shd w:val="clear" w:color="auto" w:fill="auto"/>
            <w:noWrap/>
            <w:vAlign w:val="bottom"/>
            <w:hideMark/>
          </w:tcPr>
          <w:p w14:paraId="540A6B43" w14:textId="665CAC18" w:rsidR="00357996" w:rsidRPr="00054C47" w:rsidRDefault="00357996" w:rsidP="00357996">
            <w:pPr>
              <w:autoSpaceDE/>
              <w:autoSpaceDN/>
              <w:rPr>
                <w:color w:val="000000"/>
                <w:sz w:val="24"/>
                <w:szCs w:val="24"/>
              </w:rPr>
            </w:pPr>
            <w:r w:rsidRPr="00054C47">
              <w:rPr>
                <w:color w:val="000000"/>
                <w:sz w:val="24"/>
                <w:szCs w:val="24"/>
              </w:rPr>
              <w:t>K</w:t>
            </w:r>
            <w:r w:rsidR="006149F6" w:rsidRPr="00054C47">
              <w:rPr>
                <w:color w:val="000000"/>
                <w:sz w:val="24"/>
                <w:szCs w:val="24"/>
              </w:rPr>
              <w:t>eila</w:t>
            </w:r>
            <w:r w:rsidRPr="00054C47">
              <w:rPr>
                <w:color w:val="000000"/>
                <w:sz w:val="24"/>
                <w:szCs w:val="24"/>
              </w:rPr>
              <w:t xml:space="preserve"> L</w:t>
            </w:r>
            <w:r w:rsidR="006149F6" w:rsidRPr="00054C47">
              <w:rPr>
                <w:color w:val="000000"/>
                <w:sz w:val="24"/>
                <w:szCs w:val="24"/>
              </w:rPr>
              <w:t>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2EC1BEE9" w14:textId="77777777" w:rsidR="00357996" w:rsidRPr="00054C47" w:rsidRDefault="00357996" w:rsidP="00357996">
            <w:pPr>
              <w:autoSpaceDE/>
              <w:autoSpaceDN/>
              <w:jc w:val="right"/>
              <w:rPr>
                <w:color w:val="000000"/>
                <w:sz w:val="24"/>
                <w:szCs w:val="24"/>
              </w:rPr>
            </w:pPr>
            <w:r w:rsidRPr="00054C47">
              <w:rPr>
                <w:color w:val="000000"/>
                <w:sz w:val="24"/>
                <w:szCs w:val="24"/>
              </w:rPr>
              <w:t>94</w:t>
            </w:r>
          </w:p>
        </w:tc>
        <w:tc>
          <w:tcPr>
            <w:tcW w:w="927" w:type="dxa"/>
            <w:tcBorders>
              <w:top w:val="nil"/>
              <w:left w:val="nil"/>
              <w:bottom w:val="single" w:sz="4" w:space="0" w:color="auto"/>
              <w:right w:val="single" w:sz="4" w:space="0" w:color="auto"/>
            </w:tcBorders>
            <w:shd w:val="clear" w:color="auto" w:fill="auto"/>
            <w:noWrap/>
            <w:vAlign w:val="bottom"/>
            <w:hideMark/>
          </w:tcPr>
          <w:p w14:paraId="59C5B4C1" w14:textId="77777777" w:rsidR="00357996" w:rsidRPr="00054C47" w:rsidRDefault="00357996" w:rsidP="00357996">
            <w:pPr>
              <w:autoSpaceDE/>
              <w:autoSpaceDN/>
              <w:jc w:val="right"/>
              <w:rPr>
                <w:color w:val="000000"/>
                <w:sz w:val="24"/>
                <w:szCs w:val="24"/>
              </w:rPr>
            </w:pPr>
            <w:r w:rsidRPr="00054C47">
              <w:rPr>
                <w:color w:val="000000"/>
                <w:sz w:val="24"/>
                <w:szCs w:val="24"/>
              </w:rPr>
              <w:t>103</w:t>
            </w:r>
          </w:p>
        </w:tc>
        <w:tc>
          <w:tcPr>
            <w:tcW w:w="927" w:type="dxa"/>
            <w:tcBorders>
              <w:top w:val="nil"/>
              <w:left w:val="nil"/>
              <w:bottom w:val="single" w:sz="4" w:space="0" w:color="auto"/>
              <w:right w:val="single" w:sz="4" w:space="0" w:color="auto"/>
            </w:tcBorders>
            <w:shd w:val="clear" w:color="auto" w:fill="auto"/>
            <w:noWrap/>
            <w:vAlign w:val="bottom"/>
            <w:hideMark/>
          </w:tcPr>
          <w:p w14:paraId="10B42E3A" w14:textId="77777777" w:rsidR="00357996" w:rsidRPr="00054C47" w:rsidRDefault="00357996" w:rsidP="00357996">
            <w:pPr>
              <w:autoSpaceDE/>
              <w:autoSpaceDN/>
              <w:jc w:val="right"/>
              <w:rPr>
                <w:color w:val="000000"/>
                <w:sz w:val="24"/>
                <w:szCs w:val="24"/>
              </w:rPr>
            </w:pPr>
            <w:r w:rsidRPr="00054C47">
              <w:rPr>
                <w:color w:val="000000"/>
                <w:sz w:val="24"/>
                <w:szCs w:val="24"/>
              </w:rPr>
              <w:t>75</w:t>
            </w:r>
          </w:p>
        </w:tc>
      </w:tr>
      <w:tr w:rsidR="00357996" w:rsidRPr="00054C47" w14:paraId="236919C7"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4FC3539" w14:textId="77777777" w:rsidR="00357996" w:rsidRPr="00054C47" w:rsidRDefault="00357996" w:rsidP="00357996">
            <w:pPr>
              <w:autoSpaceDE/>
              <w:autoSpaceDN/>
              <w:rPr>
                <w:color w:val="000000"/>
                <w:sz w:val="24"/>
                <w:szCs w:val="24"/>
              </w:rPr>
            </w:pPr>
            <w:r w:rsidRPr="00054C47">
              <w:rPr>
                <w:color w:val="000000"/>
                <w:sz w:val="24"/>
                <w:szCs w:val="24"/>
              </w:rPr>
              <w:t xml:space="preserve">8. </w:t>
            </w:r>
          </w:p>
        </w:tc>
        <w:tc>
          <w:tcPr>
            <w:tcW w:w="3580" w:type="dxa"/>
            <w:tcBorders>
              <w:top w:val="nil"/>
              <w:left w:val="nil"/>
              <w:bottom w:val="single" w:sz="4" w:space="0" w:color="auto"/>
              <w:right w:val="single" w:sz="4" w:space="0" w:color="auto"/>
            </w:tcBorders>
            <w:shd w:val="clear" w:color="auto" w:fill="auto"/>
            <w:noWrap/>
            <w:vAlign w:val="bottom"/>
            <w:hideMark/>
          </w:tcPr>
          <w:p w14:paraId="2A928913" w14:textId="59706F45" w:rsidR="00357996" w:rsidRPr="00054C47" w:rsidRDefault="00357996" w:rsidP="00357996">
            <w:pPr>
              <w:autoSpaceDE/>
              <w:autoSpaceDN/>
              <w:rPr>
                <w:color w:val="000000"/>
                <w:sz w:val="24"/>
                <w:szCs w:val="24"/>
              </w:rPr>
            </w:pPr>
            <w:r w:rsidRPr="00054C47">
              <w:rPr>
                <w:color w:val="000000"/>
                <w:sz w:val="24"/>
                <w:szCs w:val="24"/>
              </w:rPr>
              <w:t>L</w:t>
            </w:r>
            <w:r w:rsidR="006149F6" w:rsidRPr="00054C47">
              <w:rPr>
                <w:color w:val="000000"/>
                <w:sz w:val="24"/>
                <w:szCs w:val="24"/>
              </w:rPr>
              <w:t>oksa</w:t>
            </w:r>
            <w:r w:rsidRPr="00054C47">
              <w:rPr>
                <w:color w:val="000000"/>
                <w:sz w:val="24"/>
                <w:szCs w:val="24"/>
              </w:rPr>
              <w:t xml:space="preserve"> L</w:t>
            </w:r>
            <w:r w:rsidR="006149F6" w:rsidRPr="00054C47">
              <w:rPr>
                <w:color w:val="000000"/>
                <w:sz w:val="24"/>
                <w:szCs w:val="24"/>
              </w:rPr>
              <w:t>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52A16EAD" w14:textId="77777777" w:rsidR="00357996" w:rsidRPr="00054C47" w:rsidRDefault="00357996" w:rsidP="00357996">
            <w:pPr>
              <w:autoSpaceDE/>
              <w:autoSpaceDN/>
              <w:jc w:val="right"/>
              <w:rPr>
                <w:color w:val="000000"/>
                <w:sz w:val="24"/>
                <w:szCs w:val="24"/>
              </w:rPr>
            </w:pPr>
            <w:r w:rsidRPr="00054C47">
              <w:rPr>
                <w:color w:val="000000"/>
                <w:sz w:val="24"/>
                <w:szCs w:val="24"/>
              </w:rPr>
              <w:t>14</w:t>
            </w:r>
          </w:p>
        </w:tc>
        <w:tc>
          <w:tcPr>
            <w:tcW w:w="927" w:type="dxa"/>
            <w:tcBorders>
              <w:top w:val="nil"/>
              <w:left w:val="nil"/>
              <w:bottom w:val="single" w:sz="4" w:space="0" w:color="auto"/>
              <w:right w:val="single" w:sz="4" w:space="0" w:color="auto"/>
            </w:tcBorders>
            <w:shd w:val="clear" w:color="auto" w:fill="auto"/>
            <w:noWrap/>
            <w:vAlign w:val="bottom"/>
            <w:hideMark/>
          </w:tcPr>
          <w:p w14:paraId="161FB559" w14:textId="77777777" w:rsidR="00357996" w:rsidRPr="00054C47" w:rsidRDefault="00357996" w:rsidP="00357996">
            <w:pPr>
              <w:autoSpaceDE/>
              <w:autoSpaceDN/>
              <w:jc w:val="right"/>
              <w:rPr>
                <w:color w:val="000000"/>
                <w:sz w:val="24"/>
                <w:szCs w:val="24"/>
              </w:rPr>
            </w:pPr>
            <w:r w:rsidRPr="00054C47">
              <w:rPr>
                <w:color w:val="000000"/>
                <w:sz w:val="24"/>
                <w:szCs w:val="24"/>
              </w:rPr>
              <w:t>9</w:t>
            </w:r>
          </w:p>
        </w:tc>
        <w:tc>
          <w:tcPr>
            <w:tcW w:w="927" w:type="dxa"/>
            <w:tcBorders>
              <w:top w:val="nil"/>
              <w:left w:val="nil"/>
              <w:bottom w:val="single" w:sz="4" w:space="0" w:color="auto"/>
              <w:right w:val="single" w:sz="4" w:space="0" w:color="auto"/>
            </w:tcBorders>
            <w:shd w:val="clear" w:color="auto" w:fill="auto"/>
            <w:noWrap/>
            <w:vAlign w:val="bottom"/>
            <w:hideMark/>
          </w:tcPr>
          <w:p w14:paraId="597CCA48" w14:textId="77777777" w:rsidR="00357996" w:rsidRPr="00054C47" w:rsidRDefault="00357996" w:rsidP="00357996">
            <w:pPr>
              <w:autoSpaceDE/>
              <w:autoSpaceDN/>
              <w:jc w:val="right"/>
              <w:rPr>
                <w:color w:val="000000"/>
                <w:sz w:val="24"/>
                <w:szCs w:val="24"/>
              </w:rPr>
            </w:pPr>
            <w:r w:rsidRPr="00054C47">
              <w:rPr>
                <w:color w:val="000000"/>
                <w:sz w:val="24"/>
                <w:szCs w:val="24"/>
              </w:rPr>
              <w:t>9</w:t>
            </w:r>
          </w:p>
        </w:tc>
      </w:tr>
      <w:tr w:rsidR="00357996" w:rsidRPr="00054C47" w14:paraId="34D4F6ED"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120EB72B" w14:textId="77777777" w:rsidR="00357996" w:rsidRPr="00054C47" w:rsidRDefault="00357996" w:rsidP="00357996">
            <w:pPr>
              <w:autoSpaceDE/>
              <w:autoSpaceDN/>
              <w:rPr>
                <w:color w:val="000000"/>
                <w:sz w:val="24"/>
                <w:szCs w:val="24"/>
              </w:rPr>
            </w:pPr>
            <w:r w:rsidRPr="00054C47">
              <w:rPr>
                <w:color w:val="000000"/>
                <w:sz w:val="24"/>
                <w:szCs w:val="24"/>
              </w:rPr>
              <w:t xml:space="preserve">9. </w:t>
            </w:r>
          </w:p>
        </w:tc>
        <w:tc>
          <w:tcPr>
            <w:tcW w:w="3580" w:type="dxa"/>
            <w:tcBorders>
              <w:top w:val="nil"/>
              <w:left w:val="nil"/>
              <w:bottom w:val="double" w:sz="6" w:space="0" w:color="auto"/>
              <w:right w:val="single" w:sz="4" w:space="0" w:color="auto"/>
            </w:tcBorders>
            <w:shd w:val="clear" w:color="auto" w:fill="auto"/>
            <w:noWrap/>
            <w:vAlign w:val="bottom"/>
            <w:hideMark/>
          </w:tcPr>
          <w:p w14:paraId="5995B839" w14:textId="50BAB62B" w:rsidR="00357996" w:rsidRPr="00054C47" w:rsidRDefault="00357996" w:rsidP="00357996">
            <w:pPr>
              <w:autoSpaceDE/>
              <w:autoSpaceDN/>
              <w:rPr>
                <w:color w:val="000000"/>
                <w:sz w:val="24"/>
                <w:szCs w:val="24"/>
              </w:rPr>
            </w:pPr>
            <w:r w:rsidRPr="00054C47">
              <w:rPr>
                <w:color w:val="000000"/>
                <w:sz w:val="24"/>
                <w:szCs w:val="24"/>
              </w:rPr>
              <w:t>M</w:t>
            </w:r>
            <w:r w:rsidR="006149F6" w:rsidRPr="00054C47">
              <w:rPr>
                <w:color w:val="000000"/>
                <w:sz w:val="24"/>
                <w:szCs w:val="24"/>
              </w:rPr>
              <w:t>aardu</w:t>
            </w:r>
            <w:r w:rsidRPr="00054C47">
              <w:rPr>
                <w:color w:val="000000"/>
                <w:sz w:val="24"/>
                <w:szCs w:val="24"/>
              </w:rPr>
              <w:t xml:space="preserve"> L</w:t>
            </w:r>
            <w:r w:rsidR="006149F6"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auto" w:fill="auto"/>
            <w:noWrap/>
            <w:vAlign w:val="bottom"/>
            <w:hideMark/>
          </w:tcPr>
          <w:p w14:paraId="5FC9471C" w14:textId="77777777" w:rsidR="00357996" w:rsidRPr="00054C47" w:rsidRDefault="00357996" w:rsidP="00357996">
            <w:pPr>
              <w:autoSpaceDE/>
              <w:autoSpaceDN/>
              <w:jc w:val="right"/>
              <w:rPr>
                <w:color w:val="000000"/>
                <w:sz w:val="24"/>
                <w:szCs w:val="24"/>
              </w:rPr>
            </w:pPr>
            <w:r w:rsidRPr="00054C47">
              <w:rPr>
                <w:color w:val="000000"/>
                <w:sz w:val="24"/>
                <w:szCs w:val="24"/>
              </w:rPr>
              <w:t>95</w:t>
            </w:r>
          </w:p>
        </w:tc>
        <w:tc>
          <w:tcPr>
            <w:tcW w:w="927" w:type="dxa"/>
            <w:tcBorders>
              <w:top w:val="nil"/>
              <w:left w:val="nil"/>
              <w:bottom w:val="double" w:sz="6" w:space="0" w:color="auto"/>
              <w:right w:val="single" w:sz="4" w:space="0" w:color="auto"/>
            </w:tcBorders>
            <w:shd w:val="clear" w:color="auto" w:fill="auto"/>
            <w:noWrap/>
            <w:vAlign w:val="bottom"/>
            <w:hideMark/>
          </w:tcPr>
          <w:p w14:paraId="47B9E64C" w14:textId="77777777" w:rsidR="00357996" w:rsidRPr="00054C47" w:rsidRDefault="00357996" w:rsidP="00357996">
            <w:pPr>
              <w:autoSpaceDE/>
              <w:autoSpaceDN/>
              <w:jc w:val="right"/>
              <w:rPr>
                <w:color w:val="000000"/>
                <w:sz w:val="24"/>
                <w:szCs w:val="24"/>
              </w:rPr>
            </w:pPr>
            <w:r w:rsidRPr="00054C47">
              <w:rPr>
                <w:color w:val="000000"/>
                <w:sz w:val="24"/>
                <w:szCs w:val="24"/>
              </w:rPr>
              <w:t>94</w:t>
            </w:r>
          </w:p>
        </w:tc>
        <w:tc>
          <w:tcPr>
            <w:tcW w:w="927" w:type="dxa"/>
            <w:tcBorders>
              <w:top w:val="nil"/>
              <w:left w:val="nil"/>
              <w:bottom w:val="double" w:sz="6" w:space="0" w:color="auto"/>
              <w:right w:val="single" w:sz="4" w:space="0" w:color="auto"/>
            </w:tcBorders>
            <w:shd w:val="clear" w:color="auto" w:fill="auto"/>
            <w:noWrap/>
            <w:vAlign w:val="bottom"/>
            <w:hideMark/>
          </w:tcPr>
          <w:p w14:paraId="41C4C561" w14:textId="77777777" w:rsidR="00357996" w:rsidRPr="00054C47" w:rsidRDefault="00357996" w:rsidP="00357996">
            <w:pPr>
              <w:autoSpaceDE/>
              <w:autoSpaceDN/>
              <w:jc w:val="right"/>
              <w:rPr>
                <w:color w:val="000000"/>
                <w:sz w:val="24"/>
                <w:szCs w:val="24"/>
              </w:rPr>
            </w:pPr>
            <w:r w:rsidRPr="00054C47">
              <w:rPr>
                <w:color w:val="000000"/>
                <w:sz w:val="24"/>
                <w:szCs w:val="24"/>
              </w:rPr>
              <w:t>75</w:t>
            </w:r>
          </w:p>
        </w:tc>
      </w:tr>
      <w:tr w:rsidR="00357996" w:rsidRPr="00054C47" w14:paraId="5E67A411"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6911B005" w14:textId="77777777" w:rsidR="00357996" w:rsidRPr="00054C47" w:rsidRDefault="00357996" w:rsidP="00357996">
            <w:pPr>
              <w:autoSpaceDE/>
              <w:autoSpaceDN/>
              <w:rPr>
                <w:color w:val="000000"/>
                <w:sz w:val="24"/>
                <w:szCs w:val="24"/>
              </w:rPr>
            </w:pPr>
            <w:r w:rsidRPr="00054C47">
              <w:rPr>
                <w:color w:val="000000"/>
                <w:sz w:val="24"/>
                <w:szCs w:val="24"/>
              </w:rPr>
              <w:t xml:space="preserve">10. </w:t>
            </w:r>
          </w:p>
        </w:tc>
        <w:tc>
          <w:tcPr>
            <w:tcW w:w="3580" w:type="dxa"/>
            <w:tcBorders>
              <w:top w:val="nil"/>
              <w:left w:val="nil"/>
              <w:bottom w:val="double" w:sz="6" w:space="0" w:color="auto"/>
              <w:right w:val="single" w:sz="4" w:space="0" w:color="auto"/>
            </w:tcBorders>
            <w:shd w:val="clear" w:color="000000" w:fill="FFF2CC"/>
            <w:noWrap/>
            <w:vAlign w:val="bottom"/>
            <w:hideMark/>
          </w:tcPr>
          <w:p w14:paraId="669AAC6C" w14:textId="3D68F9BC" w:rsidR="00357996" w:rsidRPr="00054C47" w:rsidRDefault="00357996" w:rsidP="00357996">
            <w:pPr>
              <w:autoSpaceDE/>
              <w:autoSpaceDN/>
              <w:rPr>
                <w:color w:val="000000"/>
                <w:sz w:val="24"/>
                <w:szCs w:val="24"/>
              </w:rPr>
            </w:pPr>
            <w:r w:rsidRPr="00054C47">
              <w:rPr>
                <w:color w:val="000000"/>
                <w:sz w:val="24"/>
                <w:szCs w:val="24"/>
              </w:rPr>
              <w:t>T</w:t>
            </w:r>
            <w:r w:rsidR="006149F6" w:rsidRPr="00054C47">
              <w:rPr>
                <w:color w:val="000000"/>
                <w:sz w:val="24"/>
                <w:szCs w:val="24"/>
              </w:rPr>
              <w:t>allinna</w:t>
            </w:r>
            <w:r w:rsidRPr="00054C47">
              <w:rPr>
                <w:color w:val="000000"/>
                <w:sz w:val="24"/>
                <w:szCs w:val="24"/>
              </w:rPr>
              <w:t xml:space="preserve"> P</w:t>
            </w:r>
            <w:r w:rsidR="006149F6" w:rsidRPr="00054C47">
              <w:rPr>
                <w:color w:val="000000"/>
                <w:sz w:val="24"/>
                <w:szCs w:val="24"/>
              </w:rPr>
              <w:t>erekonnaseisuasutus</w:t>
            </w:r>
          </w:p>
        </w:tc>
        <w:tc>
          <w:tcPr>
            <w:tcW w:w="927" w:type="dxa"/>
            <w:tcBorders>
              <w:top w:val="nil"/>
              <w:left w:val="nil"/>
              <w:bottom w:val="double" w:sz="6" w:space="0" w:color="auto"/>
              <w:right w:val="single" w:sz="4" w:space="0" w:color="auto"/>
            </w:tcBorders>
            <w:shd w:val="clear" w:color="000000" w:fill="FFF2CC"/>
            <w:noWrap/>
            <w:vAlign w:val="bottom"/>
            <w:hideMark/>
          </w:tcPr>
          <w:p w14:paraId="56D587B2" w14:textId="77777777" w:rsidR="00357996" w:rsidRPr="00054C47" w:rsidRDefault="00357996" w:rsidP="00357996">
            <w:pPr>
              <w:autoSpaceDE/>
              <w:autoSpaceDN/>
              <w:jc w:val="right"/>
              <w:rPr>
                <w:color w:val="000000"/>
                <w:sz w:val="24"/>
                <w:szCs w:val="24"/>
              </w:rPr>
            </w:pPr>
            <w:r w:rsidRPr="00054C47">
              <w:rPr>
                <w:color w:val="000000"/>
                <w:sz w:val="24"/>
                <w:szCs w:val="24"/>
              </w:rPr>
              <w:t>4472</w:t>
            </w:r>
          </w:p>
        </w:tc>
        <w:tc>
          <w:tcPr>
            <w:tcW w:w="927" w:type="dxa"/>
            <w:tcBorders>
              <w:top w:val="nil"/>
              <w:left w:val="nil"/>
              <w:bottom w:val="double" w:sz="6" w:space="0" w:color="auto"/>
              <w:right w:val="single" w:sz="4" w:space="0" w:color="auto"/>
            </w:tcBorders>
            <w:shd w:val="clear" w:color="000000" w:fill="FFF2CC"/>
            <w:noWrap/>
            <w:vAlign w:val="bottom"/>
            <w:hideMark/>
          </w:tcPr>
          <w:p w14:paraId="58C3970C" w14:textId="77777777" w:rsidR="00357996" w:rsidRPr="00054C47" w:rsidRDefault="00357996" w:rsidP="00357996">
            <w:pPr>
              <w:autoSpaceDE/>
              <w:autoSpaceDN/>
              <w:jc w:val="right"/>
              <w:rPr>
                <w:color w:val="000000"/>
                <w:sz w:val="24"/>
                <w:szCs w:val="24"/>
              </w:rPr>
            </w:pPr>
            <w:r w:rsidRPr="00054C47">
              <w:rPr>
                <w:color w:val="000000"/>
                <w:sz w:val="24"/>
                <w:szCs w:val="24"/>
              </w:rPr>
              <w:t>3876</w:t>
            </w:r>
          </w:p>
        </w:tc>
        <w:tc>
          <w:tcPr>
            <w:tcW w:w="927" w:type="dxa"/>
            <w:tcBorders>
              <w:top w:val="nil"/>
              <w:left w:val="nil"/>
              <w:bottom w:val="double" w:sz="6" w:space="0" w:color="auto"/>
              <w:right w:val="single" w:sz="4" w:space="0" w:color="auto"/>
            </w:tcBorders>
            <w:shd w:val="clear" w:color="000000" w:fill="FFF2CC"/>
            <w:noWrap/>
            <w:vAlign w:val="bottom"/>
            <w:hideMark/>
          </w:tcPr>
          <w:p w14:paraId="628689F7" w14:textId="77777777" w:rsidR="00357996" w:rsidRPr="00054C47" w:rsidRDefault="00357996" w:rsidP="00357996">
            <w:pPr>
              <w:autoSpaceDE/>
              <w:autoSpaceDN/>
              <w:jc w:val="right"/>
              <w:rPr>
                <w:color w:val="000000"/>
                <w:sz w:val="24"/>
                <w:szCs w:val="24"/>
              </w:rPr>
            </w:pPr>
            <w:r w:rsidRPr="00054C47">
              <w:rPr>
                <w:color w:val="000000"/>
                <w:sz w:val="24"/>
                <w:szCs w:val="24"/>
              </w:rPr>
              <w:t>3609</w:t>
            </w:r>
          </w:p>
        </w:tc>
      </w:tr>
      <w:tr w:rsidR="00357996" w:rsidRPr="00054C47" w14:paraId="03818B99"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90E0A20" w14:textId="77777777" w:rsidR="00357996" w:rsidRPr="00054C47" w:rsidRDefault="00357996" w:rsidP="00357996">
            <w:pPr>
              <w:autoSpaceDE/>
              <w:autoSpaceDN/>
              <w:rPr>
                <w:color w:val="000000"/>
                <w:sz w:val="24"/>
                <w:szCs w:val="24"/>
              </w:rPr>
            </w:pPr>
            <w:r w:rsidRPr="00054C47">
              <w:rPr>
                <w:color w:val="000000"/>
                <w:sz w:val="24"/>
                <w:szCs w:val="24"/>
              </w:rPr>
              <w:t xml:space="preserve">11. </w:t>
            </w:r>
          </w:p>
        </w:tc>
        <w:tc>
          <w:tcPr>
            <w:tcW w:w="3580" w:type="dxa"/>
            <w:tcBorders>
              <w:top w:val="nil"/>
              <w:left w:val="nil"/>
              <w:bottom w:val="single" w:sz="4" w:space="0" w:color="auto"/>
              <w:right w:val="single" w:sz="4" w:space="0" w:color="auto"/>
            </w:tcBorders>
            <w:shd w:val="clear" w:color="auto" w:fill="auto"/>
            <w:noWrap/>
            <w:vAlign w:val="bottom"/>
            <w:hideMark/>
          </w:tcPr>
          <w:p w14:paraId="3AA74152" w14:textId="0DA04EE0" w:rsidR="00357996" w:rsidRPr="00054C47" w:rsidRDefault="00357996" w:rsidP="00357996">
            <w:pPr>
              <w:autoSpaceDE/>
              <w:autoSpaceDN/>
              <w:rPr>
                <w:color w:val="000000"/>
                <w:sz w:val="24"/>
                <w:szCs w:val="24"/>
              </w:rPr>
            </w:pPr>
            <w:r w:rsidRPr="00054C47">
              <w:rPr>
                <w:color w:val="000000"/>
                <w:sz w:val="24"/>
                <w:szCs w:val="24"/>
              </w:rPr>
              <w:t>K</w:t>
            </w:r>
            <w:r w:rsidR="006149F6" w:rsidRPr="00054C47">
              <w:rPr>
                <w:color w:val="000000"/>
                <w:sz w:val="24"/>
                <w:szCs w:val="24"/>
              </w:rPr>
              <w:t>ose</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D81BC82" w14:textId="77777777" w:rsidR="00357996" w:rsidRPr="00054C47" w:rsidRDefault="00357996" w:rsidP="00357996">
            <w:pPr>
              <w:autoSpaceDE/>
              <w:autoSpaceDN/>
              <w:jc w:val="right"/>
              <w:rPr>
                <w:color w:val="000000"/>
                <w:sz w:val="24"/>
                <w:szCs w:val="24"/>
              </w:rPr>
            </w:pPr>
            <w:r w:rsidRPr="00054C47">
              <w:rPr>
                <w:color w:val="000000"/>
                <w:sz w:val="24"/>
                <w:szCs w:val="24"/>
              </w:rPr>
              <w:t>85</w:t>
            </w:r>
          </w:p>
        </w:tc>
        <w:tc>
          <w:tcPr>
            <w:tcW w:w="927" w:type="dxa"/>
            <w:tcBorders>
              <w:top w:val="nil"/>
              <w:left w:val="nil"/>
              <w:bottom w:val="single" w:sz="4" w:space="0" w:color="auto"/>
              <w:right w:val="single" w:sz="4" w:space="0" w:color="auto"/>
            </w:tcBorders>
            <w:shd w:val="clear" w:color="auto" w:fill="auto"/>
            <w:noWrap/>
            <w:vAlign w:val="bottom"/>
            <w:hideMark/>
          </w:tcPr>
          <w:p w14:paraId="35299946" w14:textId="77777777" w:rsidR="00357996" w:rsidRPr="00054C47" w:rsidRDefault="00357996" w:rsidP="00357996">
            <w:pPr>
              <w:autoSpaceDE/>
              <w:autoSpaceDN/>
              <w:jc w:val="right"/>
              <w:rPr>
                <w:color w:val="000000"/>
                <w:sz w:val="24"/>
                <w:szCs w:val="24"/>
              </w:rPr>
            </w:pPr>
            <w:r w:rsidRPr="00054C47">
              <w:rPr>
                <w:color w:val="000000"/>
                <w:sz w:val="24"/>
                <w:szCs w:val="24"/>
              </w:rPr>
              <w:t>79</w:t>
            </w:r>
          </w:p>
        </w:tc>
        <w:tc>
          <w:tcPr>
            <w:tcW w:w="927" w:type="dxa"/>
            <w:tcBorders>
              <w:top w:val="nil"/>
              <w:left w:val="nil"/>
              <w:bottom w:val="single" w:sz="4" w:space="0" w:color="auto"/>
              <w:right w:val="single" w:sz="4" w:space="0" w:color="auto"/>
            </w:tcBorders>
            <w:shd w:val="clear" w:color="auto" w:fill="auto"/>
            <w:noWrap/>
            <w:vAlign w:val="bottom"/>
            <w:hideMark/>
          </w:tcPr>
          <w:p w14:paraId="17E9E84D" w14:textId="77777777" w:rsidR="00357996" w:rsidRPr="00054C47" w:rsidRDefault="00357996" w:rsidP="00357996">
            <w:pPr>
              <w:autoSpaceDE/>
              <w:autoSpaceDN/>
              <w:jc w:val="right"/>
              <w:rPr>
                <w:color w:val="000000"/>
                <w:sz w:val="24"/>
                <w:szCs w:val="24"/>
              </w:rPr>
            </w:pPr>
            <w:r w:rsidRPr="00054C47">
              <w:rPr>
                <w:color w:val="000000"/>
                <w:sz w:val="24"/>
                <w:szCs w:val="24"/>
              </w:rPr>
              <w:t>79</w:t>
            </w:r>
          </w:p>
        </w:tc>
      </w:tr>
      <w:tr w:rsidR="00357996" w:rsidRPr="00054C47" w14:paraId="254B0D25"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BD513D9" w14:textId="77777777" w:rsidR="00357996" w:rsidRPr="00054C47" w:rsidRDefault="00357996" w:rsidP="00357996">
            <w:pPr>
              <w:autoSpaceDE/>
              <w:autoSpaceDN/>
              <w:rPr>
                <w:color w:val="000000"/>
                <w:sz w:val="24"/>
                <w:szCs w:val="24"/>
              </w:rPr>
            </w:pPr>
            <w:r w:rsidRPr="00054C47">
              <w:rPr>
                <w:color w:val="000000"/>
                <w:sz w:val="24"/>
                <w:szCs w:val="24"/>
              </w:rPr>
              <w:t xml:space="preserve">12. </w:t>
            </w:r>
          </w:p>
        </w:tc>
        <w:tc>
          <w:tcPr>
            <w:tcW w:w="3580" w:type="dxa"/>
            <w:tcBorders>
              <w:top w:val="nil"/>
              <w:left w:val="nil"/>
              <w:bottom w:val="single" w:sz="4" w:space="0" w:color="auto"/>
              <w:right w:val="single" w:sz="4" w:space="0" w:color="auto"/>
            </w:tcBorders>
            <w:shd w:val="clear" w:color="auto" w:fill="auto"/>
            <w:noWrap/>
            <w:vAlign w:val="bottom"/>
            <w:hideMark/>
          </w:tcPr>
          <w:p w14:paraId="58672633" w14:textId="51969168" w:rsidR="00357996" w:rsidRPr="00054C47" w:rsidRDefault="00357996" w:rsidP="00357996">
            <w:pPr>
              <w:autoSpaceDE/>
              <w:autoSpaceDN/>
              <w:rPr>
                <w:color w:val="000000"/>
                <w:sz w:val="24"/>
                <w:szCs w:val="24"/>
              </w:rPr>
            </w:pPr>
            <w:r w:rsidRPr="00054C47">
              <w:rPr>
                <w:color w:val="000000"/>
                <w:sz w:val="24"/>
                <w:szCs w:val="24"/>
              </w:rPr>
              <w:t>A</w:t>
            </w:r>
            <w:r w:rsidR="006149F6" w:rsidRPr="00054C47">
              <w:rPr>
                <w:color w:val="000000"/>
                <w:sz w:val="24"/>
                <w:szCs w:val="24"/>
              </w:rPr>
              <w:t>nija</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8315F7A" w14:textId="77777777" w:rsidR="00357996" w:rsidRPr="00054C47" w:rsidRDefault="00357996" w:rsidP="00357996">
            <w:pPr>
              <w:autoSpaceDE/>
              <w:autoSpaceDN/>
              <w:jc w:val="right"/>
              <w:rPr>
                <w:color w:val="000000"/>
                <w:sz w:val="24"/>
                <w:szCs w:val="24"/>
              </w:rPr>
            </w:pPr>
            <w:r w:rsidRPr="00054C47">
              <w:rPr>
                <w:color w:val="000000"/>
                <w:sz w:val="24"/>
                <w:szCs w:val="24"/>
              </w:rPr>
              <w:t>67</w:t>
            </w:r>
          </w:p>
        </w:tc>
        <w:tc>
          <w:tcPr>
            <w:tcW w:w="927" w:type="dxa"/>
            <w:tcBorders>
              <w:top w:val="nil"/>
              <w:left w:val="nil"/>
              <w:bottom w:val="single" w:sz="4" w:space="0" w:color="auto"/>
              <w:right w:val="single" w:sz="4" w:space="0" w:color="auto"/>
            </w:tcBorders>
            <w:shd w:val="clear" w:color="auto" w:fill="auto"/>
            <w:noWrap/>
            <w:vAlign w:val="bottom"/>
            <w:hideMark/>
          </w:tcPr>
          <w:p w14:paraId="692882D7" w14:textId="77777777" w:rsidR="00357996" w:rsidRPr="00054C47" w:rsidRDefault="00357996" w:rsidP="00357996">
            <w:pPr>
              <w:autoSpaceDE/>
              <w:autoSpaceDN/>
              <w:jc w:val="right"/>
              <w:rPr>
                <w:color w:val="000000"/>
                <w:sz w:val="24"/>
                <w:szCs w:val="24"/>
              </w:rPr>
            </w:pPr>
            <w:r w:rsidRPr="00054C47">
              <w:rPr>
                <w:color w:val="000000"/>
                <w:sz w:val="24"/>
                <w:szCs w:val="24"/>
              </w:rPr>
              <w:t>56</w:t>
            </w:r>
          </w:p>
        </w:tc>
        <w:tc>
          <w:tcPr>
            <w:tcW w:w="927" w:type="dxa"/>
            <w:tcBorders>
              <w:top w:val="nil"/>
              <w:left w:val="nil"/>
              <w:bottom w:val="single" w:sz="4" w:space="0" w:color="auto"/>
              <w:right w:val="single" w:sz="4" w:space="0" w:color="auto"/>
            </w:tcBorders>
            <w:shd w:val="clear" w:color="auto" w:fill="auto"/>
            <w:noWrap/>
            <w:vAlign w:val="bottom"/>
            <w:hideMark/>
          </w:tcPr>
          <w:p w14:paraId="523062CC" w14:textId="77777777" w:rsidR="00357996" w:rsidRPr="00054C47" w:rsidRDefault="00357996" w:rsidP="00357996">
            <w:pPr>
              <w:autoSpaceDE/>
              <w:autoSpaceDN/>
              <w:jc w:val="right"/>
              <w:rPr>
                <w:color w:val="000000"/>
                <w:sz w:val="24"/>
                <w:szCs w:val="24"/>
              </w:rPr>
            </w:pPr>
            <w:r w:rsidRPr="00054C47">
              <w:rPr>
                <w:color w:val="000000"/>
                <w:sz w:val="24"/>
                <w:szCs w:val="24"/>
              </w:rPr>
              <w:t>47</w:t>
            </w:r>
          </w:p>
        </w:tc>
      </w:tr>
      <w:tr w:rsidR="00357996" w:rsidRPr="00054C47" w14:paraId="28031BCE"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B440089" w14:textId="77777777" w:rsidR="00357996" w:rsidRPr="00054C47" w:rsidRDefault="00357996" w:rsidP="00357996">
            <w:pPr>
              <w:autoSpaceDE/>
              <w:autoSpaceDN/>
              <w:rPr>
                <w:color w:val="000000"/>
                <w:sz w:val="24"/>
                <w:szCs w:val="24"/>
              </w:rPr>
            </w:pPr>
            <w:r w:rsidRPr="00054C47">
              <w:rPr>
                <w:color w:val="000000"/>
                <w:sz w:val="24"/>
                <w:szCs w:val="24"/>
              </w:rPr>
              <w:t xml:space="preserve">13. </w:t>
            </w:r>
          </w:p>
        </w:tc>
        <w:tc>
          <w:tcPr>
            <w:tcW w:w="3580" w:type="dxa"/>
            <w:tcBorders>
              <w:top w:val="nil"/>
              <w:left w:val="nil"/>
              <w:bottom w:val="single" w:sz="4" w:space="0" w:color="auto"/>
              <w:right w:val="single" w:sz="4" w:space="0" w:color="auto"/>
            </w:tcBorders>
            <w:shd w:val="clear" w:color="auto" w:fill="auto"/>
            <w:noWrap/>
            <w:vAlign w:val="bottom"/>
            <w:hideMark/>
          </w:tcPr>
          <w:p w14:paraId="0AD5552D" w14:textId="102678D0" w:rsidR="00357996" w:rsidRPr="00054C47" w:rsidRDefault="00357996" w:rsidP="00357996">
            <w:pPr>
              <w:autoSpaceDE/>
              <w:autoSpaceDN/>
              <w:rPr>
                <w:color w:val="000000"/>
                <w:sz w:val="24"/>
                <w:szCs w:val="24"/>
              </w:rPr>
            </w:pPr>
            <w:r w:rsidRPr="00054C47">
              <w:rPr>
                <w:color w:val="000000"/>
                <w:sz w:val="24"/>
                <w:szCs w:val="24"/>
              </w:rPr>
              <w:t>L</w:t>
            </w:r>
            <w:r w:rsidR="006149F6" w:rsidRPr="00054C47">
              <w:rPr>
                <w:color w:val="000000"/>
                <w:sz w:val="24"/>
                <w:szCs w:val="24"/>
              </w:rPr>
              <w:t>ääne</w:t>
            </w:r>
            <w:r w:rsidRPr="00054C47">
              <w:rPr>
                <w:color w:val="000000"/>
                <w:sz w:val="24"/>
                <w:szCs w:val="24"/>
              </w:rPr>
              <w:t>-H</w:t>
            </w:r>
            <w:r w:rsidR="006149F6" w:rsidRPr="00054C47">
              <w:rPr>
                <w:color w:val="000000"/>
                <w:sz w:val="24"/>
                <w:szCs w:val="24"/>
              </w:rPr>
              <w:t>arju</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53144D0" w14:textId="77777777" w:rsidR="00357996" w:rsidRPr="00054C47" w:rsidRDefault="00357996" w:rsidP="00357996">
            <w:pPr>
              <w:autoSpaceDE/>
              <w:autoSpaceDN/>
              <w:jc w:val="right"/>
              <w:rPr>
                <w:color w:val="000000"/>
                <w:sz w:val="24"/>
                <w:szCs w:val="24"/>
              </w:rPr>
            </w:pPr>
            <w:r w:rsidRPr="00054C47">
              <w:rPr>
                <w:color w:val="000000"/>
                <w:sz w:val="24"/>
                <w:szCs w:val="24"/>
              </w:rPr>
              <w:t>96</w:t>
            </w:r>
          </w:p>
        </w:tc>
        <w:tc>
          <w:tcPr>
            <w:tcW w:w="927" w:type="dxa"/>
            <w:tcBorders>
              <w:top w:val="nil"/>
              <w:left w:val="nil"/>
              <w:bottom w:val="single" w:sz="4" w:space="0" w:color="auto"/>
              <w:right w:val="single" w:sz="4" w:space="0" w:color="auto"/>
            </w:tcBorders>
            <w:shd w:val="clear" w:color="auto" w:fill="auto"/>
            <w:noWrap/>
            <w:vAlign w:val="bottom"/>
            <w:hideMark/>
          </w:tcPr>
          <w:p w14:paraId="3E29B282" w14:textId="77777777" w:rsidR="00357996" w:rsidRPr="00054C47" w:rsidRDefault="00357996" w:rsidP="00357996">
            <w:pPr>
              <w:autoSpaceDE/>
              <w:autoSpaceDN/>
              <w:jc w:val="right"/>
              <w:rPr>
                <w:color w:val="000000"/>
                <w:sz w:val="24"/>
                <w:szCs w:val="24"/>
              </w:rPr>
            </w:pPr>
            <w:r w:rsidRPr="00054C47">
              <w:rPr>
                <w:color w:val="000000"/>
                <w:sz w:val="24"/>
                <w:szCs w:val="24"/>
              </w:rPr>
              <w:t>109</w:t>
            </w:r>
          </w:p>
        </w:tc>
        <w:tc>
          <w:tcPr>
            <w:tcW w:w="927" w:type="dxa"/>
            <w:tcBorders>
              <w:top w:val="nil"/>
              <w:left w:val="nil"/>
              <w:bottom w:val="single" w:sz="4" w:space="0" w:color="auto"/>
              <w:right w:val="single" w:sz="4" w:space="0" w:color="auto"/>
            </w:tcBorders>
            <w:shd w:val="clear" w:color="auto" w:fill="auto"/>
            <w:noWrap/>
            <w:vAlign w:val="bottom"/>
            <w:hideMark/>
          </w:tcPr>
          <w:p w14:paraId="60B201FC" w14:textId="77777777" w:rsidR="00357996" w:rsidRPr="00054C47" w:rsidRDefault="00357996" w:rsidP="00357996">
            <w:pPr>
              <w:autoSpaceDE/>
              <w:autoSpaceDN/>
              <w:jc w:val="right"/>
              <w:rPr>
                <w:color w:val="000000"/>
                <w:sz w:val="24"/>
                <w:szCs w:val="24"/>
              </w:rPr>
            </w:pPr>
            <w:r w:rsidRPr="00054C47">
              <w:rPr>
                <w:color w:val="000000"/>
                <w:sz w:val="24"/>
                <w:szCs w:val="24"/>
              </w:rPr>
              <w:t>116</w:t>
            </w:r>
          </w:p>
        </w:tc>
      </w:tr>
      <w:tr w:rsidR="00357996" w:rsidRPr="00054C47" w14:paraId="6723B0CD"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A4E7FF6" w14:textId="77777777" w:rsidR="00357996" w:rsidRPr="00054C47" w:rsidRDefault="00357996" w:rsidP="00357996">
            <w:pPr>
              <w:autoSpaceDE/>
              <w:autoSpaceDN/>
              <w:rPr>
                <w:color w:val="000000"/>
                <w:sz w:val="24"/>
                <w:szCs w:val="24"/>
              </w:rPr>
            </w:pPr>
            <w:r w:rsidRPr="00054C47">
              <w:rPr>
                <w:color w:val="000000"/>
                <w:sz w:val="24"/>
                <w:szCs w:val="24"/>
              </w:rPr>
              <w:t xml:space="preserve">14. </w:t>
            </w:r>
          </w:p>
        </w:tc>
        <w:tc>
          <w:tcPr>
            <w:tcW w:w="3580" w:type="dxa"/>
            <w:tcBorders>
              <w:top w:val="nil"/>
              <w:left w:val="nil"/>
              <w:bottom w:val="single" w:sz="4" w:space="0" w:color="auto"/>
              <w:right w:val="single" w:sz="4" w:space="0" w:color="auto"/>
            </w:tcBorders>
            <w:shd w:val="clear" w:color="auto" w:fill="auto"/>
            <w:noWrap/>
            <w:vAlign w:val="bottom"/>
            <w:hideMark/>
          </w:tcPr>
          <w:p w14:paraId="508FB6D7" w14:textId="5BAFE0F2" w:rsidR="00357996" w:rsidRPr="00054C47" w:rsidRDefault="00357996" w:rsidP="00357996">
            <w:pPr>
              <w:autoSpaceDE/>
              <w:autoSpaceDN/>
              <w:rPr>
                <w:color w:val="000000"/>
                <w:sz w:val="24"/>
                <w:szCs w:val="24"/>
              </w:rPr>
            </w:pPr>
            <w:r w:rsidRPr="00054C47">
              <w:rPr>
                <w:color w:val="000000"/>
                <w:sz w:val="24"/>
                <w:szCs w:val="24"/>
              </w:rPr>
              <w:t>K</w:t>
            </w:r>
            <w:r w:rsidR="006149F6" w:rsidRPr="00054C47">
              <w:rPr>
                <w:color w:val="000000"/>
                <w:sz w:val="24"/>
                <w:szCs w:val="24"/>
              </w:rPr>
              <w:t>iili</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46631F8" w14:textId="77777777" w:rsidR="00357996" w:rsidRPr="00054C47" w:rsidRDefault="00357996" w:rsidP="00357996">
            <w:pPr>
              <w:autoSpaceDE/>
              <w:autoSpaceDN/>
              <w:jc w:val="right"/>
              <w:rPr>
                <w:color w:val="000000"/>
                <w:sz w:val="24"/>
                <w:szCs w:val="24"/>
              </w:rPr>
            </w:pPr>
            <w:r w:rsidRPr="00054C47">
              <w:rPr>
                <w:color w:val="000000"/>
                <w:sz w:val="24"/>
                <w:szCs w:val="24"/>
              </w:rPr>
              <w:t>95</w:t>
            </w:r>
          </w:p>
        </w:tc>
        <w:tc>
          <w:tcPr>
            <w:tcW w:w="927" w:type="dxa"/>
            <w:tcBorders>
              <w:top w:val="nil"/>
              <w:left w:val="nil"/>
              <w:bottom w:val="single" w:sz="4" w:space="0" w:color="auto"/>
              <w:right w:val="single" w:sz="4" w:space="0" w:color="auto"/>
            </w:tcBorders>
            <w:shd w:val="clear" w:color="auto" w:fill="auto"/>
            <w:noWrap/>
            <w:vAlign w:val="bottom"/>
            <w:hideMark/>
          </w:tcPr>
          <w:p w14:paraId="4F97C518" w14:textId="77777777" w:rsidR="00357996" w:rsidRPr="00054C47" w:rsidRDefault="00357996" w:rsidP="00357996">
            <w:pPr>
              <w:autoSpaceDE/>
              <w:autoSpaceDN/>
              <w:jc w:val="right"/>
              <w:rPr>
                <w:color w:val="000000"/>
                <w:sz w:val="24"/>
                <w:szCs w:val="24"/>
              </w:rPr>
            </w:pPr>
            <w:r w:rsidRPr="00054C47">
              <w:rPr>
                <w:color w:val="000000"/>
                <w:sz w:val="24"/>
                <w:szCs w:val="24"/>
              </w:rPr>
              <w:t>68</w:t>
            </w:r>
          </w:p>
        </w:tc>
        <w:tc>
          <w:tcPr>
            <w:tcW w:w="927" w:type="dxa"/>
            <w:tcBorders>
              <w:top w:val="nil"/>
              <w:left w:val="nil"/>
              <w:bottom w:val="single" w:sz="4" w:space="0" w:color="auto"/>
              <w:right w:val="single" w:sz="4" w:space="0" w:color="auto"/>
            </w:tcBorders>
            <w:shd w:val="clear" w:color="auto" w:fill="auto"/>
            <w:noWrap/>
            <w:vAlign w:val="bottom"/>
            <w:hideMark/>
          </w:tcPr>
          <w:p w14:paraId="0C7106EF" w14:textId="77777777" w:rsidR="00357996" w:rsidRPr="00054C47" w:rsidRDefault="00357996" w:rsidP="00357996">
            <w:pPr>
              <w:autoSpaceDE/>
              <w:autoSpaceDN/>
              <w:jc w:val="right"/>
              <w:rPr>
                <w:color w:val="000000"/>
                <w:sz w:val="24"/>
                <w:szCs w:val="24"/>
              </w:rPr>
            </w:pPr>
            <w:r w:rsidRPr="00054C47">
              <w:rPr>
                <w:color w:val="000000"/>
                <w:sz w:val="24"/>
                <w:szCs w:val="24"/>
              </w:rPr>
              <w:t>75</w:t>
            </w:r>
          </w:p>
        </w:tc>
      </w:tr>
      <w:tr w:rsidR="00357996" w:rsidRPr="00054C47" w14:paraId="1F8FFEAE"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F42883B" w14:textId="77777777" w:rsidR="00357996" w:rsidRPr="00054C47" w:rsidRDefault="00357996" w:rsidP="00357996">
            <w:pPr>
              <w:autoSpaceDE/>
              <w:autoSpaceDN/>
              <w:rPr>
                <w:color w:val="000000"/>
                <w:sz w:val="24"/>
                <w:szCs w:val="24"/>
              </w:rPr>
            </w:pPr>
            <w:r w:rsidRPr="00054C47">
              <w:rPr>
                <w:color w:val="000000"/>
                <w:sz w:val="24"/>
                <w:szCs w:val="24"/>
              </w:rPr>
              <w:t xml:space="preserve">15. </w:t>
            </w:r>
          </w:p>
        </w:tc>
        <w:tc>
          <w:tcPr>
            <w:tcW w:w="3580" w:type="dxa"/>
            <w:tcBorders>
              <w:top w:val="nil"/>
              <w:left w:val="nil"/>
              <w:bottom w:val="single" w:sz="4" w:space="0" w:color="auto"/>
              <w:right w:val="single" w:sz="4" w:space="0" w:color="auto"/>
            </w:tcBorders>
            <w:shd w:val="clear" w:color="auto" w:fill="auto"/>
            <w:noWrap/>
            <w:vAlign w:val="bottom"/>
            <w:hideMark/>
          </w:tcPr>
          <w:p w14:paraId="16711E85" w14:textId="1CC000B3" w:rsidR="00357996" w:rsidRPr="00054C47" w:rsidRDefault="00357996" w:rsidP="00357996">
            <w:pPr>
              <w:autoSpaceDE/>
              <w:autoSpaceDN/>
              <w:rPr>
                <w:color w:val="000000"/>
                <w:sz w:val="24"/>
                <w:szCs w:val="24"/>
              </w:rPr>
            </w:pPr>
            <w:r w:rsidRPr="00054C47">
              <w:rPr>
                <w:color w:val="000000"/>
                <w:sz w:val="24"/>
                <w:szCs w:val="24"/>
              </w:rPr>
              <w:t>S</w:t>
            </w:r>
            <w:r w:rsidR="006149F6" w:rsidRPr="00054C47">
              <w:rPr>
                <w:color w:val="000000"/>
                <w:sz w:val="24"/>
                <w:szCs w:val="24"/>
              </w:rPr>
              <w:t>aku</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CAC9B0D" w14:textId="77777777" w:rsidR="00357996" w:rsidRPr="00054C47" w:rsidRDefault="00357996" w:rsidP="00357996">
            <w:pPr>
              <w:autoSpaceDE/>
              <w:autoSpaceDN/>
              <w:jc w:val="right"/>
              <w:rPr>
                <w:color w:val="000000"/>
                <w:sz w:val="24"/>
                <w:szCs w:val="24"/>
              </w:rPr>
            </w:pPr>
            <w:r w:rsidRPr="00054C47">
              <w:rPr>
                <w:color w:val="000000"/>
                <w:sz w:val="24"/>
                <w:szCs w:val="24"/>
              </w:rPr>
              <w:t>141</w:t>
            </w:r>
          </w:p>
        </w:tc>
        <w:tc>
          <w:tcPr>
            <w:tcW w:w="927" w:type="dxa"/>
            <w:tcBorders>
              <w:top w:val="nil"/>
              <w:left w:val="nil"/>
              <w:bottom w:val="single" w:sz="4" w:space="0" w:color="auto"/>
              <w:right w:val="single" w:sz="4" w:space="0" w:color="auto"/>
            </w:tcBorders>
            <w:shd w:val="clear" w:color="auto" w:fill="auto"/>
            <w:noWrap/>
            <w:vAlign w:val="bottom"/>
            <w:hideMark/>
          </w:tcPr>
          <w:p w14:paraId="54C5072E" w14:textId="77777777" w:rsidR="00357996" w:rsidRPr="00054C47" w:rsidRDefault="00357996" w:rsidP="00357996">
            <w:pPr>
              <w:autoSpaceDE/>
              <w:autoSpaceDN/>
              <w:jc w:val="right"/>
              <w:rPr>
                <w:color w:val="000000"/>
                <w:sz w:val="24"/>
                <w:szCs w:val="24"/>
              </w:rPr>
            </w:pPr>
            <w:r w:rsidRPr="00054C47">
              <w:rPr>
                <w:color w:val="000000"/>
                <w:sz w:val="24"/>
                <w:szCs w:val="24"/>
              </w:rPr>
              <w:t>111</w:t>
            </w:r>
          </w:p>
        </w:tc>
        <w:tc>
          <w:tcPr>
            <w:tcW w:w="927" w:type="dxa"/>
            <w:tcBorders>
              <w:top w:val="nil"/>
              <w:left w:val="nil"/>
              <w:bottom w:val="single" w:sz="4" w:space="0" w:color="auto"/>
              <w:right w:val="single" w:sz="4" w:space="0" w:color="auto"/>
            </w:tcBorders>
            <w:shd w:val="clear" w:color="auto" w:fill="auto"/>
            <w:noWrap/>
            <w:vAlign w:val="bottom"/>
            <w:hideMark/>
          </w:tcPr>
          <w:p w14:paraId="25B1582A" w14:textId="77777777" w:rsidR="00357996" w:rsidRPr="00054C47" w:rsidRDefault="00357996" w:rsidP="00357996">
            <w:pPr>
              <w:autoSpaceDE/>
              <w:autoSpaceDN/>
              <w:jc w:val="right"/>
              <w:rPr>
                <w:color w:val="000000"/>
                <w:sz w:val="24"/>
                <w:szCs w:val="24"/>
              </w:rPr>
            </w:pPr>
            <w:r w:rsidRPr="00054C47">
              <w:rPr>
                <w:color w:val="000000"/>
                <w:sz w:val="24"/>
                <w:szCs w:val="24"/>
              </w:rPr>
              <w:t>126</w:t>
            </w:r>
          </w:p>
        </w:tc>
      </w:tr>
      <w:tr w:rsidR="00357996" w:rsidRPr="00054C47" w14:paraId="32F080EC"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722A0E42" w14:textId="77777777" w:rsidR="00357996" w:rsidRPr="00054C47" w:rsidRDefault="00357996" w:rsidP="00357996">
            <w:pPr>
              <w:autoSpaceDE/>
              <w:autoSpaceDN/>
              <w:rPr>
                <w:color w:val="000000"/>
                <w:sz w:val="24"/>
                <w:szCs w:val="24"/>
              </w:rPr>
            </w:pPr>
            <w:r w:rsidRPr="00054C47">
              <w:rPr>
                <w:color w:val="000000"/>
                <w:sz w:val="24"/>
                <w:szCs w:val="24"/>
              </w:rPr>
              <w:t xml:space="preserve">16. </w:t>
            </w:r>
          </w:p>
        </w:tc>
        <w:tc>
          <w:tcPr>
            <w:tcW w:w="3580" w:type="dxa"/>
            <w:tcBorders>
              <w:top w:val="nil"/>
              <w:left w:val="nil"/>
              <w:bottom w:val="double" w:sz="6" w:space="0" w:color="auto"/>
              <w:right w:val="single" w:sz="4" w:space="0" w:color="auto"/>
            </w:tcBorders>
            <w:shd w:val="clear" w:color="auto" w:fill="auto"/>
            <w:noWrap/>
            <w:vAlign w:val="bottom"/>
            <w:hideMark/>
          </w:tcPr>
          <w:p w14:paraId="5271EAE5" w14:textId="5B4C545A" w:rsidR="00357996" w:rsidRPr="00054C47" w:rsidRDefault="00357996" w:rsidP="00357996">
            <w:pPr>
              <w:autoSpaceDE/>
              <w:autoSpaceDN/>
              <w:rPr>
                <w:color w:val="000000"/>
                <w:sz w:val="24"/>
                <w:szCs w:val="24"/>
              </w:rPr>
            </w:pPr>
            <w:r w:rsidRPr="00054C47">
              <w:rPr>
                <w:color w:val="000000"/>
                <w:sz w:val="24"/>
                <w:szCs w:val="24"/>
              </w:rPr>
              <w:t>S</w:t>
            </w:r>
            <w:r w:rsidR="006149F6" w:rsidRPr="00054C47">
              <w:rPr>
                <w:color w:val="000000"/>
                <w:sz w:val="24"/>
                <w:szCs w:val="24"/>
              </w:rPr>
              <w:t>aue</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774D22D6" w14:textId="77777777" w:rsidR="00357996" w:rsidRPr="00054C47" w:rsidRDefault="00357996" w:rsidP="00357996">
            <w:pPr>
              <w:autoSpaceDE/>
              <w:autoSpaceDN/>
              <w:jc w:val="right"/>
              <w:rPr>
                <w:color w:val="000000"/>
                <w:sz w:val="24"/>
                <w:szCs w:val="24"/>
              </w:rPr>
            </w:pPr>
            <w:r w:rsidRPr="00054C47">
              <w:rPr>
                <w:color w:val="000000"/>
                <w:sz w:val="24"/>
                <w:szCs w:val="24"/>
              </w:rPr>
              <w:t>329</w:t>
            </w:r>
          </w:p>
        </w:tc>
        <w:tc>
          <w:tcPr>
            <w:tcW w:w="927" w:type="dxa"/>
            <w:tcBorders>
              <w:top w:val="nil"/>
              <w:left w:val="nil"/>
              <w:bottom w:val="double" w:sz="6" w:space="0" w:color="auto"/>
              <w:right w:val="single" w:sz="4" w:space="0" w:color="auto"/>
            </w:tcBorders>
            <w:shd w:val="clear" w:color="auto" w:fill="auto"/>
            <w:noWrap/>
            <w:vAlign w:val="bottom"/>
            <w:hideMark/>
          </w:tcPr>
          <w:p w14:paraId="653E6F2A" w14:textId="77777777" w:rsidR="00357996" w:rsidRPr="00054C47" w:rsidRDefault="00357996" w:rsidP="00357996">
            <w:pPr>
              <w:autoSpaceDE/>
              <w:autoSpaceDN/>
              <w:jc w:val="right"/>
              <w:rPr>
                <w:color w:val="000000"/>
                <w:sz w:val="24"/>
                <w:szCs w:val="24"/>
              </w:rPr>
            </w:pPr>
            <w:r w:rsidRPr="00054C47">
              <w:rPr>
                <w:color w:val="000000"/>
                <w:sz w:val="24"/>
                <w:szCs w:val="24"/>
              </w:rPr>
              <w:t>281</w:t>
            </w:r>
          </w:p>
        </w:tc>
        <w:tc>
          <w:tcPr>
            <w:tcW w:w="927" w:type="dxa"/>
            <w:tcBorders>
              <w:top w:val="nil"/>
              <w:left w:val="nil"/>
              <w:bottom w:val="double" w:sz="6" w:space="0" w:color="auto"/>
              <w:right w:val="single" w:sz="4" w:space="0" w:color="auto"/>
            </w:tcBorders>
            <w:shd w:val="clear" w:color="auto" w:fill="auto"/>
            <w:noWrap/>
            <w:vAlign w:val="bottom"/>
            <w:hideMark/>
          </w:tcPr>
          <w:p w14:paraId="273B8F2D" w14:textId="77777777" w:rsidR="00357996" w:rsidRPr="00054C47" w:rsidRDefault="00357996" w:rsidP="00357996">
            <w:pPr>
              <w:autoSpaceDE/>
              <w:autoSpaceDN/>
              <w:jc w:val="right"/>
              <w:rPr>
                <w:color w:val="000000"/>
                <w:sz w:val="24"/>
                <w:szCs w:val="24"/>
              </w:rPr>
            </w:pPr>
            <w:r w:rsidRPr="00054C47">
              <w:rPr>
                <w:color w:val="000000"/>
                <w:sz w:val="24"/>
                <w:szCs w:val="24"/>
              </w:rPr>
              <w:t>231</w:t>
            </w:r>
          </w:p>
        </w:tc>
      </w:tr>
      <w:tr w:rsidR="00357996" w:rsidRPr="00054C47" w14:paraId="48428A97"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4F8EB3D4" w14:textId="77777777" w:rsidR="00357996" w:rsidRPr="00054C47" w:rsidRDefault="00357996" w:rsidP="00357996">
            <w:pPr>
              <w:autoSpaceDE/>
              <w:autoSpaceDN/>
              <w:rPr>
                <w:color w:val="000000"/>
                <w:sz w:val="24"/>
                <w:szCs w:val="24"/>
              </w:rPr>
            </w:pPr>
            <w:r w:rsidRPr="00054C47">
              <w:rPr>
                <w:color w:val="000000"/>
                <w:sz w:val="24"/>
                <w:szCs w:val="24"/>
              </w:rPr>
              <w:lastRenderedPageBreak/>
              <w:t xml:space="preserve">17. </w:t>
            </w:r>
          </w:p>
        </w:tc>
        <w:tc>
          <w:tcPr>
            <w:tcW w:w="3580" w:type="dxa"/>
            <w:tcBorders>
              <w:top w:val="nil"/>
              <w:left w:val="nil"/>
              <w:bottom w:val="double" w:sz="6" w:space="0" w:color="auto"/>
              <w:right w:val="single" w:sz="4" w:space="0" w:color="auto"/>
            </w:tcBorders>
            <w:shd w:val="clear" w:color="000000" w:fill="FFF2CC"/>
            <w:noWrap/>
            <w:vAlign w:val="bottom"/>
            <w:hideMark/>
          </w:tcPr>
          <w:p w14:paraId="30959A8B" w14:textId="7792BBDD" w:rsidR="00357996" w:rsidRPr="00054C47" w:rsidRDefault="00357996" w:rsidP="00357996">
            <w:pPr>
              <w:autoSpaceDE/>
              <w:autoSpaceDN/>
              <w:rPr>
                <w:color w:val="000000"/>
                <w:sz w:val="24"/>
                <w:szCs w:val="24"/>
              </w:rPr>
            </w:pPr>
            <w:r w:rsidRPr="00054C47">
              <w:rPr>
                <w:color w:val="000000"/>
                <w:sz w:val="24"/>
                <w:szCs w:val="24"/>
              </w:rPr>
              <w:t>H</w:t>
            </w:r>
            <w:r w:rsidR="006149F6" w:rsidRPr="00054C47">
              <w:rPr>
                <w:color w:val="000000"/>
                <w:sz w:val="24"/>
                <w:szCs w:val="24"/>
              </w:rPr>
              <w:t>iiumaa</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765687C1" w14:textId="77777777" w:rsidR="00357996" w:rsidRPr="00054C47" w:rsidRDefault="00357996" w:rsidP="00357996">
            <w:pPr>
              <w:autoSpaceDE/>
              <w:autoSpaceDN/>
              <w:jc w:val="right"/>
              <w:rPr>
                <w:color w:val="000000"/>
                <w:sz w:val="24"/>
                <w:szCs w:val="24"/>
              </w:rPr>
            </w:pPr>
            <w:r w:rsidRPr="00054C47">
              <w:rPr>
                <w:color w:val="000000"/>
                <w:sz w:val="24"/>
                <w:szCs w:val="24"/>
              </w:rPr>
              <w:t>82</w:t>
            </w:r>
          </w:p>
        </w:tc>
        <w:tc>
          <w:tcPr>
            <w:tcW w:w="927" w:type="dxa"/>
            <w:tcBorders>
              <w:top w:val="nil"/>
              <w:left w:val="nil"/>
              <w:bottom w:val="double" w:sz="6" w:space="0" w:color="auto"/>
              <w:right w:val="single" w:sz="4" w:space="0" w:color="auto"/>
            </w:tcBorders>
            <w:shd w:val="clear" w:color="000000" w:fill="FFF2CC"/>
            <w:noWrap/>
            <w:vAlign w:val="bottom"/>
            <w:hideMark/>
          </w:tcPr>
          <w:p w14:paraId="70A2FF55" w14:textId="77777777" w:rsidR="00357996" w:rsidRPr="00054C47" w:rsidRDefault="00357996" w:rsidP="00357996">
            <w:pPr>
              <w:autoSpaceDE/>
              <w:autoSpaceDN/>
              <w:jc w:val="right"/>
              <w:rPr>
                <w:color w:val="000000"/>
                <w:sz w:val="24"/>
                <w:szCs w:val="24"/>
              </w:rPr>
            </w:pPr>
            <w:r w:rsidRPr="00054C47">
              <w:rPr>
                <w:color w:val="000000"/>
                <w:sz w:val="24"/>
                <w:szCs w:val="24"/>
              </w:rPr>
              <w:t>62</w:t>
            </w:r>
          </w:p>
        </w:tc>
        <w:tc>
          <w:tcPr>
            <w:tcW w:w="927" w:type="dxa"/>
            <w:tcBorders>
              <w:top w:val="nil"/>
              <w:left w:val="nil"/>
              <w:bottom w:val="double" w:sz="6" w:space="0" w:color="auto"/>
              <w:right w:val="single" w:sz="4" w:space="0" w:color="auto"/>
            </w:tcBorders>
            <w:shd w:val="clear" w:color="000000" w:fill="FFF2CC"/>
            <w:noWrap/>
            <w:vAlign w:val="bottom"/>
            <w:hideMark/>
          </w:tcPr>
          <w:p w14:paraId="382A4269" w14:textId="77777777" w:rsidR="00357996" w:rsidRPr="00054C47" w:rsidRDefault="00357996" w:rsidP="00357996">
            <w:pPr>
              <w:autoSpaceDE/>
              <w:autoSpaceDN/>
              <w:jc w:val="right"/>
              <w:rPr>
                <w:color w:val="000000"/>
                <w:sz w:val="24"/>
                <w:szCs w:val="24"/>
              </w:rPr>
            </w:pPr>
            <w:r w:rsidRPr="00054C47">
              <w:rPr>
                <w:color w:val="000000"/>
                <w:sz w:val="24"/>
                <w:szCs w:val="24"/>
              </w:rPr>
              <w:t>62</w:t>
            </w:r>
          </w:p>
        </w:tc>
      </w:tr>
      <w:tr w:rsidR="00357996" w:rsidRPr="00054C47" w14:paraId="4F65CCBC"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CB9188" w14:textId="77777777" w:rsidR="00357996" w:rsidRPr="00054C47" w:rsidRDefault="00357996" w:rsidP="00357996">
            <w:pPr>
              <w:autoSpaceDE/>
              <w:autoSpaceDN/>
              <w:rPr>
                <w:color w:val="000000"/>
                <w:sz w:val="24"/>
                <w:szCs w:val="24"/>
              </w:rPr>
            </w:pPr>
            <w:r w:rsidRPr="00054C47">
              <w:rPr>
                <w:color w:val="000000"/>
                <w:sz w:val="24"/>
                <w:szCs w:val="24"/>
              </w:rPr>
              <w:t xml:space="preserve">18. </w:t>
            </w:r>
          </w:p>
        </w:tc>
        <w:tc>
          <w:tcPr>
            <w:tcW w:w="3580" w:type="dxa"/>
            <w:tcBorders>
              <w:top w:val="nil"/>
              <w:left w:val="nil"/>
              <w:bottom w:val="single" w:sz="4" w:space="0" w:color="auto"/>
              <w:right w:val="single" w:sz="4" w:space="0" w:color="auto"/>
            </w:tcBorders>
            <w:shd w:val="clear" w:color="auto" w:fill="auto"/>
            <w:noWrap/>
            <w:vAlign w:val="bottom"/>
            <w:hideMark/>
          </w:tcPr>
          <w:p w14:paraId="0B9ADD9C" w14:textId="710B4B6C" w:rsidR="00357996" w:rsidRPr="00054C47" w:rsidRDefault="00357996" w:rsidP="00357996">
            <w:pPr>
              <w:autoSpaceDE/>
              <w:autoSpaceDN/>
              <w:rPr>
                <w:color w:val="000000"/>
                <w:sz w:val="24"/>
                <w:szCs w:val="24"/>
              </w:rPr>
            </w:pPr>
            <w:r w:rsidRPr="00054C47">
              <w:rPr>
                <w:color w:val="000000"/>
                <w:sz w:val="24"/>
                <w:szCs w:val="24"/>
              </w:rPr>
              <w:t>T</w:t>
            </w:r>
            <w:r w:rsidR="006149F6" w:rsidRPr="00054C47">
              <w:rPr>
                <w:color w:val="000000"/>
                <w:sz w:val="24"/>
                <w:szCs w:val="24"/>
              </w:rPr>
              <w:t>oila</w:t>
            </w:r>
            <w:r w:rsidRPr="00054C47">
              <w:rPr>
                <w:color w:val="000000"/>
                <w:sz w:val="24"/>
                <w:szCs w:val="24"/>
              </w:rPr>
              <w:t xml:space="preserve"> V</w:t>
            </w:r>
            <w:r w:rsidR="006149F6"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F345CEC" w14:textId="77777777" w:rsidR="00357996" w:rsidRPr="00054C47" w:rsidRDefault="00357996" w:rsidP="00357996">
            <w:pPr>
              <w:autoSpaceDE/>
              <w:autoSpaceDN/>
              <w:jc w:val="right"/>
              <w:rPr>
                <w:color w:val="000000"/>
                <w:sz w:val="24"/>
                <w:szCs w:val="24"/>
              </w:rPr>
            </w:pPr>
            <w:r w:rsidRPr="00054C47">
              <w:rPr>
                <w:color w:val="000000"/>
                <w:sz w:val="24"/>
                <w:szCs w:val="24"/>
              </w:rPr>
              <w:t>23</w:t>
            </w:r>
          </w:p>
        </w:tc>
        <w:tc>
          <w:tcPr>
            <w:tcW w:w="927" w:type="dxa"/>
            <w:tcBorders>
              <w:top w:val="nil"/>
              <w:left w:val="nil"/>
              <w:bottom w:val="single" w:sz="4" w:space="0" w:color="auto"/>
              <w:right w:val="single" w:sz="4" w:space="0" w:color="auto"/>
            </w:tcBorders>
            <w:shd w:val="clear" w:color="auto" w:fill="auto"/>
            <w:noWrap/>
            <w:vAlign w:val="bottom"/>
            <w:hideMark/>
          </w:tcPr>
          <w:p w14:paraId="26DDACDE" w14:textId="77777777" w:rsidR="00357996" w:rsidRPr="00054C47" w:rsidRDefault="00357996" w:rsidP="00357996">
            <w:pPr>
              <w:autoSpaceDE/>
              <w:autoSpaceDN/>
              <w:jc w:val="right"/>
              <w:rPr>
                <w:color w:val="000000"/>
                <w:sz w:val="24"/>
                <w:szCs w:val="24"/>
              </w:rPr>
            </w:pPr>
            <w:r w:rsidRPr="00054C47">
              <w:rPr>
                <w:color w:val="000000"/>
                <w:sz w:val="24"/>
                <w:szCs w:val="24"/>
              </w:rPr>
              <w:t>22</w:t>
            </w:r>
          </w:p>
        </w:tc>
        <w:tc>
          <w:tcPr>
            <w:tcW w:w="927" w:type="dxa"/>
            <w:tcBorders>
              <w:top w:val="nil"/>
              <w:left w:val="nil"/>
              <w:bottom w:val="single" w:sz="4" w:space="0" w:color="auto"/>
              <w:right w:val="single" w:sz="4" w:space="0" w:color="auto"/>
            </w:tcBorders>
            <w:shd w:val="clear" w:color="auto" w:fill="auto"/>
            <w:noWrap/>
            <w:vAlign w:val="bottom"/>
            <w:hideMark/>
          </w:tcPr>
          <w:p w14:paraId="213D800A" w14:textId="77777777" w:rsidR="00357996" w:rsidRPr="00054C47" w:rsidRDefault="00357996" w:rsidP="00357996">
            <w:pPr>
              <w:autoSpaceDE/>
              <w:autoSpaceDN/>
              <w:jc w:val="right"/>
              <w:rPr>
                <w:color w:val="000000"/>
                <w:sz w:val="24"/>
                <w:szCs w:val="24"/>
              </w:rPr>
            </w:pPr>
            <w:r w:rsidRPr="00054C47">
              <w:rPr>
                <w:color w:val="000000"/>
                <w:sz w:val="24"/>
                <w:szCs w:val="24"/>
              </w:rPr>
              <w:t>22</w:t>
            </w:r>
          </w:p>
        </w:tc>
      </w:tr>
      <w:tr w:rsidR="00357996" w:rsidRPr="00054C47" w14:paraId="598CFACE"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F6C1E9E" w14:textId="77777777" w:rsidR="00357996" w:rsidRPr="00054C47" w:rsidRDefault="00357996" w:rsidP="00357996">
            <w:pPr>
              <w:autoSpaceDE/>
              <w:autoSpaceDN/>
              <w:rPr>
                <w:color w:val="000000"/>
                <w:sz w:val="24"/>
                <w:szCs w:val="24"/>
              </w:rPr>
            </w:pPr>
            <w:r w:rsidRPr="00054C47">
              <w:rPr>
                <w:color w:val="000000"/>
                <w:sz w:val="24"/>
                <w:szCs w:val="24"/>
              </w:rPr>
              <w:t xml:space="preserve">19. </w:t>
            </w:r>
          </w:p>
        </w:tc>
        <w:tc>
          <w:tcPr>
            <w:tcW w:w="3580" w:type="dxa"/>
            <w:tcBorders>
              <w:top w:val="nil"/>
              <w:left w:val="nil"/>
              <w:bottom w:val="single" w:sz="4" w:space="0" w:color="auto"/>
              <w:right w:val="single" w:sz="4" w:space="0" w:color="auto"/>
            </w:tcBorders>
            <w:shd w:val="clear" w:color="auto" w:fill="auto"/>
            <w:noWrap/>
            <w:vAlign w:val="bottom"/>
            <w:hideMark/>
          </w:tcPr>
          <w:p w14:paraId="41DF5077" w14:textId="0877B362" w:rsidR="00357996" w:rsidRPr="00054C47" w:rsidRDefault="00357996" w:rsidP="00357996">
            <w:pPr>
              <w:autoSpaceDE/>
              <w:autoSpaceDN/>
              <w:rPr>
                <w:color w:val="000000"/>
                <w:sz w:val="24"/>
                <w:szCs w:val="24"/>
              </w:rPr>
            </w:pPr>
            <w:r w:rsidRPr="00054C47">
              <w:rPr>
                <w:color w:val="000000"/>
                <w:sz w:val="24"/>
                <w:szCs w:val="24"/>
              </w:rPr>
              <w:t>N</w:t>
            </w:r>
            <w:r w:rsidR="006149F6" w:rsidRPr="00054C47">
              <w:rPr>
                <w:color w:val="000000"/>
                <w:sz w:val="24"/>
                <w:szCs w:val="24"/>
              </w:rPr>
              <w:t>arva</w:t>
            </w:r>
            <w:r w:rsidRPr="00054C47">
              <w:rPr>
                <w:color w:val="000000"/>
                <w:sz w:val="24"/>
                <w:szCs w:val="24"/>
              </w:rPr>
              <w:t>-J</w:t>
            </w:r>
            <w:r w:rsidR="006149F6" w:rsidRPr="00054C47">
              <w:rPr>
                <w:color w:val="000000"/>
                <w:sz w:val="24"/>
                <w:szCs w:val="24"/>
              </w:rPr>
              <w:t>õesuu</w:t>
            </w:r>
            <w:r w:rsidRPr="00054C47">
              <w:rPr>
                <w:color w:val="000000"/>
                <w:sz w:val="24"/>
                <w:szCs w:val="24"/>
              </w:rPr>
              <w:t xml:space="preserve"> L</w:t>
            </w:r>
            <w:r w:rsidR="009428F9" w:rsidRPr="00054C47">
              <w:rPr>
                <w:color w:val="000000"/>
                <w:sz w:val="24"/>
                <w:szCs w:val="24"/>
              </w:rPr>
              <w:t>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2F1EC07F" w14:textId="77777777" w:rsidR="00357996" w:rsidRPr="00054C47" w:rsidRDefault="00357996" w:rsidP="00357996">
            <w:pPr>
              <w:autoSpaceDE/>
              <w:autoSpaceDN/>
              <w:jc w:val="right"/>
              <w:rPr>
                <w:color w:val="000000"/>
                <w:sz w:val="24"/>
                <w:szCs w:val="24"/>
              </w:rPr>
            </w:pPr>
            <w:r w:rsidRPr="00054C47">
              <w:rPr>
                <w:color w:val="000000"/>
                <w:sz w:val="24"/>
                <w:szCs w:val="24"/>
              </w:rPr>
              <w:t>18</w:t>
            </w:r>
          </w:p>
        </w:tc>
        <w:tc>
          <w:tcPr>
            <w:tcW w:w="927" w:type="dxa"/>
            <w:tcBorders>
              <w:top w:val="nil"/>
              <w:left w:val="nil"/>
              <w:bottom w:val="single" w:sz="4" w:space="0" w:color="auto"/>
              <w:right w:val="single" w:sz="4" w:space="0" w:color="auto"/>
            </w:tcBorders>
            <w:shd w:val="clear" w:color="auto" w:fill="auto"/>
            <w:noWrap/>
            <w:vAlign w:val="bottom"/>
            <w:hideMark/>
          </w:tcPr>
          <w:p w14:paraId="49CB84C1" w14:textId="77777777" w:rsidR="00357996" w:rsidRPr="00054C47" w:rsidRDefault="00357996" w:rsidP="00357996">
            <w:pPr>
              <w:autoSpaceDE/>
              <w:autoSpaceDN/>
              <w:jc w:val="right"/>
              <w:rPr>
                <w:color w:val="000000"/>
                <w:sz w:val="24"/>
                <w:szCs w:val="24"/>
              </w:rPr>
            </w:pPr>
            <w:r w:rsidRPr="00054C47">
              <w:rPr>
                <w:color w:val="000000"/>
                <w:sz w:val="24"/>
                <w:szCs w:val="24"/>
              </w:rPr>
              <w:t>13</w:t>
            </w:r>
          </w:p>
        </w:tc>
        <w:tc>
          <w:tcPr>
            <w:tcW w:w="927" w:type="dxa"/>
            <w:tcBorders>
              <w:top w:val="nil"/>
              <w:left w:val="nil"/>
              <w:bottom w:val="single" w:sz="4" w:space="0" w:color="auto"/>
              <w:right w:val="single" w:sz="4" w:space="0" w:color="auto"/>
            </w:tcBorders>
            <w:shd w:val="clear" w:color="auto" w:fill="auto"/>
            <w:noWrap/>
            <w:vAlign w:val="bottom"/>
            <w:hideMark/>
          </w:tcPr>
          <w:p w14:paraId="1FB0B7EE" w14:textId="77777777" w:rsidR="00357996" w:rsidRPr="00054C47" w:rsidRDefault="00357996" w:rsidP="00357996">
            <w:pPr>
              <w:autoSpaceDE/>
              <w:autoSpaceDN/>
              <w:jc w:val="right"/>
              <w:rPr>
                <w:color w:val="000000"/>
                <w:sz w:val="24"/>
                <w:szCs w:val="24"/>
              </w:rPr>
            </w:pPr>
            <w:r w:rsidRPr="00054C47">
              <w:rPr>
                <w:color w:val="000000"/>
                <w:sz w:val="24"/>
                <w:szCs w:val="24"/>
              </w:rPr>
              <w:t>135</w:t>
            </w:r>
          </w:p>
        </w:tc>
      </w:tr>
      <w:tr w:rsidR="00357996" w:rsidRPr="00054C47" w14:paraId="202D5D5F"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07E8668" w14:textId="77777777" w:rsidR="00357996" w:rsidRPr="00054C47" w:rsidRDefault="00357996" w:rsidP="00357996">
            <w:pPr>
              <w:autoSpaceDE/>
              <w:autoSpaceDN/>
              <w:rPr>
                <w:color w:val="000000"/>
                <w:sz w:val="24"/>
                <w:szCs w:val="24"/>
              </w:rPr>
            </w:pPr>
            <w:r w:rsidRPr="00054C47">
              <w:rPr>
                <w:color w:val="000000"/>
                <w:sz w:val="24"/>
                <w:szCs w:val="24"/>
              </w:rPr>
              <w:t xml:space="preserve">20. </w:t>
            </w:r>
          </w:p>
        </w:tc>
        <w:tc>
          <w:tcPr>
            <w:tcW w:w="3580" w:type="dxa"/>
            <w:tcBorders>
              <w:top w:val="nil"/>
              <w:left w:val="nil"/>
              <w:bottom w:val="single" w:sz="4" w:space="0" w:color="auto"/>
              <w:right w:val="single" w:sz="4" w:space="0" w:color="auto"/>
            </w:tcBorders>
            <w:shd w:val="clear" w:color="auto" w:fill="auto"/>
            <w:noWrap/>
            <w:vAlign w:val="bottom"/>
            <w:hideMark/>
          </w:tcPr>
          <w:p w14:paraId="60F707E4" w14:textId="7132878E" w:rsidR="00357996" w:rsidRPr="00054C47" w:rsidRDefault="00357996" w:rsidP="00357996">
            <w:pPr>
              <w:autoSpaceDE/>
              <w:autoSpaceDN/>
              <w:rPr>
                <w:color w:val="000000"/>
                <w:sz w:val="24"/>
                <w:szCs w:val="24"/>
              </w:rPr>
            </w:pPr>
            <w:r w:rsidRPr="00054C47">
              <w:rPr>
                <w:color w:val="000000"/>
                <w:sz w:val="24"/>
                <w:szCs w:val="24"/>
              </w:rPr>
              <w:t>K</w:t>
            </w:r>
            <w:r w:rsidR="009428F9" w:rsidRPr="00054C47">
              <w:rPr>
                <w:color w:val="000000"/>
                <w:sz w:val="24"/>
                <w:szCs w:val="24"/>
              </w:rPr>
              <w:t>ohtla</w:t>
            </w:r>
            <w:r w:rsidRPr="00054C47">
              <w:rPr>
                <w:color w:val="000000"/>
                <w:sz w:val="24"/>
                <w:szCs w:val="24"/>
              </w:rPr>
              <w:t>-J</w:t>
            </w:r>
            <w:r w:rsidR="009428F9" w:rsidRPr="00054C47">
              <w:rPr>
                <w:color w:val="000000"/>
                <w:sz w:val="24"/>
                <w:szCs w:val="24"/>
              </w:rPr>
              <w:t>ärve</w:t>
            </w:r>
            <w:r w:rsidRPr="00054C47">
              <w:rPr>
                <w:color w:val="000000"/>
                <w:sz w:val="24"/>
                <w:szCs w:val="24"/>
              </w:rPr>
              <w:t xml:space="preserve"> L</w:t>
            </w:r>
            <w:r w:rsidR="009428F9" w:rsidRPr="00054C47">
              <w:rPr>
                <w:color w:val="000000"/>
                <w:sz w:val="24"/>
                <w:szCs w:val="24"/>
              </w:rPr>
              <w:t>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7FF693EF" w14:textId="77777777" w:rsidR="00357996" w:rsidRPr="00054C47" w:rsidRDefault="00357996" w:rsidP="00357996">
            <w:pPr>
              <w:autoSpaceDE/>
              <w:autoSpaceDN/>
              <w:jc w:val="right"/>
              <w:rPr>
                <w:color w:val="000000"/>
                <w:sz w:val="24"/>
                <w:szCs w:val="24"/>
              </w:rPr>
            </w:pPr>
            <w:r w:rsidRPr="00054C47">
              <w:rPr>
                <w:color w:val="000000"/>
                <w:sz w:val="24"/>
                <w:szCs w:val="24"/>
              </w:rPr>
              <w:t>114</w:t>
            </w:r>
          </w:p>
        </w:tc>
        <w:tc>
          <w:tcPr>
            <w:tcW w:w="927" w:type="dxa"/>
            <w:tcBorders>
              <w:top w:val="nil"/>
              <w:left w:val="nil"/>
              <w:bottom w:val="single" w:sz="4" w:space="0" w:color="auto"/>
              <w:right w:val="single" w:sz="4" w:space="0" w:color="auto"/>
            </w:tcBorders>
            <w:shd w:val="clear" w:color="auto" w:fill="auto"/>
            <w:noWrap/>
            <w:vAlign w:val="bottom"/>
            <w:hideMark/>
          </w:tcPr>
          <w:p w14:paraId="31963D6C" w14:textId="77777777" w:rsidR="00357996" w:rsidRPr="00054C47" w:rsidRDefault="00357996" w:rsidP="00357996">
            <w:pPr>
              <w:autoSpaceDE/>
              <w:autoSpaceDN/>
              <w:jc w:val="right"/>
              <w:rPr>
                <w:color w:val="000000"/>
                <w:sz w:val="24"/>
                <w:szCs w:val="24"/>
              </w:rPr>
            </w:pPr>
            <w:r w:rsidRPr="00054C47">
              <w:rPr>
                <w:color w:val="000000"/>
                <w:sz w:val="24"/>
                <w:szCs w:val="24"/>
              </w:rPr>
              <w:t>131</w:t>
            </w:r>
          </w:p>
        </w:tc>
        <w:tc>
          <w:tcPr>
            <w:tcW w:w="927" w:type="dxa"/>
            <w:tcBorders>
              <w:top w:val="nil"/>
              <w:left w:val="nil"/>
              <w:bottom w:val="single" w:sz="4" w:space="0" w:color="auto"/>
              <w:right w:val="single" w:sz="4" w:space="0" w:color="auto"/>
            </w:tcBorders>
            <w:shd w:val="clear" w:color="auto" w:fill="auto"/>
            <w:noWrap/>
            <w:vAlign w:val="bottom"/>
            <w:hideMark/>
          </w:tcPr>
          <w:p w14:paraId="6BBF2CFA" w14:textId="77777777" w:rsidR="00357996" w:rsidRPr="00054C47" w:rsidRDefault="00357996" w:rsidP="00357996">
            <w:pPr>
              <w:autoSpaceDE/>
              <w:autoSpaceDN/>
              <w:jc w:val="right"/>
              <w:rPr>
                <w:color w:val="000000"/>
                <w:sz w:val="24"/>
                <w:szCs w:val="24"/>
              </w:rPr>
            </w:pPr>
            <w:r w:rsidRPr="00054C47">
              <w:rPr>
                <w:color w:val="000000"/>
                <w:sz w:val="24"/>
                <w:szCs w:val="24"/>
              </w:rPr>
              <w:t>35</w:t>
            </w:r>
          </w:p>
        </w:tc>
      </w:tr>
      <w:tr w:rsidR="00357996" w:rsidRPr="00054C47" w14:paraId="6635BD01"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763C461" w14:textId="77777777" w:rsidR="00357996" w:rsidRPr="00054C47" w:rsidRDefault="00357996" w:rsidP="00357996">
            <w:pPr>
              <w:autoSpaceDE/>
              <w:autoSpaceDN/>
              <w:rPr>
                <w:color w:val="000000"/>
                <w:sz w:val="24"/>
                <w:szCs w:val="24"/>
              </w:rPr>
            </w:pPr>
            <w:r w:rsidRPr="00054C47">
              <w:rPr>
                <w:color w:val="000000"/>
                <w:sz w:val="24"/>
                <w:szCs w:val="24"/>
              </w:rPr>
              <w:t xml:space="preserve">21. </w:t>
            </w:r>
          </w:p>
        </w:tc>
        <w:tc>
          <w:tcPr>
            <w:tcW w:w="3580" w:type="dxa"/>
            <w:tcBorders>
              <w:top w:val="nil"/>
              <w:left w:val="nil"/>
              <w:bottom w:val="single" w:sz="4" w:space="0" w:color="auto"/>
              <w:right w:val="single" w:sz="4" w:space="0" w:color="auto"/>
            </w:tcBorders>
            <w:shd w:val="clear" w:color="auto" w:fill="auto"/>
            <w:noWrap/>
            <w:vAlign w:val="bottom"/>
            <w:hideMark/>
          </w:tcPr>
          <w:p w14:paraId="19717FED" w14:textId="330800AF" w:rsidR="00357996" w:rsidRPr="00054C47" w:rsidRDefault="00357996" w:rsidP="00357996">
            <w:pPr>
              <w:autoSpaceDE/>
              <w:autoSpaceDN/>
              <w:rPr>
                <w:color w:val="000000"/>
                <w:sz w:val="24"/>
                <w:szCs w:val="24"/>
              </w:rPr>
            </w:pPr>
            <w:r w:rsidRPr="00054C47">
              <w:rPr>
                <w:color w:val="000000"/>
                <w:sz w:val="24"/>
                <w:szCs w:val="24"/>
              </w:rPr>
              <w:t>L</w:t>
            </w:r>
            <w:r w:rsidR="009428F9" w:rsidRPr="00054C47">
              <w:rPr>
                <w:color w:val="000000"/>
                <w:sz w:val="24"/>
                <w:szCs w:val="24"/>
              </w:rPr>
              <w:t>üganuse</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24573E6" w14:textId="77777777" w:rsidR="00357996" w:rsidRPr="00054C47" w:rsidRDefault="00357996" w:rsidP="00357996">
            <w:pPr>
              <w:autoSpaceDE/>
              <w:autoSpaceDN/>
              <w:jc w:val="right"/>
              <w:rPr>
                <w:color w:val="000000"/>
                <w:sz w:val="24"/>
                <w:szCs w:val="24"/>
              </w:rPr>
            </w:pPr>
            <w:r w:rsidRPr="00054C47">
              <w:rPr>
                <w:color w:val="000000"/>
                <w:sz w:val="24"/>
                <w:szCs w:val="24"/>
              </w:rPr>
              <w:t>34</w:t>
            </w:r>
          </w:p>
        </w:tc>
        <w:tc>
          <w:tcPr>
            <w:tcW w:w="927" w:type="dxa"/>
            <w:tcBorders>
              <w:top w:val="nil"/>
              <w:left w:val="nil"/>
              <w:bottom w:val="single" w:sz="4" w:space="0" w:color="auto"/>
              <w:right w:val="single" w:sz="4" w:space="0" w:color="auto"/>
            </w:tcBorders>
            <w:shd w:val="clear" w:color="auto" w:fill="auto"/>
            <w:noWrap/>
            <w:vAlign w:val="bottom"/>
            <w:hideMark/>
          </w:tcPr>
          <w:p w14:paraId="2D7C1F5D" w14:textId="77777777" w:rsidR="00357996" w:rsidRPr="00054C47" w:rsidRDefault="00357996" w:rsidP="00357996">
            <w:pPr>
              <w:autoSpaceDE/>
              <w:autoSpaceDN/>
              <w:jc w:val="right"/>
              <w:rPr>
                <w:color w:val="000000"/>
                <w:sz w:val="24"/>
                <w:szCs w:val="24"/>
              </w:rPr>
            </w:pPr>
            <w:r w:rsidRPr="00054C47">
              <w:rPr>
                <w:color w:val="000000"/>
                <w:sz w:val="24"/>
                <w:szCs w:val="24"/>
              </w:rPr>
              <w:t>41</w:t>
            </w:r>
          </w:p>
        </w:tc>
        <w:tc>
          <w:tcPr>
            <w:tcW w:w="927" w:type="dxa"/>
            <w:tcBorders>
              <w:top w:val="nil"/>
              <w:left w:val="nil"/>
              <w:bottom w:val="single" w:sz="4" w:space="0" w:color="auto"/>
              <w:right w:val="single" w:sz="4" w:space="0" w:color="auto"/>
            </w:tcBorders>
            <w:shd w:val="clear" w:color="auto" w:fill="auto"/>
            <w:noWrap/>
            <w:vAlign w:val="bottom"/>
            <w:hideMark/>
          </w:tcPr>
          <w:p w14:paraId="0DCC0057" w14:textId="77777777" w:rsidR="00357996" w:rsidRPr="00054C47" w:rsidRDefault="00357996" w:rsidP="00357996">
            <w:pPr>
              <w:autoSpaceDE/>
              <w:autoSpaceDN/>
              <w:jc w:val="right"/>
              <w:rPr>
                <w:color w:val="000000"/>
                <w:sz w:val="24"/>
                <w:szCs w:val="24"/>
              </w:rPr>
            </w:pPr>
            <w:r w:rsidRPr="00054C47">
              <w:rPr>
                <w:color w:val="000000"/>
                <w:sz w:val="24"/>
                <w:szCs w:val="24"/>
              </w:rPr>
              <w:t>22</w:t>
            </w:r>
          </w:p>
        </w:tc>
      </w:tr>
      <w:tr w:rsidR="00357996" w:rsidRPr="00054C47" w14:paraId="4D87CF24"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6A0C06E" w14:textId="77777777" w:rsidR="00357996" w:rsidRPr="00054C47" w:rsidRDefault="00357996" w:rsidP="00357996">
            <w:pPr>
              <w:autoSpaceDE/>
              <w:autoSpaceDN/>
              <w:rPr>
                <w:color w:val="000000"/>
                <w:sz w:val="24"/>
                <w:szCs w:val="24"/>
              </w:rPr>
            </w:pPr>
            <w:r w:rsidRPr="00054C47">
              <w:rPr>
                <w:color w:val="000000"/>
                <w:sz w:val="24"/>
                <w:szCs w:val="24"/>
              </w:rPr>
              <w:t xml:space="preserve">22. </w:t>
            </w:r>
          </w:p>
        </w:tc>
        <w:tc>
          <w:tcPr>
            <w:tcW w:w="3580" w:type="dxa"/>
            <w:tcBorders>
              <w:top w:val="nil"/>
              <w:left w:val="nil"/>
              <w:bottom w:val="single" w:sz="4" w:space="0" w:color="auto"/>
              <w:right w:val="single" w:sz="4" w:space="0" w:color="auto"/>
            </w:tcBorders>
            <w:shd w:val="clear" w:color="auto" w:fill="auto"/>
            <w:noWrap/>
            <w:vAlign w:val="bottom"/>
            <w:hideMark/>
          </w:tcPr>
          <w:p w14:paraId="50031979" w14:textId="0CC5BE2B" w:rsidR="00357996" w:rsidRPr="00054C47" w:rsidRDefault="00357996" w:rsidP="00357996">
            <w:pPr>
              <w:autoSpaceDE/>
              <w:autoSpaceDN/>
              <w:rPr>
                <w:color w:val="000000"/>
                <w:sz w:val="24"/>
                <w:szCs w:val="24"/>
              </w:rPr>
            </w:pPr>
            <w:r w:rsidRPr="00054C47">
              <w:rPr>
                <w:color w:val="000000"/>
                <w:sz w:val="24"/>
                <w:szCs w:val="24"/>
              </w:rPr>
              <w:t>A</w:t>
            </w:r>
            <w:r w:rsidR="009428F9" w:rsidRPr="00054C47">
              <w:rPr>
                <w:color w:val="000000"/>
                <w:sz w:val="24"/>
                <w:szCs w:val="24"/>
              </w:rPr>
              <w:t>lutaguse</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1F504CF" w14:textId="77777777" w:rsidR="00357996" w:rsidRPr="00054C47" w:rsidRDefault="00357996" w:rsidP="00357996">
            <w:pPr>
              <w:autoSpaceDE/>
              <w:autoSpaceDN/>
              <w:jc w:val="right"/>
              <w:rPr>
                <w:color w:val="000000"/>
                <w:sz w:val="24"/>
                <w:szCs w:val="24"/>
              </w:rPr>
            </w:pPr>
            <w:r w:rsidRPr="00054C47">
              <w:rPr>
                <w:color w:val="000000"/>
                <w:sz w:val="24"/>
                <w:szCs w:val="24"/>
              </w:rPr>
              <w:t>30</w:t>
            </w:r>
          </w:p>
        </w:tc>
        <w:tc>
          <w:tcPr>
            <w:tcW w:w="927" w:type="dxa"/>
            <w:tcBorders>
              <w:top w:val="nil"/>
              <w:left w:val="nil"/>
              <w:bottom w:val="single" w:sz="4" w:space="0" w:color="auto"/>
              <w:right w:val="single" w:sz="4" w:space="0" w:color="auto"/>
            </w:tcBorders>
            <w:shd w:val="clear" w:color="auto" w:fill="auto"/>
            <w:noWrap/>
            <w:vAlign w:val="bottom"/>
            <w:hideMark/>
          </w:tcPr>
          <w:p w14:paraId="4FC64879" w14:textId="77777777" w:rsidR="00357996" w:rsidRPr="00054C47" w:rsidRDefault="00357996" w:rsidP="00357996">
            <w:pPr>
              <w:autoSpaceDE/>
              <w:autoSpaceDN/>
              <w:jc w:val="right"/>
              <w:rPr>
                <w:color w:val="000000"/>
                <w:sz w:val="24"/>
                <w:szCs w:val="24"/>
              </w:rPr>
            </w:pPr>
            <w:r w:rsidRPr="00054C47">
              <w:rPr>
                <w:color w:val="000000"/>
                <w:sz w:val="24"/>
                <w:szCs w:val="24"/>
              </w:rPr>
              <w:t>16</w:t>
            </w:r>
          </w:p>
        </w:tc>
        <w:tc>
          <w:tcPr>
            <w:tcW w:w="927" w:type="dxa"/>
            <w:tcBorders>
              <w:top w:val="nil"/>
              <w:left w:val="nil"/>
              <w:bottom w:val="single" w:sz="4" w:space="0" w:color="auto"/>
              <w:right w:val="single" w:sz="4" w:space="0" w:color="auto"/>
            </w:tcBorders>
            <w:shd w:val="clear" w:color="auto" w:fill="auto"/>
            <w:noWrap/>
            <w:vAlign w:val="bottom"/>
            <w:hideMark/>
          </w:tcPr>
          <w:p w14:paraId="04D72A8B" w14:textId="77777777" w:rsidR="00357996" w:rsidRPr="00054C47" w:rsidRDefault="00357996" w:rsidP="00357996">
            <w:pPr>
              <w:autoSpaceDE/>
              <w:autoSpaceDN/>
              <w:jc w:val="right"/>
              <w:rPr>
                <w:color w:val="000000"/>
                <w:sz w:val="24"/>
                <w:szCs w:val="24"/>
              </w:rPr>
            </w:pPr>
            <w:r w:rsidRPr="00054C47">
              <w:rPr>
                <w:color w:val="000000"/>
                <w:sz w:val="24"/>
                <w:szCs w:val="24"/>
              </w:rPr>
              <w:t>273</w:t>
            </w:r>
          </w:p>
        </w:tc>
      </w:tr>
      <w:tr w:rsidR="00357996" w:rsidRPr="00054C47" w14:paraId="1FC33C72"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6E227E34" w14:textId="77777777" w:rsidR="00357996" w:rsidRPr="00054C47" w:rsidRDefault="00357996" w:rsidP="00357996">
            <w:pPr>
              <w:autoSpaceDE/>
              <w:autoSpaceDN/>
              <w:rPr>
                <w:color w:val="000000"/>
                <w:sz w:val="24"/>
                <w:szCs w:val="24"/>
              </w:rPr>
            </w:pPr>
            <w:r w:rsidRPr="00054C47">
              <w:rPr>
                <w:color w:val="000000"/>
                <w:sz w:val="24"/>
                <w:szCs w:val="24"/>
              </w:rPr>
              <w:t xml:space="preserve">23. </w:t>
            </w:r>
          </w:p>
        </w:tc>
        <w:tc>
          <w:tcPr>
            <w:tcW w:w="3580" w:type="dxa"/>
            <w:tcBorders>
              <w:top w:val="nil"/>
              <w:left w:val="nil"/>
              <w:bottom w:val="double" w:sz="6" w:space="0" w:color="auto"/>
              <w:right w:val="single" w:sz="4" w:space="0" w:color="auto"/>
            </w:tcBorders>
            <w:shd w:val="clear" w:color="auto" w:fill="auto"/>
            <w:noWrap/>
            <w:vAlign w:val="bottom"/>
            <w:hideMark/>
          </w:tcPr>
          <w:p w14:paraId="3C5080D6" w14:textId="1E7ADE19" w:rsidR="00357996" w:rsidRPr="00054C47" w:rsidRDefault="00357996" w:rsidP="00357996">
            <w:pPr>
              <w:autoSpaceDE/>
              <w:autoSpaceDN/>
              <w:rPr>
                <w:color w:val="000000"/>
                <w:sz w:val="24"/>
                <w:szCs w:val="24"/>
              </w:rPr>
            </w:pPr>
            <w:r w:rsidRPr="00054C47">
              <w:rPr>
                <w:color w:val="000000"/>
                <w:sz w:val="24"/>
                <w:szCs w:val="24"/>
              </w:rPr>
              <w:t>S</w:t>
            </w:r>
            <w:r w:rsidR="009428F9" w:rsidRPr="00054C47">
              <w:rPr>
                <w:color w:val="000000"/>
                <w:sz w:val="24"/>
                <w:szCs w:val="24"/>
              </w:rPr>
              <w:t>illamäe</w:t>
            </w:r>
            <w:r w:rsidRPr="00054C47">
              <w:rPr>
                <w:color w:val="000000"/>
                <w:sz w:val="24"/>
                <w:szCs w:val="24"/>
              </w:rPr>
              <w:t xml:space="preserve"> L</w:t>
            </w:r>
            <w:r w:rsidR="009428F9"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auto" w:fill="auto"/>
            <w:noWrap/>
            <w:vAlign w:val="bottom"/>
            <w:hideMark/>
          </w:tcPr>
          <w:p w14:paraId="776B539A" w14:textId="77777777" w:rsidR="00357996" w:rsidRPr="00054C47" w:rsidRDefault="00357996" w:rsidP="00357996">
            <w:pPr>
              <w:autoSpaceDE/>
              <w:autoSpaceDN/>
              <w:jc w:val="right"/>
              <w:rPr>
                <w:color w:val="000000"/>
                <w:sz w:val="24"/>
                <w:szCs w:val="24"/>
              </w:rPr>
            </w:pPr>
            <w:r w:rsidRPr="00054C47">
              <w:rPr>
                <w:color w:val="000000"/>
                <w:sz w:val="24"/>
                <w:szCs w:val="24"/>
              </w:rPr>
              <w:t>50</w:t>
            </w:r>
          </w:p>
        </w:tc>
        <w:tc>
          <w:tcPr>
            <w:tcW w:w="927" w:type="dxa"/>
            <w:tcBorders>
              <w:top w:val="nil"/>
              <w:left w:val="nil"/>
              <w:bottom w:val="double" w:sz="6" w:space="0" w:color="auto"/>
              <w:right w:val="single" w:sz="4" w:space="0" w:color="auto"/>
            </w:tcBorders>
            <w:shd w:val="clear" w:color="auto" w:fill="auto"/>
            <w:noWrap/>
            <w:vAlign w:val="bottom"/>
            <w:hideMark/>
          </w:tcPr>
          <w:p w14:paraId="6B732E2F" w14:textId="77777777" w:rsidR="00357996" w:rsidRPr="00054C47" w:rsidRDefault="00357996" w:rsidP="00357996">
            <w:pPr>
              <w:autoSpaceDE/>
              <w:autoSpaceDN/>
              <w:jc w:val="right"/>
              <w:rPr>
                <w:color w:val="000000"/>
                <w:sz w:val="24"/>
                <w:szCs w:val="24"/>
              </w:rPr>
            </w:pPr>
            <w:r w:rsidRPr="00054C47">
              <w:rPr>
                <w:color w:val="000000"/>
                <w:sz w:val="24"/>
                <w:szCs w:val="24"/>
              </w:rPr>
              <w:t>56</w:t>
            </w:r>
          </w:p>
        </w:tc>
        <w:tc>
          <w:tcPr>
            <w:tcW w:w="927" w:type="dxa"/>
            <w:tcBorders>
              <w:top w:val="nil"/>
              <w:left w:val="nil"/>
              <w:bottom w:val="double" w:sz="6" w:space="0" w:color="auto"/>
              <w:right w:val="single" w:sz="4" w:space="0" w:color="auto"/>
            </w:tcBorders>
            <w:shd w:val="clear" w:color="auto" w:fill="auto"/>
            <w:noWrap/>
            <w:vAlign w:val="bottom"/>
            <w:hideMark/>
          </w:tcPr>
          <w:p w14:paraId="3CBFA900" w14:textId="77777777" w:rsidR="00357996" w:rsidRPr="00054C47" w:rsidRDefault="00357996" w:rsidP="00357996">
            <w:pPr>
              <w:autoSpaceDE/>
              <w:autoSpaceDN/>
              <w:jc w:val="right"/>
              <w:rPr>
                <w:color w:val="000000"/>
                <w:sz w:val="24"/>
                <w:szCs w:val="24"/>
              </w:rPr>
            </w:pPr>
            <w:r w:rsidRPr="00054C47">
              <w:rPr>
                <w:color w:val="000000"/>
                <w:sz w:val="24"/>
                <w:szCs w:val="24"/>
              </w:rPr>
              <w:t>133</w:t>
            </w:r>
          </w:p>
        </w:tc>
      </w:tr>
      <w:tr w:rsidR="00357996" w:rsidRPr="00054C47" w14:paraId="0010B62D"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1FF293EB" w14:textId="77777777" w:rsidR="00357996" w:rsidRPr="00054C47" w:rsidRDefault="00357996" w:rsidP="00357996">
            <w:pPr>
              <w:autoSpaceDE/>
              <w:autoSpaceDN/>
              <w:rPr>
                <w:color w:val="000000"/>
                <w:sz w:val="24"/>
                <w:szCs w:val="24"/>
              </w:rPr>
            </w:pPr>
            <w:r w:rsidRPr="00054C47">
              <w:rPr>
                <w:color w:val="000000"/>
                <w:sz w:val="24"/>
                <w:szCs w:val="24"/>
              </w:rPr>
              <w:t xml:space="preserve">24. </w:t>
            </w:r>
          </w:p>
        </w:tc>
        <w:tc>
          <w:tcPr>
            <w:tcW w:w="3580" w:type="dxa"/>
            <w:tcBorders>
              <w:top w:val="nil"/>
              <w:left w:val="nil"/>
              <w:bottom w:val="double" w:sz="6" w:space="0" w:color="auto"/>
              <w:right w:val="single" w:sz="4" w:space="0" w:color="auto"/>
            </w:tcBorders>
            <w:shd w:val="clear" w:color="000000" w:fill="FFF2CC"/>
            <w:noWrap/>
            <w:vAlign w:val="bottom"/>
            <w:hideMark/>
          </w:tcPr>
          <w:p w14:paraId="3821622F" w14:textId="75CA2E95" w:rsidR="00357996" w:rsidRPr="00054C47" w:rsidRDefault="00357996" w:rsidP="00357996">
            <w:pPr>
              <w:autoSpaceDE/>
              <w:autoSpaceDN/>
              <w:rPr>
                <w:color w:val="000000"/>
                <w:sz w:val="24"/>
                <w:szCs w:val="24"/>
              </w:rPr>
            </w:pPr>
            <w:r w:rsidRPr="00054C47">
              <w:rPr>
                <w:color w:val="000000"/>
                <w:sz w:val="24"/>
                <w:szCs w:val="24"/>
              </w:rPr>
              <w:t>N</w:t>
            </w:r>
            <w:r w:rsidR="009428F9" w:rsidRPr="00054C47">
              <w:rPr>
                <w:color w:val="000000"/>
                <w:sz w:val="24"/>
                <w:szCs w:val="24"/>
              </w:rPr>
              <w:t>arva</w:t>
            </w:r>
            <w:r w:rsidRPr="00054C47">
              <w:rPr>
                <w:color w:val="000000"/>
                <w:sz w:val="24"/>
                <w:szCs w:val="24"/>
              </w:rPr>
              <w:t xml:space="preserve"> L</w:t>
            </w:r>
            <w:r w:rsidR="009428F9"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73C0674F" w14:textId="77777777" w:rsidR="00357996" w:rsidRPr="00054C47" w:rsidRDefault="00357996" w:rsidP="00357996">
            <w:pPr>
              <w:autoSpaceDE/>
              <w:autoSpaceDN/>
              <w:jc w:val="right"/>
              <w:rPr>
                <w:color w:val="000000"/>
                <w:sz w:val="24"/>
                <w:szCs w:val="24"/>
              </w:rPr>
            </w:pPr>
            <w:r w:rsidRPr="00054C47">
              <w:rPr>
                <w:color w:val="000000"/>
                <w:sz w:val="24"/>
                <w:szCs w:val="24"/>
              </w:rPr>
              <w:t>343</w:t>
            </w:r>
          </w:p>
        </w:tc>
        <w:tc>
          <w:tcPr>
            <w:tcW w:w="927" w:type="dxa"/>
            <w:tcBorders>
              <w:top w:val="nil"/>
              <w:left w:val="nil"/>
              <w:bottom w:val="double" w:sz="6" w:space="0" w:color="auto"/>
              <w:right w:val="single" w:sz="4" w:space="0" w:color="auto"/>
            </w:tcBorders>
            <w:shd w:val="clear" w:color="000000" w:fill="FFF2CC"/>
            <w:noWrap/>
            <w:vAlign w:val="bottom"/>
            <w:hideMark/>
          </w:tcPr>
          <w:p w14:paraId="3748316B" w14:textId="77777777" w:rsidR="00357996" w:rsidRPr="00054C47" w:rsidRDefault="00357996" w:rsidP="00357996">
            <w:pPr>
              <w:autoSpaceDE/>
              <w:autoSpaceDN/>
              <w:jc w:val="right"/>
              <w:rPr>
                <w:color w:val="000000"/>
                <w:sz w:val="24"/>
                <w:szCs w:val="24"/>
              </w:rPr>
            </w:pPr>
            <w:r w:rsidRPr="00054C47">
              <w:rPr>
                <w:color w:val="000000"/>
                <w:sz w:val="24"/>
                <w:szCs w:val="24"/>
              </w:rPr>
              <w:t>283</w:t>
            </w:r>
          </w:p>
        </w:tc>
        <w:tc>
          <w:tcPr>
            <w:tcW w:w="927" w:type="dxa"/>
            <w:tcBorders>
              <w:top w:val="nil"/>
              <w:left w:val="nil"/>
              <w:bottom w:val="double" w:sz="6" w:space="0" w:color="auto"/>
              <w:right w:val="single" w:sz="4" w:space="0" w:color="auto"/>
            </w:tcBorders>
            <w:shd w:val="clear" w:color="000000" w:fill="FFF2CC"/>
            <w:noWrap/>
            <w:vAlign w:val="bottom"/>
            <w:hideMark/>
          </w:tcPr>
          <w:p w14:paraId="679CA91D" w14:textId="77777777" w:rsidR="00357996" w:rsidRPr="00054C47" w:rsidRDefault="00357996" w:rsidP="00357996">
            <w:pPr>
              <w:autoSpaceDE/>
              <w:autoSpaceDN/>
              <w:jc w:val="right"/>
              <w:rPr>
                <w:color w:val="000000"/>
                <w:sz w:val="24"/>
                <w:szCs w:val="24"/>
              </w:rPr>
            </w:pPr>
            <w:r w:rsidRPr="00054C47">
              <w:rPr>
                <w:color w:val="000000"/>
                <w:sz w:val="24"/>
                <w:szCs w:val="24"/>
              </w:rPr>
              <w:t>17</w:t>
            </w:r>
          </w:p>
        </w:tc>
      </w:tr>
      <w:tr w:rsidR="00357996" w:rsidRPr="00054C47" w14:paraId="2E27BEE6"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1C297A65" w14:textId="77777777" w:rsidR="00357996" w:rsidRPr="00054C47" w:rsidRDefault="00357996" w:rsidP="00357996">
            <w:pPr>
              <w:autoSpaceDE/>
              <w:autoSpaceDN/>
              <w:rPr>
                <w:color w:val="000000"/>
                <w:sz w:val="24"/>
                <w:szCs w:val="24"/>
              </w:rPr>
            </w:pPr>
            <w:r w:rsidRPr="00054C47">
              <w:rPr>
                <w:color w:val="000000"/>
                <w:sz w:val="24"/>
                <w:szCs w:val="24"/>
              </w:rPr>
              <w:t xml:space="preserve">25. </w:t>
            </w:r>
          </w:p>
        </w:tc>
        <w:tc>
          <w:tcPr>
            <w:tcW w:w="3580" w:type="dxa"/>
            <w:tcBorders>
              <w:top w:val="nil"/>
              <w:left w:val="nil"/>
              <w:bottom w:val="double" w:sz="6" w:space="0" w:color="auto"/>
              <w:right w:val="single" w:sz="4" w:space="0" w:color="auto"/>
            </w:tcBorders>
            <w:shd w:val="clear" w:color="000000" w:fill="FFF2CC"/>
            <w:noWrap/>
            <w:vAlign w:val="bottom"/>
            <w:hideMark/>
          </w:tcPr>
          <w:p w14:paraId="7E49484F" w14:textId="1C2F2E77" w:rsidR="00357996" w:rsidRPr="00054C47" w:rsidRDefault="00357996" w:rsidP="00357996">
            <w:pPr>
              <w:autoSpaceDE/>
              <w:autoSpaceDN/>
              <w:rPr>
                <w:color w:val="000000"/>
                <w:sz w:val="24"/>
                <w:szCs w:val="24"/>
              </w:rPr>
            </w:pPr>
            <w:r w:rsidRPr="00054C47">
              <w:rPr>
                <w:color w:val="000000"/>
                <w:sz w:val="24"/>
                <w:szCs w:val="24"/>
              </w:rPr>
              <w:t>J</w:t>
            </w:r>
            <w:r w:rsidR="009428F9" w:rsidRPr="00054C47">
              <w:rPr>
                <w:color w:val="000000"/>
                <w:sz w:val="24"/>
                <w:szCs w:val="24"/>
              </w:rPr>
              <w:t>õhvi</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5C680173" w14:textId="77777777" w:rsidR="00357996" w:rsidRPr="00054C47" w:rsidRDefault="00357996" w:rsidP="00357996">
            <w:pPr>
              <w:autoSpaceDE/>
              <w:autoSpaceDN/>
              <w:jc w:val="right"/>
              <w:rPr>
                <w:color w:val="000000"/>
                <w:sz w:val="24"/>
                <w:szCs w:val="24"/>
              </w:rPr>
            </w:pPr>
            <w:r w:rsidRPr="00054C47">
              <w:rPr>
                <w:color w:val="000000"/>
                <w:sz w:val="24"/>
                <w:szCs w:val="24"/>
              </w:rPr>
              <w:t>179</w:t>
            </w:r>
          </w:p>
        </w:tc>
        <w:tc>
          <w:tcPr>
            <w:tcW w:w="927" w:type="dxa"/>
            <w:tcBorders>
              <w:top w:val="nil"/>
              <w:left w:val="nil"/>
              <w:bottom w:val="double" w:sz="6" w:space="0" w:color="auto"/>
              <w:right w:val="single" w:sz="4" w:space="0" w:color="auto"/>
            </w:tcBorders>
            <w:shd w:val="clear" w:color="000000" w:fill="FFF2CC"/>
            <w:noWrap/>
            <w:vAlign w:val="bottom"/>
            <w:hideMark/>
          </w:tcPr>
          <w:p w14:paraId="1D0C7145" w14:textId="77777777" w:rsidR="00357996" w:rsidRPr="00054C47" w:rsidRDefault="00357996" w:rsidP="00357996">
            <w:pPr>
              <w:autoSpaceDE/>
              <w:autoSpaceDN/>
              <w:jc w:val="right"/>
              <w:rPr>
                <w:color w:val="000000"/>
                <w:sz w:val="24"/>
                <w:szCs w:val="24"/>
              </w:rPr>
            </w:pPr>
            <w:r w:rsidRPr="00054C47">
              <w:rPr>
                <w:color w:val="000000"/>
                <w:sz w:val="24"/>
                <w:szCs w:val="24"/>
              </w:rPr>
              <w:t>127</w:t>
            </w:r>
          </w:p>
        </w:tc>
        <w:tc>
          <w:tcPr>
            <w:tcW w:w="927" w:type="dxa"/>
            <w:tcBorders>
              <w:top w:val="nil"/>
              <w:left w:val="nil"/>
              <w:bottom w:val="double" w:sz="6" w:space="0" w:color="auto"/>
              <w:right w:val="single" w:sz="4" w:space="0" w:color="auto"/>
            </w:tcBorders>
            <w:shd w:val="clear" w:color="000000" w:fill="FFF2CC"/>
            <w:noWrap/>
            <w:vAlign w:val="bottom"/>
            <w:hideMark/>
          </w:tcPr>
          <w:p w14:paraId="01622B67" w14:textId="77777777" w:rsidR="00357996" w:rsidRPr="00054C47" w:rsidRDefault="00357996" w:rsidP="00357996">
            <w:pPr>
              <w:autoSpaceDE/>
              <w:autoSpaceDN/>
              <w:jc w:val="right"/>
              <w:rPr>
                <w:color w:val="000000"/>
                <w:sz w:val="24"/>
                <w:szCs w:val="24"/>
              </w:rPr>
            </w:pPr>
            <w:r w:rsidRPr="00054C47">
              <w:rPr>
                <w:color w:val="000000"/>
                <w:sz w:val="24"/>
                <w:szCs w:val="24"/>
              </w:rPr>
              <w:t>48</w:t>
            </w:r>
          </w:p>
        </w:tc>
      </w:tr>
      <w:tr w:rsidR="00357996" w:rsidRPr="00054C47" w14:paraId="33114CAD"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45D3450A" w14:textId="77777777" w:rsidR="00357996" w:rsidRPr="00054C47" w:rsidRDefault="00357996" w:rsidP="00357996">
            <w:pPr>
              <w:autoSpaceDE/>
              <w:autoSpaceDN/>
              <w:rPr>
                <w:color w:val="000000"/>
                <w:sz w:val="24"/>
                <w:szCs w:val="24"/>
              </w:rPr>
            </w:pPr>
            <w:r w:rsidRPr="00054C47">
              <w:rPr>
                <w:color w:val="000000"/>
                <w:sz w:val="24"/>
                <w:szCs w:val="24"/>
              </w:rPr>
              <w:t xml:space="preserve">26. </w:t>
            </w:r>
          </w:p>
        </w:tc>
        <w:tc>
          <w:tcPr>
            <w:tcW w:w="3580" w:type="dxa"/>
            <w:tcBorders>
              <w:top w:val="nil"/>
              <w:left w:val="nil"/>
              <w:bottom w:val="double" w:sz="6" w:space="0" w:color="auto"/>
              <w:right w:val="single" w:sz="4" w:space="0" w:color="auto"/>
            </w:tcBorders>
            <w:shd w:val="clear" w:color="000000" w:fill="FFF2CC"/>
            <w:noWrap/>
            <w:vAlign w:val="bottom"/>
            <w:hideMark/>
          </w:tcPr>
          <w:p w14:paraId="550C5A8C" w14:textId="2CCF4CD1" w:rsidR="00357996" w:rsidRPr="00054C47" w:rsidRDefault="00357996" w:rsidP="00357996">
            <w:pPr>
              <w:autoSpaceDE/>
              <w:autoSpaceDN/>
              <w:rPr>
                <w:color w:val="000000"/>
                <w:sz w:val="24"/>
                <w:szCs w:val="24"/>
              </w:rPr>
            </w:pPr>
            <w:r w:rsidRPr="00054C47">
              <w:rPr>
                <w:color w:val="000000"/>
                <w:sz w:val="24"/>
                <w:szCs w:val="24"/>
              </w:rPr>
              <w:t>J</w:t>
            </w:r>
            <w:r w:rsidR="009428F9" w:rsidRPr="00054C47">
              <w:rPr>
                <w:color w:val="000000"/>
                <w:sz w:val="24"/>
                <w:szCs w:val="24"/>
              </w:rPr>
              <w:t>õgeva</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55FAA126" w14:textId="77777777" w:rsidR="00357996" w:rsidRPr="00054C47" w:rsidRDefault="00357996" w:rsidP="00357996">
            <w:pPr>
              <w:autoSpaceDE/>
              <w:autoSpaceDN/>
              <w:jc w:val="right"/>
              <w:rPr>
                <w:color w:val="000000"/>
                <w:sz w:val="24"/>
                <w:szCs w:val="24"/>
              </w:rPr>
            </w:pPr>
            <w:r w:rsidRPr="00054C47">
              <w:rPr>
                <w:color w:val="000000"/>
                <w:sz w:val="24"/>
                <w:szCs w:val="24"/>
              </w:rPr>
              <w:t>150</w:t>
            </w:r>
          </w:p>
        </w:tc>
        <w:tc>
          <w:tcPr>
            <w:tcW w:w="927" w:type="dxa"/>
            <w:tcBorders>
              <w:top w:val="nil"/>
              <w:left w:val="nil"/>
              <w:bottom w:val="double" w:sz="6" w:space="0" w:color="auto"/>
              <w:right w:val="single" w:sz="4" w:space="0" w:color="auto"/>
            </w:tcBorders>
            <w:shd w:val="clear" w:color="000000" w:fill="FFF2CC"/>
            <w:noWrap/>
            <w:vAlign w:val="bottom"/>
            <w:hideMark/>
          </w:tcPr>
          <w:p w14:paraId="0B05050D" w14:textId="77777777" w:rsidR="00357996" w:rsidRPr="00054C47" w:rsidRDefault="00357996" w:rsidP="00357996">
            <w:pPr>
              <w:autoSpaceDE/>
              <w:autoSpaceDN/>
              <w:jc w:val="right"/>
              <w:rPr>
                <w:color w:val="000000"/>
                <w:sz w:val="24"/>
                <w:szCs w:val="24"/>
              </w:rPr>
            </w:pPr>
            <w:r w:rsidRPr="00054C47">
              <w:rPr>
                <w:color w:val="000000"/>
                <w:sz w:val="24"/>
                <w:szCs w:val="24"/>
              </w:rPr>
              <w:t>122</w:t>
            </w:r>
          </w:p>
        </w:tc>
        <w:tc>
          <w:tcPr>
            <w:tcW w:w="927" w:type="dxa"/>
            <w:tcBorders>
              <w:top w:val="nil"/>
              <w:left w:val="nil"/>
              <w:bottom w:val="double" w:sz="6" w:space="0" w:color="auto"/>
              <w:right w:val="single" w:sz="4" w:space="0" w:color="auto"/>
            </w:tcBorders>
            <w:shd w:val="clear" w:color="000000" w:fill="FFF2CC"/>
            <w:noWrap/>
            <w:vAlign w:val="bottom"/>
            <w:hideMark/>
          </w:tcPr>
          <w:p w14:paraId="5A9F79D2" w14:textId="77777777" w:rsidR="00357996" w:rsidRPr="00054C47" w:rsidRDefault="00357996" w:rsidP="00357996">
            <w:pPr>
              <w:autoSpaceDE/>
              <w:autoSpaceDN/>
              <w:jc w:val="right"/>
              <w:rPr>
                <w:color w:val="000000"/>
                <w:sz w:val="24"/>
                <w:szCs w:val="24"/>
              </w:rPr>
            </w:pPr>
            <w:r w:rsidRPr="00054C47">
              <w:rPr>
                <w:color w:val="000000"/>
                <w:sz w:val="24"/>
                <w:szCs w:val="24"/>
              </w:rPr>
              <w:t>107</w:t>
            </w:r>
          </w:p>
        </w:tc>
      </w:tr>
      <w:tr w:rsidR="00357996" w:rsidRPr="00054C47" w14:paraId="067535C6"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9B74517" w14:textId="77777777" w:rsidR="00357996" w:rsidRPr="00054C47" w:rsidRDefault="00357996" w:rsidP="00357996">
            <w:pPr>
              <w:autoSpaceDE/>
              <w:autoSpaceDN/>
              <w:rPr>
                <w:color w:val="000000"/>
                <w:sz w:val="24"/>
                <w:szCs w:val="24"/>
              </w:rPr>
            </w:pPr>
            <w:r w:rsidRPr="00054C47">
              <w:rPr>
                <w:color w:val="000000"/>
                <w:sz w:val="24"/>
                <w:szCs w:val="24"/>
              </w:rPr>
              <w:t xml:space="preserve">27. </w:t>
            </w:r>
          </w:p>
        </w:tc>
        <w:tc>
          <w:tcPr>
            <w:tcW w:w="3580" w:type="dxa"/>
            <w:tcBorders>
              <w:top w:val="nil"/>
              <w:left w:val="nil"/>
              <w:bottom w:val="single" w:sz="4" w:space="0" w:color="auto"/>
              <w:right w:val="single" w:sz="4" w:space="0" w:color="auto"/>
            </w:tcBorders>
            <w:shd w:val="clear" w:color="auto" w:fill="auto"/>
            <w:noWrap/>
            <w:vAlign w:val="bottom"/>
            <w:hideMark/>
          </w:tcPr>
          <w:p w14:paraId="46E25EB1" w14:textId="46B7EB76" w:rsidR="00357996" w:rsidRPr="00054C47" w:rsidRDefault="00357996" w:rsidP="00357996">
            <w:pPr>
              <w:autoSpaceDE/>
              <w:autoSpaceDN/>
              <w:rPr>
                <w:color w:val="000000"/>
                <w:sz w:val="24"/>
                <w:szCs w:val="24"/>
              </w:rPr>
            </w:pPr>
            <w:r w:rsidRPr="00054C47">
              <w:rPr>
                <w:color w:val="000000"/>
                <w:sz w:val="24"/>
                <w:szCs w:val="24"/>
              </w:rPr>
              <w:t>P</w:t>
            </w:r>
            <w:r w:rsidR="009428F9" w:rsidRPr="00054C47">
              <w:rPr>
                <w:color w:val="000000"/>
                <w:sz w:val="24"/>
                <w:szCs w:val="24"/>
              </w:rPr>
              <w:t>õltsamaa</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557963F" w14:textId="77777777" w:rsidR="00357996" w:rsidRPr="00054C47" w:rsidRDefault="00357996" w:rsidP="00357996">
            <w:pPr>
              <w:autoSpaceDE/>
              <w:autoSpaceDN/>
              <w:jc w:val="right"/>
              <w:rPr>
                <w:color w:val="000000"/>
                <w:sz w:val="24"/>
                <w:szCs w:val="24"/>
              </w:rPr>
            </w:pPr>
            <w:r w:rsidRPr="00054C47">
              <w:rPr>
                <w:color w:val="000000"/>
                <w:sz w:val="24"/>
                <w:szCs w:val="24"/>
              </w:rPr>
              <w:t>65</w:t>
            </w:r>
          </w:p>
        </w:tc>
        <w:tc>
          <w:tcPr>
            <w:tcW w:w="927" w:type="dxa"/>
            <w:tcBorders>
              <w:top w:val="nil"/>
              <w:left w:val="nil"/>
              <w:bottom w:val="single" w:sz="4" w:space="0" w:color="auto"/>
              <w:right w:val="single" w:sz="4" w:space="0" w:color="auto"/>
            </w:tcBorders>
            <w:shd w:val="clear" w:color="auto" w:fill="auto"/>
            <w:noWrap/>
            <w:vAlign w:val="bottom"/>
            <w:hideMark/>
          </w:tcPr>
          <w:p w14:paraId="3C2BE8F2" w14:textId="77777777" w:rsidR="00357996" w:rsidRPr="00054C47" w:rsidRDefault="00357996" w:rsidP="00357996">
            <w:pPr>
              <w:autoSpaceDE/>
              <w:autoSpaceDN/>
              <w:jc w:val="right"/>
              <w:rPr>
                <w:color w:val="000000"/>
                <w:sz w:val="24"/>
                <w:szCs w:val="24"/>
              </w:rPr>
            </w:pPr>
            <w:r w:rsidRPr="00054C47">
              <w:rPr>
                <w:color w:val="000000"/>
                <w:sz w:val="24"/>
                <w:szCs w:val="24"/>
              </w:rPr>
              <w:t>63</w:t>
            </w:r>
          </w:p>
        </w:tc>
        <w:tc>
          <w:tcPr>
            <w:tcW w:w="927" w:type="dxa"/>
            <w:tcBorders>
              <w:top w:val="nil"/>
              <w:left w:val="nil"/>
              <w:bottom w:val="single" w:sz="4" w:space="0" w:color="auto"/>
              <w:right w:val="single" w:sz="4" w:space="0" w:color="auto"/>
            </w:tcBorders>
            <w:shd w:val="clear" w:color="auto" w:fill="auto"/>
            <w:noWrap/>
            <w:vAlign w:val="bottom"/>
            <w:hideMark/>
          </w:tcPr>
          <w:p w14:paraId="7B9461B4" w14:textId="77777777" w:rsidR="00357996" w:rsidRPr="00054C47" w:rsidRDefault="00357996" w:rsidP="00357996">
            <w:pPr>
              <w:autoSpaceDE/>
              <w:autoSpaceDN/>
              <w:jc w:val="right"/>
              <w:rPr>
                <w:color w:val="000000"/>
                <w:sz w:val="24"/>
                <w:szCs w:val="24"/>
              </w:rPr>
            </w:pPr>
            <w:r w:rsidRPr="00054C47">
              <w:rPr>
                <w:color w:val="000000"/>
                <w:sz w:val="24"/>
                <w:szCs w:val="24"/>
              </w:rPr>
              <w:t>84</w:t>
            </w:r>
          </w:p>
        </w:tc>
      </w:tr>
      <w:tr w:rsidR="00357996" w:rsidRPr="00054C47" w14:paraId="3CB49B64"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99C9850" w14:textId="77777777" w:rsidR="00357996" w:rsidRPr="00054C47" w:rsidRDefault="00357996" w:rsidP="00357996">
            <w:pPr>
              <w:autoSpaceDE/>
              <w:autoSpaceDN/>
              <w:rPr>
                <w:color w:val="000000"/>
                <w:sz w:val="24"/>
                <w:szCs w:val="24"/>
              </w:rPr>
            </w:pPr>
            <w:r w:rsidRPr="00054C47">
              <w:rPr>
                <w:color w:val="000000"/>
                <w:sz w:val="24"/>
                <w:szCs w:val="24"/>
              </w:rPr>
              <w:t xml:space="preserve">28. </w:t>
            </w:r>
          </w:p>
        </w:tc>
        <w:tc>
          <w:tcPr>
            <w:tcW w:w="3580" w:type="dxa"/>
            <w:tcBorders>
              <w:top w:val="nil"/>
              <w:left w:val="nil"/>
              <w:bottom w:val="single" w:sz="4" w:space="0" w:color="auto"/>
              <w:right w:val="single" w:sz="4" w:space="0" w:color="auto"/>
            </w:tcBorders>
            <w:shd w:val="clear" w:color="auto" w:fill="auto"/>
            <w:noWrap/>
            <w:vAlign w:val="bottom"/>
            <w:hideMark/>
          </w:tcPr>
          <w:p w14:paraId="678C156B" w14:textId="26BAFA82" w:rsidR="00357996" w:rsidRPr="00054C47" w:rsidRDefault="00357996" w:rsidP="00357996">
            <w:pPr>
              <w:autoSpaceDE/>
              <w:autoSpaceDN/>
              <w:rPr>
                <w:color w:val="000000"/>
                <w:sz w:val="24"/>
                <w:szCs w:val="24"/>
              </w:rPr>
            </w:pPr>
            <w:r w:rsidRPr="00054C47">
              <w:rPr>
                <w:color w:val="000000"/>
                <w:sz w:val="24"/>
                <w:szCs w:val="24"/>
              </w:rPr>
              <w:t>M</w:t>
            </w:r>
            <w:r w:rsidR="009428F9" w:rsidRPr="00054C47">
              <w:rPr>
                <w:color w:val="000000"/>
                <w:sz w:val="24"/>
                <w:szCs w:val="24"/>
              </w:rPr>
              <w:t>ustvee</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41E9A58" w14:textId="77777777" w:rsidR="00357996" w:rsidRPr="00054C47" w:rsidRDefault="00357996" w:rsidP="00357996">
            <w:pPr>
              <w:autoSpaceDE/>
              <w:autoSpaceDN/>
              <w:jc w:val="right"/>
              <w:rPr>
                <w:color w:val="000000"/>
                <w:sz w:val="24"/>
                <w:szCs w:val="24"/>
              </w:rPr>
            </w:pPr>
            <w:r w:rsidRPr="00054C47">
              <w:rPr>
                <w:color w:val="000000"/>
                <w:sz w:val="24"/>
                <w:szCs w:val="24"/>
              </w:rPr>
              <w:t>28</w:t>
            </w:r>
          </w:p>
        </w:tc>
        <w:tc>
          <w:tcPr>
            <w:tcW w:w="927" w:type="dxa"/>
            <w:tcBorders>
              <w:top w:val="nil"/>
              <w:left w:val="nil"/>
              <w:bottom w:val="single" w:sz="4" w:space="0" w:color="auto"/>
              <w:right w:val="single" w:sz="4" w:space="0" w:color="auto"/>
            </w:tcBorders>
            <w:shd w:val="clear" w:color="auto" w:fill="auto"/>
            <w:noWrap/>
            <w:vAlign w:val="bottom"/>
            <w:hideMark/>
          </w:tcPr>
          <w:p w14:paraId="2513C7BC" w14:textId="77777777" w:rsidR="00357996" w:rsidRPr="00054C47" w:rsidRDefault="00357996" w:rsidP="00357996">
            <w:pPr>
              <w:autoSpaceDE/>
              <w:autoSpaceDN/>
              <w:jc w:val="right"/>
              <w:rPr>
                <w:color w:val="000000"/>
                <w:sz w:val="24"/>
                <w:szCs w:val="24"/>
              </w:rPr>
            </w:pPr>
            <w:r w:rsidRPr="00054C47">
              <w:rPr>
                <w:color w:val="000000"/>
                <w:sz w:val="24"/>
                <w:szCs w:val="24"/>
              </w:rPr>
              <w:t>33</w:t>
            </w:r>
          </w:p>
        </w:tc>
        <w:tc>
          <w:tcPr>
            <w:tcW w:w="927" w:type="dxa"/>
            <w:tcBorders>
              <w:top w:val="nil"/>
              <w:left w:val="nil"/>
              <w:bottom w:val="single" w:sz="4" w:space="0" w:color="auto"/>
              <w:right w:val="single" w:sz="4" w:space="0" w:color="auto"/>
            </w:tcBorders>
            <w:shd w:val="clear" w:color="auto" w:fill="auto"/>
            <w:noWrap/>
            <w:vAlign w:val="bottom"/>
            <w:hideMark/>
          </w:tcPr>
          <w:p w14:paraId="02E23FC2" w14:textId="77777777" w:rsidR="00357996" w:rsidRPr="00054C47" w:rsidRDefault="00357996" w:rsidP="00357996">
            <w:pPr>
              <w:autoSpaceDE/>
              <w:autoSpaceDN/>
              <w:jc w:val="right"/>
              <w:rPr>
                <w:color w:val="000000"/>
                <w:sz w:val="24"/>
                <w:szCs w:val="24"/>
              </w:rPr>
            </w:pPr>
            <w:r w:rsidRPr="00054C47">
              <w:rPr>
                <w:color w:val="000000"/>
                <w:sz w:val="24"/>
                <w:szCs w:val="24"/>
              </w:rPr>
              <w:t>23</w:t>
            </w:r>
          </w:p>
        </w:tc>
      </w:tr>
      <w:tr w:rsidR="00357996" w:rsidRPr="00054C47" w14:paraId="0A04829B"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7BA21B8" w14:textId="77777777" w:rsidR="00357996" w:rsidRPr="00054C47" w:rsidRDefault="00357996" w:rsidP="00357996">
            <w:pPr>
              <w:autoSpaceDE/>
              <w:autoSpaceDN/>
              <w:rPr>
                <w:color w:val="000000"/>
                <w:sz w:val="24"/>
                <w:szCs w:val="24"/>
              </w:rPr>
            </w:pPr>
            <w:r w:rsidRPr="00054C47">
              <w:rPr>
                <w:color w:val="000000"/>
                <w:sz w:val="24"/>
                <w:szCs w:val="24"/>
              </w:rPr>
              <w:t xml:space="preserve">29. </w:t>
            </w:r>
          </w:p>
        </w:tc>
        <w:tc>
          <w:tcPr>
            <w:tcW w:w="3580" w:type="dxa"/>
            <w:tcBorders>
              <w:top w:val="nil"/>
              <w:left w:val="nil"/>
              <w:bottom w:val="single" w:sz="4" w:space="0" w:color="auto"/>
              <w:right w:val="single" w:sz="4" w:space="0" w:color="auto"/>
            </w:tcBorders>
            <w:shd w:val="clear" w:color="auto" w:fill="auto"/>
            <w:noWrap/>
            <w:vAlign w:val="bottom"/>
            <w:hideMark/>
          </w:tcPr>
          <w:p w14:paraId="3AAC913F" w14:textId="0CD8AEEF" w:rsidR="00357996" w:rsidRPr="00054C47" w:rsidRDefault="00357996" w:rsidP="00357996">
            <w:pPr>
              <w:autoSpaceDE/>
              <w:autoSpaceDN/>
              <w:rPr>
                <w:color w:val="000000"/>
                <w:sz w:val="24"/>
                <w:szCs w:val="24"/>
              </w:rPr>
            </w:pPr>
            <w:r w:rsidRPr="00054C47">
              <w:rPr>
                <w:color w:val="000000"/>
                <w:sz w:val="24"/>
                <w:szCs w:val="24"/>
              </w:rPr>
              <w:t>T</w:t>
            </w:r>
            <w:r w:rsidR="009428F9" w:rsidRPr="00054C47">
              <w:rPr>
                <w:color w:val="000000"/>
                <w:sz w:val="24"/>
                <w:szCs w:val="24"/>
              </w:rPr>
              <w:t>üri</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94CEC0A" w14:textId="77777777" w:rsidR="00357996" w:rsidRPr="00054C47" w:rsidRDefault="00357996" w:rsidP="00357996">
            <w:pPr>
              <w:autoSpaceDE/>
              <w:autoSpaceDN/>
              <w:jc w:val="right"/>
              <w:rPr>
                <w:color w:val="000000"/>
                <w:sz w:val="24"/>
                <w:szCs w:val="24"/>
              </w:rPr>
            </w:pPr>
            <w:r w:rsidRPr="00054C47">
              <w:rPr>
                <w:color w:val="000000"/>
                <w:sz w:val="24"/>
                <w:szCs w:val="24"/>
              </w:rPr>
              <w:t>112</w:t>
            </w:r>
          </w:p>
        </w:tc>
        <w:tc>
          <w:tcPr>
            <w:tcW w:w="927" w:type="dxa"/>
            <w:tcBorders>
              <w:top w:val="nil"/>
              <w:left w:val="nil"/>
              <w:bottom w:val="single" w:sz="4" w:space="0" w:color="auto"/>
              <w:right w:val="single" w:sz="4" w:space="0" w:color="auto"/>
            </w:tcBorders>
            <w:shd w:val="clear" w:color="auto" w:fill="auto"/>
            <w:noWrap/>
            <w:vAlign w:val="bottom"/>
            <w:hideMark/>
          </w:tcPr>
          <w:p w14:paraId="6708006A" w14:textId="77777777" w:rsidR="00357996" w:rsidRPr="00054C47" w:rsidRDefault="00357996" w:rsidP="00357996">
            <w:pPr>
              <w:autoSpaceDE/>
              <w:autoSpaceDN/>
              <w:jc w:val="right"/>
              <w:rPr>
                <w:color w:val="000000"/>
                <w:sz w:val="24"/>
                <w:szCs w:val="24"/>
              </w:rPr>
            </w:pPr>
            <w:r w:rsidRPr="00054C47">
              <w:rPr>
                <w:color w:val="000000"/>
                <w:sz w:val="24"/>
                <w:szCs w:val="24"/>
              </w:rPr>
              <w:t>100</w:t>
            </w:r>
          </w:p>
        </w:tc>
        <w:tc>
          <w:tcPr>
            <w:tcW w:w="927" w:type="dxa"/>
            <w:tcBorders>
              <w:top w:val="nil"/>
              <w:left w:val="nil"/>
              <w:bottom w:val="single" w:sz="4" w:space="0" w:color="auto"/>
              <w:right w:val="single" w:sz="4" w:space="0" w:color="auto"/>
            </w:tcBorders>
            <w:shd w:val="clear" w:color="auto" w:fill="auto"/>
            <w:noWrap/>
            <w:vAlign w:val="bottom"/>
            <w:hideMark/>
          </w:tcPr>
          <w:p w14:paraId="3904D8F8" w14:textId="77777777" w:rsidR="00357996" w:rsidRPr="00054C47" w:rsidRDefault="00357996" w:rsidP="00357996">
            <w:pPr>
              <w:autoSpaceDE/>
              <w:autoSpaceDN/>
              <w:jc w:val="right"/>
              <w:rPr>
                <w:color w:val="000000"/>
                <w:sz w:val="24"/>
                <w:szCs w:val="24"/>
              </w:rPr>
            </w:pPr>
            <w:r w:rsidRPr="00054C47">
              <w:rPr>
                <w:color w:val="000000"/>
                <w:sz w:val="24"/>
                <w:szCs w:val="24"/>
              </w:rPr>
              <w:t>98</w:t>
            </w:r>
          </w:p>
        </w:tc>
      </w:tr>
      <w:tr w:rsidR="00357996" w:rsidRPr="00054C47" w14:paraId="5A9D8A39"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6A1325FC" w14:textId="77777777" w:rsidR="00357996" w:rsidRPr="00054C47" w:rsidRDefault="00357996" w:rsidP="00357996">
            <w:pPr>
              <w:autoSpaceDE/>
              <w:autoSpaceDN/>
              <w:rPr>
                <w:color w:val="000000"/>
                <w:sz w:val="24"/>
                <w:szCs w:val="24"/>
              </w:rPr>
            </w:pPr>
            <w:r w:rsidRPr="00054C47">
              <w:rPr>
                <w:color w:val="000000"/>
                <w:sz w:val="24"/>
                <w:szCs w:val="24"/>
              </w:rPr>
              <w:t xml:space="preserve">30. </w:t>
            </w:r>
          </w:p>
        </w:tc>
        <w:tc>
          <w:tcPr>
            <w:tcW w:w="3580" w:type="dxa"/>
            <w:tcBorders>
              <w:top w:val="nil"/>
              <w:left w:val="nil"/>
              <w:bottom w:val="double" w:sz="6" w:space="0" w:color="auto"/>
              <w:right w:val="single" w:sz="4" w:space="0" w:color="auto"/>
            </w:tcBorders>
            <w:shd w:val="clear" w:color="auto" w:fill="auto"/>
            <w:noWrap/>
            <w:vAlign w:val="bottom"/>
            <w:hideMark/>
          </w:tcPr>
          <w:p w14:paraId="7BA51ECB" w14:textId="438921CA" w:rsidR="00357996" w:rsidRPr="00054C47" w:rsidRDefault="00357996" w:rsidP="00357996">
            <w:pPr>
              <w:autoSpaceDE/>
              <w:autoSpaceDN/>
              <w:rPr>
                <w:color w:val="000000"/>
                <w:sz w:val="24"/>
                <w:szCs w:val="24"/>
              </w:rPr>
            </w:pPr>
            <w:r w:rsidRPr="00054C47">
              <w:rPr>
                <w:color w:val="000000"/>
                <w:sz w:val="24"/>
                <w:szCs w:val="24"/>
              </w:rPr>
              <w:t>J</w:t>
            </w:r>
            <w:r w:rsidR="009428F9" w:rsidRPr="00054C47">
              <w:rPr>
                <w:color w:val="000000"/>
                <w:sz w:val="24"/>
                <w:szCs w:val="24"/>
              </w:rPr>
              <w:t>ärva</w:t>
            </w:r>
            <w:r w:rsidRPr="00054C47">
              <w:rPr>
                <w:color w:val="000000"/>
                <w:sz w:val="24"/>
                <w:szCs w:val="24"/>
              </w:rPr>
              <w:t xml:space="preserve"> V</w:t>
            </w:r>
            <w:r w:rsidR="009428F9"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89B4151" w14:textId="77777777" w:rsidR="00357996" w:rsidRPr="00054C47" w:rsidRDefault="00357996" w:rsidP="00357996">
            <w:pPr>
              <w:autoSpaceDE/>
              <w:autoSpaceDN/>
              <w:jc w:val="right"/>
              <w:rPr>
                <w:color w:val="000000"/>
                <w:sz w:val="24"/>
                <w:szCs w:val="24"/>
              </w:rPr>
            </w:pPr>
            <w:r w:rsidRPr="00054C47">
              <w:rPr>
                <w:color w:val="000000"/>
                <w:sz w:val="24"/>
                <w:szCs w:val="24"/>
              </w:rPr>
              <w:t>98</w:t>
            </w:r>
          </w:p>
        </w:tc>
        <w:tc>
          <w:tcPr>
            <w:tcW w:w="927" w:type="dxa"/>
            <w:tcBorders>
              <w:top w:val="nil"/>
              <w:left w:val="nil"/>
              <w:bottom w:val="double" w:sz="6" w:space="0" w:color="auto"/>
              <w:right w:val="single" w:sz="4" w:space="0" w:color="auto"/>
            </w:tcBorders>
            <w:shd w:val="clear" w:color="auto" w:fill="auto"/>
            <w:noWrap/>
            <w:vAlign w:val="bottom"/>
            <w:hideMark/>
          </w:tcPr>
          <w:p w14:paraId="472585BC" w14:textId="77777777" w:rsidR="00357996" w:rsidRPr="00054C47" w:rsidRDefault="00357996" w:rsidP="00357996">
            <w:pPr>
              <w:autoSpaceDE/>
              <w:autoSpaceDN/>
              <w:jc w:val="right"/>
              <w:rPr>
                <w:color w:val="000000"/>
                <w:sz w:val="24"/>
                <w:szCs w:val="24"/>
              </w:rPr>
            </w:pPr>
            <w:r w:rsidRPr="00054C47">
              <w:rPr>
                <w:color w:val="000000"/>
                <w:sz w:val="24"/>
                <w:szCs w:val="24"/>
              </w:rPr>
              <w:t>98</w:t>
            </w:r>
          </w:p>
        </w:tc>
        <w:tc>
          <w:tcPr>
            <w:tcW w:w="927" w:type="dxa"/>
            <w:tcBorders>
              <w:top w:val="nil"/>
              <w:left w:val="nil"/>
              <w:bottom w:val="double" w:sz="6" w:space="0" w:color="auto"/>
              <w:right w:val="single" w:sz="4" w:space="0" w:color="auto"/>
            </w:tcBorders>
            <w:shd w:val="clear" w:color="auto" w:fill="auto"/>
            <w:noWrap/>
            <w:vAlign w:val="bottom"/>
            <w:hideMark/>
          </w:tcPr>
          <w:p w14:paraId="058857D0" w14:textId="77777777" w:rsidR="00357996" w:rsidRPr="00054C47" w:rsidRDefault="00357996" w:rsidP="00357996">
            <w:pPr>
              <w:autoSpaceDE/>
              <w:autoSpaceDN/>
              <w:jc w:val="right"/>
              <w:rPr>
                <w:color w:val="000000"/>
                <w:sz w:val="24"/>
                <w:szCs w:val="24"/>
              </w:rPr>
            </w:pPr>
            <w:r w:rsidRPr="00054C47">
              <w:rPr>
                <w:color w:val="000000"/>
                <w:sz w:val="24"/>
                <w:szCs w:val="24"/>
              </w:rPr>
              <w:t>90</w:t>
            </w:r>
          </w:p>
        </w:tc>
      </w:tr>
      <w:tr w:rsidR="00357996" w:rsidRPr="00054C47" w14:paraId="31131475"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68CC875E" w14:textId="77777777" w:rsidR="00357996" w:rsidRPr="00054C47" w:rsidRDefault="00357996" w:rsidP="00357996">
            <w:pPr>
              <w:autoSpaceDE/>
              <w:autoSpaceDN/>
              <w:rPr>
                <w:color w:val="000000"/>
                <w:sz w:val="24"/>
                <w:szCs w:val="24"/>
              </w:rPr>
            </w:pPr>
            <w:r w:rsidRPr="00054C47">
              <w:rPr>
                <w:color w:val="000000"/>
                <w:sz w:val="24"/>
                <w:szCs w:val="24"/>
              </w:rPr>
              <w:t xml:space="preserve">31. </w:t>
            </w:r>
          </w:p>
        </w:tc>
        <w:tc>
          <w:tcPr>
            <w:tcW w:w="3580" w:type="dxa"/>
            <w:tcBorders>
              <w:top w:val="nil"/>
              <w:left w:val="nil"/>
              <w:bottom w:val="double" w:sz="6" w:space="0" w:color="auto"/>
              <w:right w:val="single" w:sz="4" w:space="0" w:color="auto"/>
            </w:tcBorders>
            <w:shd w:val="clear" w:color="000000" w:fill="FFF2CC"/>
            <w:noWrap/>
            <w:vAlign w:val="bottom"/>
            <w:hideMark/>
          </w:tcPr>
          <w:p w14:paraId="0972191D" w14:textId="20A85C8C" w:rsidR="00357996" w:rsidRPr="00054C47" w:rsidRDefault="00357996" w:rsidP="00357996">
            <w:pPr>
              <w:autoSpaceDE/>
              <w:autoSpaceDN/>
              <w:rPr>
                <w:color w:val="000000"/>
                <w:sz w:val="24"/>
                <w:szCs w:val="24"/>
              </w:rPr>
            </w:pPr>
            <w:r w:rsidRPr="00054C47">
              <w:rPr>
                <w:color w:val="000000"/>
                <w:sz w:val="24"/>
                <w:szCs w:val="24"/>
              </w:rPr>
              <w:t>P</w:t>
            </w:r>
            <w:r w:rsidR="009428F9" w:rsidRPr="00054C47">
              <w:rPr>
                <w:color w:val="000000"/>
                <w:sz w:val="24"/>
                <w:szCs w:val="24"/>
              </w:rPr>
              <w:t>aide</w:t>
            </w:r>
            <w:r w:rsidRPr="00054C47">
              <w:rPr>
                <w:color w:val="000000"/>
                <w:sz w:val="24"/>
                <w:szCs w:val="24"/>
              </w:rPr>
              <w:t xml:space="preserve"> L</w:t>
            </w:r>
            <w:r w:rsidR="009428F9"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793A1997" w14:textId="77777777" w:rsidR="00357996" w:rsidRPr="00054C47" w:rsidRDefault="00357996" w:rsidP="00357996">
            <w:pPr>
              <w:autoSpaceDE/>
              <w:autoSpaceDN/>
              <w:jc w:val="right"/>
              <w:rPr>
                <w:color w:val="000000"/>
                <w:sz w:val="24"/>
                <w:szCs w:val="24"/>
              </w:rPr>
            </w:pPr>
            <w:r w:rsidRPr="00054C47">
              <w:rPr>
                <w:color w:val="000000"/>
                <w:sz w:val="24"/>
                <w:szCs w:val="24"/>
              </w:rPr>
              <w:t>84</w:t>
            </w:r>
          </w:p>
        </w:tc>
        <w:tc>
          <w:tcPr>
            <w:tcW w:w="927" w:type="dxa"/>
            <w:tcBorders>
              <w:top w:val="nil"/>
              <w:left w:val="nil"/>
              <w:bottom w:val="double" w:sz="6" w:space="0" w:color="auto"/>
              <w:right w:val="single" w:sz="4" w:space="0" w:color="auto"/>
            </w:tcBorders>
            <w:shd w:val="clear" w:color="000000" w:fill="FFF2CC"/>
            <w:noWrap/>
            <w:vAlign w:val="bottom"/>
            <w:hideMark/>
          </w:tcPr>
          <w:p w14:paraId="44F4AE91" w14:textId="77777777" w:rsidR="00357996" w:rsidRPr="00054C47" w:rsidRDefault="00357996" w:rsidP="00357996">
            <w:pPr>
              <w:autoSpaceDE/>
              <w:autoSpaceDN/>
              <w:jc w:val="right"/>
              <w:rPr>
                <w:color w:val="000000"/>
                <w:sz w:val="24"/>
                <w:szCs w:val="24"/>
              </w:rPr>
            </w:pPr>
            <w:r w:rsidRPr="00054C47">
              <w:rPr>
                <w:color w:val="000000"/>
                <w:sz w:val="24"/>
                <w:szCs w:val="24"/>
              </w:rPr>
              <w:t>70</w:t>
            </w:r>
          </w:p>
        </w:tc>
        <w:tc>
          <w:tcPr>
            <w:tcW w:w="927" w:type="dxa"/>
            <w:tcBorders>
              <w:top w:val="nil"/>
              <w:left w:val="nil"/>
              <w:bottom w:val="double" w:sz="6" w:space="0" w:color="auto"/>
              <w:right w:val="single" w:sz="4" w:space="0" w:color="auto"/>
            </w:tcBorders>
            <w:shd w:val="clear" w:color="000000" w:fill="FFF2CC"/>
            <w:noWrap/>
            <w:vAlign w:val="bottom"/>
            <w:hideMark/>
          </w:tcPr>
          <w:p w14:paraId="79D9BC20" w14:textId="77777777" w:rsidR="00357996" w:rsidRPr="00054C47" w:rsidRDefault="00357996" w:rsidP="00357996">
            <w:pPr>
              <w:autoSpaceDE/>
              <w:autoSpaceDN/>
              <w:jc w:val="right"/>
              <w:rPr>
                <w:color w:val="000000"/>
                <w:sz w:val="24"/>
                <w:szCs w:val="24"/>
              </w:rPr>
            </w:pPr>
            <w:r w:rsidRPr="00054C47">
              <w:rPr>
                <w:color w:val="000000"/>
                <w:sz w:val="24"/>
                <w:szCs w:val="24"/>
              </w:rPr>
              <w:t>87</w:t>
            </w:r>
          </w:p>
        </w:tc>
      </w:tr>
      <w:tr w:rsidR="00357996" w:rsidRPr="00054C47" w14:paraId="279DC4B4"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440497A8" w14:textId="77777777" w:rsidR="00357996" w:rsidRPr="00054C47" w:rsidRDefault="00357996" w:rsidP="00357996">
            <w:pPr>
              <w:autoSpaceDE/>
              <w:autoSpaceDN/>
              <w:rPr>
                <w:color w:val="000000"/>
                <w:sz w:val="24"/>
                <w:szCs w:val="24"/>
              </w:rPr>
            </w:pPr>
            <w:r w:rsidRPr="00054C47">
              <w:rPr>
                <w:color w:val="000000"/>
                <w:sz w:val="24"/>
                <w:szCs w:val="24"/>
              </w:rPr>
              <w:t xml:space="preserve">32. </w:t>
            </w:r>
          </w:p>
        </w:tc>
        <w:tc>
          <w:tcPr>
            <w:tcW w:w="3580" w:type="dxa"/>
            <w:tcBorders>
              <w:top w:val="nil"/>
              <w:left w:val="nil"/>
              <w:bottom w:val="double" w:sz="6" w:space="0" w:color="auto"/>
              <w:right w:val="single" w:sz="4" w:space="0" w:color="auto"/>
            </w:tcBorders>
            <w:shd w:val="clear" w:color="000000" w:fill="FFF2CC"/>
            <w:noWrap/>
            <w:vAlign w:val="bottom"/>
            <w:hideMark/>
          </w:tcPr>
          <w:p w14:paraId="7F3AE8FC" w14:textId="4F640896" w:rsidR="00357996" w:rsidRPr="00054C47" w:rsidRDefault="00357996" w:rsidP="00357996">
            <w:pPr>
              <w:autoSpaceDE/>
              <w:autoSpaceDN/>
              <w:rPr>
                <w:color w:val="000000"/>
                <w:sz w:val="24"/>
                <w:szCs w:val="24"/>
              </w:rPr>
            </w:pPr>
            <w:r w:rsidRPr="00054C47">
              <w:rPr>
                <w:color w:val="000000"/>
                <w:sz w:val="24"/>
                <w:szCs w:val="24"/>
              </w:rPr>
              <w:t>H</w:t>
            </w:r>
            <w:r w:rsidR="009428F9" w:rsidRPr="00054C47">
              <w:rPr>
                <w:color w:val="000000"/>
                <w:sz w:val="24"/>
                <w:szCs w:val="24"/>
              </w:rPr>
              <w:t>aapsalu</w:t>
            </w:r>
            <w:r w:rsidRPr="00054C47">
              <w:rPr>
                <w:color w:val="000000"/>
                <w:sz w:val="24"/>
                <w:szCs w:val="24"/>
              </w:rPr>
              <w:t xml:space="preserve"> L</w:t>
            </w:r>
            <w:r w:rsidR="009428F9"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12090D67" w14:textId="77777777" w:rsidR="00357996" w:rsidRPr="00054C47" w:rsidRDefault="00357996" w:rsidP="00357996">
            <w:pPr>
              <w:autoSpaceDE/>
              <w:autoSpaceDN/>
              <w:jc w:val="right"/>
              <w:rPr>
                <w:color w:val="000000"/>
                <w:sz w:val="24"/>
                <w:szCs w:val="24"/>
              </w:rPr>
            </w:pPr>
            <w:r w:rsidRPr="00054C47">
              <w:rPr>
                <w:color w:val="000000"/>
                <w:sz w:val="24"/>
                <w:szCs w:val="24"/>
              </w:rPr>
              <w:t>108</w:t>
            </w:r>
          </w:p>
        </w:tc>
        <w:tc>
          <w:tcPr>
            <w:tcW w:w="927" w:type="dxa"/>
            <w:tcBorders>
              <w:top w:val="nil"/>
              <w:left w:val="nil"/>
              <w:bottom w:val="double" w:sz="6" w:space="0" w:color="auto"/>
              <w:right w:val="single" w:sz="4" w:space="0" w:color="auto"/>
            </w:tcBorders>
            <w:shd w:val="clear" w:color="000000" w:fill="FFF2CC"/>
            <w:noWrap/>
            <w:vAlign w:val="bottom"/>
            <w:hideMark/>
          </w:tcPr>
          <w:p w14:paraId="0053D3A8" w14:textId="77777777" w:rsidR="00357996" w:rsidRPr="00054C47" w:rsidRDefault="00357996" w:rsidP="00357996">
            <w:pPr>
              <w:autoSpaceDE/>
              <w:autoSpaceDN/>
              <w:jc w:val="right"/>
              <w:rPr>
                <w:color w:val="000000"/>
                <w:sz w:val="24"/>
                <w:szCs w:val="24"/>
              </w:rPr>
            </w:pPr>
            <w:r w:rsidRPr="00054C47">
              <w:rPr>
                <w:color w:val="000000"/>
                <w:sz w:val="24"/>
                <w:szCs w:val="24"/>
              </w:rPr>
              <w:t>94</w:t>
            </w:r>
          </w:p>
        </w:tc>
        <w:tc>
          <w:tcPr>
            <w:tcW w:w="927" w:type="dxa"/>
            <w:tcBorders>
              <w:top w:val="nil"/>
              <w:left w:val="nil"/>
              <w:bottom w:val="double" w:sz="6" w:space="0" w:color="auto"/>
              <w:right w:val="single" w:sz="4" w:space="0" w:color="auto"/>
            </w:tcBorders>
            <w:shd w:val="clear" w:color="000000" w:fill="FFF2CC"/>
            <w:noWrap/>
            <w:vAlign w:val="bottom"/>
            <w:hideMark/>
          </w:tcPr>
          <w:p w14:paraId="2AEB8017" w14:textId="77777777" w:rsidR="00357996" w:rsidRPr="00054C47" w:rsidRDefault="00357996" w:rsidP="00357996">
            <w:pPr>
              <w:autoSpaceDE/>
              <w:autoSpaceDN/>
              <w:jc w:val="right"/>
              <w:rPr>
                <w:color w:val="000000"/>
                <w:sz w:val="24"/>
                <w:szCs w:val="24"/>
              </w:rPr>
            </w:pPr>
            <w:r w:rsidRPr="00054C47">
              <w:rPr>
                <w:color w:val="000000"/>
                <w:sz w:val="24"/>
                <w:szCs w:val="24"/>
              </w:rPr>
              <w:t>89</w:t>
            </w:r>
          </w:p>
        </w:tc>
      </w:tr>
      <w:tr w:rsidR="00357996" w:rsidRPr="00054C47" w14:paraId="66B89797"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A900727" w14:textId="77777777" w:rsidR="00357996" w:rsidRPr="00054C47" w:rsidRDefault="00357996" w:rsidP="00357996">
            <w:pPr>
              <w:autoSpaceDE/>
              <w:autoSpaceDN/>
              <w:rPr>
                <w:color w:val="000000"/>
                <w:sz w:val="24"/>
                <w:szCs w:val="24"/>
              </w:rPr>
            </w:pPr>
            <w:r w:rsidRPr="00054C47">
              <w:rPr>
                <w:color w:val="000000"/>
                <w:sz w:val="24"/>
                <w:szCs w:val="24"/>
              </w:rPr>
              <w:t xml:space="preserve">33. </w:t>
            </w:r>
          </w:p>
        </w:tc>
        <w:tc>
          <w:tcPr>
            <w:tcW w:w="3580" w:type="dxa"/>
            <w:tcBorders>
              <w:top w:val="nil"/>
              <w:left w:val="nil"/>
              <w:bottom w:val="single" w:sz="4" w:space="0" w:color="auto"/>
              <w:right w:val="single" w:sz="4" w:space="0" w:color="auto"/>
            </w:tcBorders>
            <w:shd w:val="clear" w:color="auto" w:fill="auto"/>
            <w:noWrap/>
            <w:vAlign w:val="bottom"/>
            <w:hideMark/>
          </w:tcPr>
          <w:p w14:paraId="326F543C" w14:textId="0DAC6AAD" w:rsidR="00357996" w:rsidRPr="00054C47" w:rsidRDefault="00357996" w:rsidP="00357996">
            <w:pPr>
              <w:autoSpaceDE/>
              <w:autoSpaceDN/>
              <w:rPr>
                <w:color w:val="000000"/>
                <w:sz w:val="24"/>
                <w:szCs w:val="24"/>
              </w:rPr>
            </w:pPr>
            <w:r w:rsidRPr="00054C47">
              <w:rPr>
                <w:color w:val="000000"/>
                <w:sz w:val="24"/>
                <w:szCs w:val="24"/>
              </w:rPr>
              <w:t>L</w:t>
            </w:r>
            <w:r w:rsidR="00397997" w:rsidRPr="00054C47">
              <w:rPr>
                <w:color w:val="000000"/>
                <w:sz w:val="24"/>
                <w:szCs w:val="24"/>
              </w:rPr>
              <w:t>ääne</w:t>
            </w:r>
            <w:r w:rsidRPr="00054C47">
              <w:rPr>
                <w:color w:val="000000"/>
                <w:sz w:val="24"/>
                <w:szCs w:val="24"/>
              </w:rPr>
              <w:t>-N</w:t>
            </w:r>
            <w:r w:rsidR="00397997" w:rsidRPr="00054C47">
              <w:rPr>
                <w:color w:val="000000"/>
                <w:sz w:val="24"/>
                <w:szCs w:val="24"/>
              </w:rPr>
              <w:t>igula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3FF5F4E" w14:textId="77777777" w:rsidR="00357996" w:rsidRPr="00054C47" w:rsidRDefault="00357996" w:rsidP="00357996">
            <w:pPr>
              <w:autoSpaceDE/>
              <w:autoSpaceDN/>
              <w:jc w:val="right"/>
              <w:rPr>
                <w:color w:val="000000"/>
                <w:sz w:val="24"/>
                <w:szCs w:val="24"/>
              </w:rPr>
            </w:pPr>
            <w:r w:rsidRPr="00054C47">
              <w:rPr>
                <w:color w:val="000000"/>
                <w:sz w:val="24"/>
                <w:szCs w:val="24"/>
              </w:rPr>
              <w:t>60</w:t>
            </w:r>
          </w:p>
        </w:tc>
        <w:tc>
          <w:tcPr>
            <w:tcW w:w="927" w:type="dxa"/>
            <w:tcBorders>
              <w:top w:val="nil"/>
              <w:left w:val="nil"/>
              <w:bottom w:val="single" w:sz="4" w:space="0" w:color="auto"/>
              <w:right w:val="single" w:sz="4" w:space="0" w:color="auto"/>
            </w:tcBorders>
            <w:shd w:val="clear" w:color="auto" w:fill="auto"/>
            <w:noWrap/>
            <w:vAlign w:val="bottom"/>
            <w:hideMark/>
          </w:tcPr>
          <w:p w14:paraId="26F8278D" w14:textId="77777777" w:rsidR="00357996" w:rsidRPr="00054C47" w:rsidRDefault="00357996" w:rsidP="00357996">
            <w:pPr>
              <w:autoSpaceDE/>
              <w:autoSpaceDN/>
              <w:jc w:val="right"/>
              <w:rPr>
                <w:color w:val="000000"/>
                <w:sz w:val="24"/>
                <w:szCs w:val="24"/>
              </w:rPr>
            </w:pPr>
            <w:r w:rsidRPr="00054C47">
              <w:rPr>
                <w:color w:val="000000"/>
                <w:sz w:val="24"/>
                <w:szCs w:val="24"/>
              </w:rPr>
              <w:t>67</w:t>
            </w:r>
          </w:p>
        </w:tc>
        <w:tc>
          <w:tcPr>
            <w:tcW w:w="927" w:type="dxa"/>
            <w:tcBorders>
              <w:top w:val="nil"/>
              <w:left w:val="nil"/>
              <w:bottom w:val="single" w:sz="4" w:space="0" w:color="auto"/>
              <w:right w:val="single" w:sz="4" w:space="0" w:color="auto"/>
            </w:tcBorders>
            <w:shd w:val="clear" w:color="auto" w:fill="auto"/>
            <w:noWrap/>
            <w:vAlign w:val="bottom"/>
            <w:hideMark/>
          </w:tcPr>
          <w:p w14:paraId="19121B93" w14:textId="77777777" w:rsidR="00357996" w:rsidRPr="00054C47" w:rsidRDefault="00357996" w:rsidP="00357996">
            <w:pPr>
              <w:autoSpaceDE/>
              <w:autoSpaceDN/>
              <w:jc w:val="right"/>
              <w:rPr>
                <w:color w:val="000000"/>
                <w:sz w:val="24"/>
                <w:szCs w:val="24"/>
              </w:rPr>
            </w:pPr>
            <w:r w:rsidRPr="00054C47">
              <w:rPr>
                <w:color w:val="000000"/>
                <w:sz w:val="24"/>
                <w:szCs w:val="24"/>
              </w:rPr>
              <w:t>71</w:t>
            </w:r>
          </w:p>
        </w:tc>
      </w:tr>
      <w:tr w:rsidR="00357996" w:rsidRPr="00054C47" w14:paraId="0D99AB7D"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9C56BE" w14:textId="77777777" w:rsidR="00357996" w:rsidRPr="00054C47" w:rsidRDefault="00357996" w:rsidP="00357996">
            <w:pPr>
              <w:autoSpaceDE/>
              <w:autoSpaceDN/>
              <w:rPr>
                <w:color w:val="000000"/>
                <w:sz w:val="24"/>
                <w:szCs w:val="24"/>
              </w:rPr>
            </w:pPr>
            <w:r w:rsidRPr="00054C47">
              <w:rPr>
                <w:color w:val="000000"/>
                <w:sz w:val="24"/>
                <w:szCs w:val="24"/>
              </w:rPr>
              <w:t xml:space="preserve">34. </w:t>
            </w:r>
          </w:p>
        </w:tc>
        <w:tc>
          <w:tcPr>
            <w:tcW w:w="3580" w:type="dxa"/>
            <w:tcBorders>
              <w:top w:val="nil"/>
              <w:left w:val="nil"/>
              <w:bottom w:val="single" w:sz="4" w:space="0" w:color="auto"/>
              <w:right w:val="single" w:sz="4" w:space="0" w:color="auto"/>
            </w:tcBorders>
            <w:shd w:val="clear" w:color="auto" w:fill="auto"/>
            <w:noWrap/>
            <w:vAlign w:val="bottom"/>
            <w:hideMark/>
          </w:tcPr>
          <w:p w14:paraId="52B89D86" w14:textId="4AD800A7" w:rsidR="00357996" w:rsidRPr="00054C47" w:rsidRDefault="00357996" w:rsidP="00357996">
            <w:pPr>
              <w:autoSpaceDE/>
              <w:autoSpaceDN/>
              <w:rPr>
                <w:color w:val="000000"/>
                <w:sz w:val="24"/>
                <w:szCs w:val="24"/>
              </w:rPr>
            </w:pPr>
            <w:r w:rsidRPr="00054C47">
              <w:rPr>
                <w:color w:val="000000"/>
                <w:sz w:val="24"/>
                <w:szCs w:val="24"/>
              </w:rPr>
              <w:t>V</w:t>
            </w:r>
            <w:r w:rsidR="00397997" w:rsidRPr="00054C47">
              <w:rPr>
                <w:color w:val="000000"/>
                <w:sz w:val="24"/>
                <w:szCs w:val="24"/>
              </w:rPr>
              <w:t>ormsi</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F800A1B" w14:textId="77777777" w:rsidR="00357996" w:rsidRPr="00054C47" w:rsidRDefault="00357996" w:rsidP="00357996">
            <w:pPr>
              <w:autoSpaceDE/>
              <w:autoSpaceDN/>
              <w:jc w:val="right"/>
              <w:rPr>
                <w:color w:val="000000"/>
                <w:sz w:val="24"/>
                <w:szCs w:val="24"/>
              </w:rPr>
            </w:pPr>
            <w:r w:rsidRPr="00054C47">
              <w:rPr>
                <w:color w:val="000000"/>
                <w:sz w:val="24"/>
                <w:szCs w:val="24"/>
              </w:rPr>
              <w:t>0</w:t>
            </w:r>
          </w:p>
        </w:tc>
        <w:tc>
          <w:tcPr>
            <w:tcW w:w="927" w:type="dxa"/>
            <w:tcBorders>
              <w:top w:val="nil"/>
              <w:left w:val="nil"/>
              <w:bottom w:val="single" w:sz="4" w:space="0" w:color="auto"/>
              <w:right w:val="single" w:sz="4" w:space="0" w:color="auto"/>
            </w:tcBorders>
            <w:shd w:val="clear" w:color="auto" w:fill="auto"/>
            <w:noWrap/>
            <w:vAlign w:val="bottom"/>
            <w:hideMark/>
          </w:tcPr>
          <w:p w14:paraId="3E105AEA" w14:textId="77777777" w:rsidR="00357996" w:rsidRPr="00054C47" w:rsidRDefault="00357996" w:rsidP="00357996">
            <w:pPr>
              <w:autoSpaceDE/>
              <w:autoSpaceDN/>
              <w:jc w:val="right"/>
              <w:rPr>
                <w:color w:val="000000"/>
                <w:sz w:val="24"/>
                <w:szCs w:val="24"/>
              </w:rPr>
            </w:pPr>
            <w:r w:rsidRPr="00054C47">
              <w:rPr>
                <w:color w:val="000000"/>
                <w:sz w:val="24"/>
                <w:szCs w:val="24"/>
              </w:rPr>
              <w:t>1</w:t>
            </w:r>
          </w:p>
        </w:tc>
        <w:tc>
          <w:tcPr>
            <w:tcW w:w="927" w:type="dxa"/>
            <w:tcBorders>
              <w:top w:val="nil"/>
              <w:left w:val="nil"/>
              <w:bottom w:val="single" w:sz="4" w:space="0" w:color="auto"/>
              <w:right w:val="single" w:sz="4" w:space="0" w:color="auto"/>
            </w:tcBorders>
            <w:shd w:val="clear" w:color="auto" w:fill="auto"/>
            <w:noWrap/>
            <w:vAlign w:val="bottom"/>
            <w:hideMark/>
          </w:tcPr>
          <w:p w14:paraId="147CAA30" w14:textId="77777777" w:rsidR="00357996" w:rsidRPr="00054C47" w:rsidRDefault="00357996" w:rsidP="00357996">
            <w:pPr>
              <w:autoSpaceDE/>
              <w:autoSpaceDN/>
              <w:jc w:val="right"/>
              <w:rPr>
                <w:color w:val="000000"/>
                <w:sz w:val="24"/>
                <w:szCs w:val="24"/>
              </w:rPr>
            </w:pPr>
            <w:r w:rsidRPr="00054C47">
              <w:rPr>
                <w:color w:val="000000"/>
                <w:sz w:val="24"/>
                <w:szCs w:val="24"/>
              </w:rPr>
              <w:t>1</w:t>
            </w:r>
          </w:p>
        </w:tc>
      </w:tr>
      <w:tr w:rsidR="00357996" w:rsidRPr="00054C47" w14:paraId="5AF63E85"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B5488CA" w14:textId="77777777" w:rsidR="00357996" w:rsidRPr="00054C47" w:rsidRDefault="00357996" w:rsidP="00357996">
            <w:pPr>
              <w:autoSpaceDE/>
              <w:autoSpaceDN/>
              <w:rPr>
                <w:color w:val="000000"/>
                <w:sz w:val="24"/>
                <w:szCs w:val="24"/>
              </w:rPr>
            </w:pPr>
            <w:r w:rsidRPr="00054C47">
              <w:rPr>
                <w:color w:val="000000"/>
                <w:sz w:val="24"/>
                <w:szCs w:val="24"/>
              </w:rPr>
              <w:t xml:space="preserve">35. </w:t>
            </w:r>
          </w:p>
        </w:tc>
        <w:tc>
          <w:tcPr>
            <w:tcW w:w="3580" w:type="dxa"/>
            <w:tcBorders>
              <w:top w:val="nil"/>
              <w:left w:val="nil"/>
              <w:bottom w:val="single" w:sz="4" w:space="0" w:color="auto"/>
              <w:right w:val="single" w:sz="4" w:space="0" w:color="auto"/>
            </w:tcBorders>
            <w:shd w:val="clear" w:color="auto" w:fill="auto"/>
            <w:noWrap/>
            <w:vAlign w:val="bottom"/>
            <w:hideMark/>
          </w:tcPr>
          <w:p w14:paraId="551097EE" w14:textId="004CB1E3" w:rsidR="00357996" w:rsidRPr="00054C47" w:rsidRDefault="00357996" w:rsidP="00357996">
            <w:pPr>
              <w:autoSpaceDE/>
              <w:autoSpaceDN/>
              <w:rPr>
                <w:color w:val="000000"/>
                <w:sz w:val="24"/>
                <w:szCs w:val="24"/>
              </w:rPr>
            </w:pPr>
            <w:r w:rsidRPr="00054C47">
              <w:rPr>
                <w:color w:val="000000"/>
                <w:sz w:val="24"/>
                <w:szCs w:val="24"/>
              </w:rPr>
              <w:t>T</w:t>
            </w:r>
            <w:r w:rsidR="00397997" w:rsidRPr="00054C47">
              <w:rPr>
                <w:color w:val="000000"/>
                <w:sz w:val="24"/>
                <w:szCs w:val="24"/>
              </w:rPr>
              <w:t>apa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8A16A89" w14:textId="77777777" w:rsidR="00357996" w:rsidRPr="00054C47" w:rsidRDefault="00357996" w:rsidP="00357996">
            <w:pPr>
              <w:autoSpaceDE/>
              <w:autoSpaceDN/>
              <w:jc w:val="right"/>
              <w:rPr>
                <w:color w:val="000000"/>
                <w:sz w:val="24"/>
                <w:szCs w:val="24"/>
              </w:rPr>
            </w:pPr>
            <w:r w:rsidRPr="00054C47">
              <w:rPr>
                <w:color w:val="000000"/>
                <w:sz w:val="24"/>
                <w:szCs w:val="24"/>
              </w:rPr>
              <w:t>85</w:t>
            </w:r>
          </w:p>
        </w:tc>
        <w:tc>
          <w:tcPr>
            <w:tcW w:w="927" w:type="dxa"/>
            <w:tcBorders>
              <w:top w:val="nil"/>
              <w:left w:val="nil"/>
              <w:bottom w:val="single" w:sz="4" w:space="0" w:color="auto"/>
              <w:right w:val="single" w:sz="4" w:space="0" w:color="auto"/>
            </w:tcBorders>
            <w:shd w:val="clear" w:color="auto" w:fill="auto"/>
            <w:noWrap/>
            <w:vAlign w:val="bottom"/>
            <w:hideMark/>
          </w:tcPr>
          <w:p w14:paraId="63810B3E" w14:textId="77777777" w:rsidR="00357996" w:rsidRPr="00054C47" w:rsidRDefault="00357996" w:rsidP="00357996">
            <w:pPr>
              <w:autoSpaceDE/>
              <w:autoSpaceDN/>
              <w:jc w:val="right"/>
              <w:rPr>
                <w:color w:val="000000"/>
                <w:sz w:val="24"/>
                <w:szCs w:val="24"/>
              </w:rPr>
            </w:pPr>
            <w:r w:rsidRPr="00054C47">
              <w:rPr>
                <w:color w:val="000000"/>
                <w:sz w:val="24"/>
                <w:szCs w:val="24"/>
              </w:rPr>
              <w:t>97</w:t>
            </w:r>
          </w:p>
        </w:tc>
        <w:tc>
          <w:tcPr>
            <w:tcW w:w="927" w:type="dxa"/>
            <w:tcBorders>
              <w:top w:val="nil"/>
              <w:left w:val="nil"/>
              <w:bottom w:val="single" w:sz="4" w:space="0" w:color="auto"/>
              <w:right w:val="single" w:sz="4" w:space="0" w:color="auto"/>
            </w:tcBorders>
            <w:shd w:val="clear" w:color="auto" w:fill="auto"/>
            <w:noWrap/>
            <w:vAlign w:val="bottom"/>
            <w:hideMark/>
          </w:tcPr>
          <w:p w14:paraId="689944EE" w14:textId="77777777" w:rsidR="00357996" w:rsidRPr="00054C47" w:rsidRDefault="00357996" w:rsidP="00357996">
            <w:pPr>
              <w:autoSpaceDE/>
              <w:autoSpaceDN/>
              <w:jc w:val="right"/>
              <w:rPr>
                <w:color w:val="000000"/>
                <w:sz w:val="24"/>
                <w:szCs w:val="24"/>
              </w:rPr>
            </w:pPr>
            <w:r w:rsidRPr="00054C47">
              <w:rPr>
                <w:color w:val="000000"/>
                <w:sz w:val="24"/>
                <w:szCs w:val="24"/>
              </w:rPr>
              <w:t>73</w:t>
            </w:r>
          </w:p>
        </w:tc>
      </w:tr>
      <w:tr w:rsidR="00357996" w:rsidRPr="00054C47" w14:paraId="1F586497"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3C948E9" w14:textId="77777777" w:rsidR="00357996" w:rsidRPr="00054C47" w:rsidRDefault="00357996" w:rsidP="00357996">
            <w:pPr>
              <w:autoSpaceDE/>
              <w:autoSpaceDN/>
              <w:rPr>
                <w:color w:val="000000"/>
                <w:sz w:val="24"/>
                <w:szCs w:val="24"/>
              </w:rPr>
            </w:pPr>
            <w:r w:rsidRPr="00054C47">
              <w:rPr>
                <w:color w:val="000000"/>
                <w:sz w:val="24"/>
                <w:szCs w:val="24"/>
              </w:rPr>
              <w:t xml:space="preserve">36. </w:t>
            </w:r>
          </w:p>
        </w:tc>
        <w:tc>
          <w:tcPr>
            <w:tcW w:w="3580" w:type="dxa"/>
            <w:tcBorders>
              <w:top w:val="nil"/>
              <w:left w:val="nil"/>
              <w:bottom w:val="single" w:sz="4" w:space="0" w:color="auto"/>
              <w:right w:val="single" w:sz="4" w:space="0" w:color="auto"/>
            </w:tcBorders>
            <w:shd w:val="clear" w:color="auto" w:fill="auto"/>
            <w:noWrap/>
            <w:vAlign w:val="bottom"/>
            <w:hideMark/>
          </w:tcPr>
          <w:p w14:paraId="4BFEEF41" w14:textId="65665E61" w:rsidR="00357996" w:rsidRPr="00054C47" w:rsidRDefault="00357996" w:rsidP="00357996">
            <w:pPr>
              <w:autoSpaceDE/>
              <w:autoSpaceDN/>
              <w:rPr>
                <w:color w:val="000000"/>
                <w:sz w:val="24"/>
                <w:szCs w:val="24"/>
              </w:rPr>
            </w:pPr>
            <w:r w:rsidRPr="00054C47">
              <w:rPr>
                <w:color w:val="000000"/>
                <w:sz w:val="24"/>
                <w:szCs w:val="24"/>
              </w:rPr>
              <w:t>V</w:t>
            </w:r>
            <w:r w:rsidR="00397997" w:rsidRPr="00054C47">
              <w:rPr>
                <w:color w:val="000000"/>
                <w:sz w:val="24"/>
                <w:szCs w:val="24"/>
              </w:rPr>
              <w:t>inni</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E2D7DF0" w14:textId="77777777" w:rsidR="00357996" w:rsidRPr="00054C47" w:rsidRDefault="00357996" w:rsidP="00357996">
            <w:pPr>
              <w:autoSpaceDE/>
              <w:autoSpaceDN/>
              <w:jc w:val="right"/>
              <w:rPr>
                <w:color w:val="000000"/>
                <w:sz w:val="24"/>
                <w:szCs w:val="24"/>
              </w:rPr>
            </w:pPr>
            <w:r w:rsidRPr="00054C47">
              <w:rPr>
                <w:color w:val="000000"/>
                <w:sz w:val="24"/>
                <w:szCs w:val="24"/>
              </w:rPr>
              <w:t>59</w:t>
            </w:r>
          </w:p>
        </w:tc>
        <w:tc>
          <w:tcPr>
            <w:tcW w:w="927" w:type="dxa"/>
            <w:tcBorders>
              <w:top w:val="nil"/>
              <w:left w:val="nil"/>
              <w:bottom w:val="single" w:sz="4" w:space="0" w:color="auto"/>
              <w:right w:val="single" w:sz="4" w:space="0" w:color="auto"/>
            </w:tcBorders>
            <w:shd w:val="clear" w:color="auto" w:fill="auto"/>
            <w:noWrap/>
            <w:vAlign w:val="bottom"/>
            <w:hideMark/>
          </w:tcPr>
          <w:p w14:paraId="02451431" w14:textId="77777777" w:rsidR="00357996" w:rsidRPr="00054C47" w:rsidRDefault="00357996" w:rsidP="00357996">
            <w:pPr>
              <w:autoSpaceDE/>
              <w:autoSpaceDN/>
              <w:jc w:val="right"/>
              <w:rPr>
                <w:color w:val="000000"/>
                <w:sz w:val="24"/>
                <w:szCs w:val="24"/>
              </w:rPr>
            </w:pPr>
            <w:r w:rsidRPr="00054C47">
              <w:rPr>
                <w:color w:val="000000"/>
                <w:sz w:val="24"/>
                <w:szCs w:val="24"/>
              </w:rPr>
              <w:t>56</w:t>
            </w:r>
          </w:p>
        </w:tc>
        <w:tc>
          <w:tcPr>
            <w:tcW w:w="927" w:type="dxa"/>
            <w:tcBorders>
              <w:top w:val="nil"/>
              <w:left w:val="nil"/>
              <w:bottom w:val="single" w:sz="4" w:space="0" w:color="auto"/>
              <w:right w:val="single" w:sz="4" w:space="0" w:color="auto"/>
            </w:tcBorders>
            <w:shd w:val="clear" w:color="auto" w:fill="auto"/>
            <w:noWrap/>
            <w:vAlign w:val="bottom"/>
            <w:hideMark/>
          </w:tcPr>
          <w:p w14:paraId="2F245187" w14:textId="77777777" w:rsidR="00357996" w:rsidRPr="00054C47" w:rsidRDefault="00357996" w:rsidP="00357996">
            <w:pPr>
              <w:autoSpaceDE/>
              <w:autoSpaceDN/>
              <w:jc w:val="right"/>
              <w:rPr>
                <w:color w:val="000000"/>
                <w:sz w:val="24"/>
                <w:szCs w:val="24"/>
              </w:rPr>
            </w:pPr>
            <w:r w:rsidRPr="00054C47">
              <w:rPr>
                <w:color w:val="000000"/>
                <w:sz w:val="24"/>
                <w:szCs w:val="24"/>
              </w:rPr>
              <w:t>52</w:t>
            </w:r>
          </w:p>
        </w:tc>
      </w:tr>
      <w:tr w:rsidR="00357996" w:rsidRPr="00054C47" w14:paraId="0D5CF713"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17B658" w14:textId="77777777" w:rsidR="00357996" w:rsidRPr="00054C47" w:rsidRDefault="00357996" w:rsidP="00357996">
            <w:pPr>
              <w:autoSpaceDE/>
              <w:autoSpaceDN/>
              <w:rPr>
                <w:color w:val="000000"/>
                <w:sz w:val="24"/>
                <w:szCs w:val="24"/>
              </w:rPr>
            </w:pPr>
            <w:r w:rsidRPr="00054C47">
              <w:rPr>
                <w:color w:val="000000"/>
                <w:sz w:val="24"/>
                <w:szCs w:val="24"/>
              </w:rPr>
              <w:t xml:space="preserve">37. </w:t>
            </w:r>
          </w:p>
        </w:tc>
        <w:tc>
          <w:tcPr>
            <w:tcW w:w="3580" w:type="dxa"/>
            <w:tcBorders>
              <w:top w:val="nil"/>
              <w:left w:val="nil"/>
              <w:bottom w:val="single" w:sz="4" w:space="0" w:color="auto"/>
              <w:right w:val="single" w:sz="4" w:space="0" w:color="auto"/>
            </w:tcBorders>
            <w:shd w:val="clear" w:color="auto" w:fill="auto"/>
            <w:noWrap/>
            <w:vAlign w:val="bottom"/>
            <w:hideMark/>
          </w:tcPr>
          <w:p w14:paraId="31BB1E5E" w14:textId="3F2D034C" w:rsidR="00357996" w:rsidRPr="00054C47" w:rsidRDefault="00357996" w:rsidP="00357996">
            <w:pPr>
              <w:autoSpaceDE/>
              <w:autoSpaceDN/>
              <w:rPr>
                <w:color w:val="000000"/>
                <w:sz w:val="24"/>
                <w:szCs w:val="24"/>
              </w:rPr>
            </w:pPr>
            <w:r w:rsidRPr="00054C47">
              <w:rPr>
                <w:color w:val="000000"/>
                <w:sz w:val="24"/>
                <w:szCs w:val="24"/>
              </w:rPr>
              <w:t>V</w:t>
            </w:r>
            <w:r w:rsidR="00397997" w:rsidRPr="00054C47">
              <w:rPr>
                <w:color w:val="000000"/>
                <w:sz w:val="24"/>
                <w:szCs w:val="24"/>
              </w:rPr>
              <w:t>äike</w:t>
            </w:r>
            <w:r w:rsidRPr="00054C47">
              <w:rPr>
                <w:color w:val="000000"/>
                <w:sz w:val="24"/>
                <w:szCs w:val="24"/>
              </w:rPr>
              <w:t>-M</w:t>
            </w:r>
            <w:r w:rsidR="00397997" w:rsidRPr="00054C47">
              <w:rPr>
                <w:color w:val="000000"/>
                <w:sz w:val="24"/>
                <w:szCs w:val="24"/>
              </w:rPr>
              <w:t>aarja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288D22A" w14:textId="77777777" w:rsidR="00357996" w:rsidRPr="00054C47" w:rsidRDefault="00357996" w:rsidP="00357996">
            <w:pPr>
              <w:autoSpaceDE/>
              <w:autoSpaceDN/>
              <w:jc w:val="right"/>
              <w:rPr>
                <w:color w:val="000000"/>
                <w:sz w:val="24"/>
                <w:szCs w:val="24"/>
              </w:rPr>
            </w:pPr>
            <w:r w:rsidRPr="00054C47">
              <w:rPr>
                <w:color w:val="000000"/>
                <w:sz w:val="24"/>
                <w:szCs w:val="24"/>
              </w:rPr>
              <w:t>65</w:t>
            </w:r>
          </w:p>
        </w:tc>
        <w:tc>
          <w:tcPr>
            <w:tcW w:w="927" w:type="dxa"/>
            <w:tcBorders>
              <w:top w:val="nil"/>
              <w:left w:val="nil"/>
              <w:bottom w:val="single" w:sz="4" w:space="0" w:color="auto"/>
              <w:right w:val="single" w:sz="4" w:space="0" w:color="auto"/>
            </w:tcBorders>
            <w:shd w:val="clear" w:color="auto" w:fill="auto"/>
            <w:noWrap/>
            <w:vAlign w:val="bottom"/>
            <w:hideMark/>
          </w:tcPr>
          <w:p w14:paraId="05F3832E" w14:textId="77777777" w:rsidR="00357996" w:rsidRPr="00054C47" w:rsidRDefault="00357996" w:rsidP="00357996">
            <w:pPr>
              <w:autoSpaceDE/>
              <w:autoSpaceDN/>
              <w:jc w:val="right"/>
              <w:rPr>
                <w:color w:val="000000"/>
                <w:sz w:val="24"/>
                <w:szCs w:val="24"/>
              </w:rPr>
            </w:pPr>
            <w:r w:rsidRPr="00054C47">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69FC412B" w14:textId="77777777" w:rsidR="00357996" w:rsidRPr="00054C47" w:rsidRDefault="00357996" w:rsidP="00357996">
            <w:pPr>
              <w:autoSpaceDE/>
              <w:autoSpaceDN/>
              <w:jc w:val="right"/>
              <w:rPr>
                <w:color w:val="000000"/>
                <w:sz w:val="24"/>
                <w:szCs w:val="24"/>
              </w:rPr>
            </w:pPr>
            <w:r w:rsidRPr="00054C47">
              <w:rPr>
                <w:color w:val="000000"/>
                <w:sz w:val="24"/>
                <w:szCs w:val="24"/>
              </w:rPr>
              <w:t>46</w:t>
            </w:r>
          </w:p>
        </w:tc>
      </w:tr>
      <w:tr w:rsidR="00357996" w:rsidRPr="00054C47" w14:paraId="04E1F9E4"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27F4F52" w14:textId="77777777" w:rsidR="00357996" w:rsidRPr="00054C47" w:rsidRDefault="00357996" w:rsidP="00357996">
            <w:pPr>
              <w:autoSpaceDE/>
              <w:autoSpaceDN/>
              <w:rPr>
                <w:color w:val="000000"/>
                <w:sz w:val="24"/>
                <w:szCs w:val="24"/>
              </w:rPr>
            </w:pPr>
            <w:r w:rsidRPr="00054C47">
              <w:rPr>
                <w:color w:val="000000"/>
                <w:sz w:val="24"/>
                <w:szCs w:val="24"/>
              </w:rPr>
              <w:t xml:space="preserve">38. </w:t>
            </w:r>
          </w:p>
        </w:tc>
        <w:tc>
          <w:tcPr>
            <w:tcW w:w="3580" w:type="dxa"/>
            <w:tcBorders>
              <w:top w:val="nil"/>
              <w:left w:val="nil"/>
              <w:bottom w:val="single" w:sz="4" w:space="0" w:color="auto"/>
              <w:right w:val="single" w:sz="4" w:space="0" w:color="auto"/>
            </w:tcBorders>
            <w:shd w:val="clear" w:color="auto" w:fill="auto"/>
            <w:noWrap/>
            <w:vAlign w:val="bottom"/>
            <w:hideMark/>
          </w:tcPr>
          <w:p w14:paraId="2912D834" w14:textId="3CC124E4" w:rsidR="00357996" w:rsidRPr="00054C47" w:rsidRDefault="00357996" w:rsidP="00357996">
            <w:pPr>
              <w:autoSpaceDE/>
              <w:autoSpaceDN/>
              <w:rPr>
                <w:color w:val="000000"/>
                <w:sz w:val="24"/>
                <w:szCs w:val="24"/>
              </w:rPr>
            </w:pPr>
            <w:r w:rsidRPr="00054C47">
              <w:rPr>
                <w:color w:val="000000"/>
                <w:sz w:val="24"/>
                <w:szCs w:val="24"/>
              </w:rPr>
              <w:t>V</w:t>
            </w:r>
            <w:r w:rsidR="00397997" w:rsidRPr="00054C47">
              <w:rPr>
                <w:color w:val="000000"/>
                <w:sz w:val="24"/>
                <w:szCs w:val="24"/>
              </w:rPr>
              <w:t>iru</w:t>
            </w:r>
            <w:r w:rsidRPr="00054C47">
              <w:rPr>
                <w:color w:val="000000"/>
                <w:sz w:val="24"/>
                <w:szCs w:val="24"/>
              </w:rPr>
              <w:t>-N</w:t>
            </w:r>
            <w:r w:rsidR="00397997" w:rsidRPr="00054C47">
              <w:rPr>
                <w:color w:val="000000"/>
                <w:sz w:val="24"/>
                <w:szCs w:val="24"/>
              </w:rPr>
              <w:t>igula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2FD0D72" w14:textId="77777777" w:rsidR="00357996" w:rsidRPr="00054C47" w:rsidRDefault="00357996" w:rsidP="00357996">
            <w:pPr>
              <w:autoSpaceDE/>
              <w:autoSpaceDN/>
              <w:jc w:val="right"/>
              <w:rPr>
                <w:color w:val="000000"/>
                <w:sz w:val="24"/>
                <w:szCs w:val="24"/>
              </w:rPr>
            </w:pPr>
            <w:r w:rsidRPr="00054C47">
              <w:rPr>
                <w:color w:val="000000"/>
                <w:sz w:val="24"/>
                <w:szCs w:val="24"/>
              </w:rPr>
              <w:t>38</w:t>
            </w:r>
          </w:p>
        </w:tc>
        <w:tc>
          <w:tcPr>
            <w:tcW w:w="927" w:type="dxa"/>
            <w:tcBorders>
              <w:top w:val="nil"/>
              <w:left w:val="nil"/>
              <w:bottom w:val="single" w:sz="4" w:space="0" w:color="auto"/>
              <w:right w:val="single" w:sz="4" w:space="0" w:color="auto"/>
            </w:tcBorders>
            <w:shd w:val="clear" w:color="auto" w:fill="auto"/>
            <w:noWrap/>
            <w:vAlign w:val="bottom"/>
            <w:hideMark/>
          </w:tcPr>
          <w:p w14:paraId="50F99DFD" w14:textId="77777777" w:rsidR="00357996" w:rsidRPr="00054C47" w:rsidRDefault="00357996" w:rsidP="00357996">
            <w:pPr>
              <w:autoSpaceDE/>
              <w:autoSpaceDN/>
              <w:jc w:val="right"/>
              <w:rPr>
                <w:color w:val="000000"/>
                <w:sz w:val="24"/>
                <w:szCs w:val="24"/>
              </w:rPr>
            </w:pPr>
            <w:r w:rsidRPr="00054C47">
              <w:rPr>
                <w:color w:val="000000"/>
                <w:sz w:val="24"/>
                <w:szCs w:val="24"/>
              </w:rPr>
              <w:t>31</w:t>
            </w:r>
          </w:p>
        </w:tc>
        <w:tc>
          <w:tcPr>
            <w:tcW w:w="927" w:type="dxa"/>
            <w:tcBorders>
              <w:top w:val="nil"/>
              <w:left w:val="nil"/>
              <w:bottom w:val="single" w:sz="4" w:space="0" w:color="auto"/>
              <w:right w:val="single" w:sz="4" w:space="0" w:color="auto"/>
            </w:tcBorders>
            <w:shd w:val="clear" w:color="auto" w:fill="auto"/>
            <w:noWrap/>
            <w:vAlign w:val="bottom"/>
            <w:hideMark/>
          </w:tcPr>
          <w:p w14:paraId="132EC901" w14:textId="77777777" w:rsidR="00357996" w:rsidRPr="00054C47" w:rsidRDefault="00357996" w:rsidP="00357996">
            <w:pPr>
              <w:autoSpaceDE/>
              <w:autoSpaceDN/>
              <w:jc w:val="right"/>
              <w:rPr>
                <w:color w:val="000000"/>
                <w:sz w:val="24"/>
                <w:szCs w:val="24"/>
              </w:rPr>
            </w:pPr>
            <w:r w:rsidRPr="00054C47">
              <w:rPr>
                <w:color w:val="000000"/>
                <w:sz w:val="24"/>
                <w:szCs w:val="24"/>
              </w:rPr>
              <w:t>33</w:t>
            </w:r>
          </w:p>
        </w:tc>
      </w:tr>
      <w:tr w:rsidR="00357996" w:rsidRPr="00054C47" w14:paraId="5B7F1368"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C3C6117" w14:textId="77777777" w:rsidR="00357996" w:rsidRPr="00054C47" w:rsidRDefault="00357996" w:rsidP="00357996">
            <w:pPr>
              <w:autoSpaceDE/>
              <w:autoSpaceDN/>
              <w:rPr>
                <w:color w:val="000000"/>
                <w:sz w:val="24"/>
                <w:szCs w:val="24"/>
              </w:rPr>
            </w:pPr>
            <w:r w:rsidRPr="00054C47">
              <w:rPr>
                <w:color w:val="000000"/>
                <w:sz w:val="24"/>
                <w:szCs w:val="24"/>
              </w:rPr>
              <w:t xml:space="preserve">39. </w:t>
            </w:r>
          </w:p>
        </w:tc>
        <w:tc>
          <w:tcPr>
            <w:tcW w:w="3580" w:type="dxa"/>
            <w:tcBorders>
              <w:top w:val="nil"/>
              <w:left w:val="nil"/>
              <w:bottom w:val="single" w:sz="4" w:space="0" w:color="auto"/>
              <w:right w:val="single" w:sz="4" w:space="0" w:color="auto"/>
            </w:tcBorders>
            <w:shd w:val="clear" w:color="auto" w:fill="auto"/>
            <w:noWrap/>
            <w:vAlign w:val="bottom"/>
            <w:hideMark/>
          </w:tcPr>
          <w:p w14:paraId="63659136" w14:textId="0F595131" w:rsidR="00357996" w:rsidRPr="00054C47" w:rsidRDefault="00357996" w:rsidP="00357996">
            <w:pPr>
              <w:autoSpaceDE/>
              <w:autoSpaceDN/>
              <w:rPr>
                <w:color w:val="000000"/>
                <w:sz w:val="24"/>
                <w:szCs w:val="24"/>
              </w:rPr>
            </w:pPr>
            <w:r w:rsidRPr="00054C47">
              <w:rPr>
                <w:color w:val="000000"/>
                <w:sz w:val="24"/>
                <w:szCs w:val="24"/>
              </w:rPr>
              <w:t>R</w:t>
            </w:r>
            <w:r w:rsidR="00397997" w:rsidRPr="00054C47">
              <w:rPr>
                <w:color w:val="000000"/>
                <w:sz w:val="24"/>
                <w:szCs w:val="24"/>
              </w:rPr>
              <w:t>akvere</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A80A726" w14:textId="77777777" w:rsidR="00357996" w:rsidRPr="00054C47" w:rsidRDefault="00357996" w:rsidP="00357996">
            <w:pPr>
              <w:autoSpaceDE/>
              <w:autoSpaceDN/>
              <w:jc w:val="right"/>
              <w:rPr>
                <w:color w:val="000000"/>
                <w:sz w:val="24"/>
                <w:szCs w:val="24"/>
              </w:rPr>
            </w:pPr>
            <w:r w:rsidRPr="00054C47">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4499312D" w14:textId="77777777" w:rsidR="00357996" w:rsidRPr="00054C47" w:rsidRDefault="00357996" w:rsidP="00357996">
            <w:pPr>
              <w:autoSpaceDE/>
              <w:autoSpaceDN/>
              <w:jc w:val="right"/>
              <w:rPr>
                <w:color w:val="000000"/>
                <w:sz w:val="24"/>
                <w:szCs w:val="24"/>
              </w:rPr>
            </w:pPr>
            <w:r w:rsidRPr="00054C47">
              <w:rPr>
                <w:color w:val="000000"/>
                <w:sz w:val="24"/>
                <w:szCs w:val="24"/>
              </w:rPr>
              <w:t>27</w:t>
            </w:r>
          </w:p>
        </w:tc>
        <w:tc>
          <w:tcPr>
            <w:tcW w:w="927" w:type="dxa"/>
            <w:tcBorders>
              <w:top w:val="nil"/>
              <w:left w:val="nil"/>
              <w:bottom w:val="single" w:sz="4" w:space="0" w:color="auto"/>
              <w:right w:val="single" w:sz="4" w:space="0" w:color="auto"/>
            </w:tcBorders>
            <w:shd w:val="clear" w:color="auto" w:fill="auto"/>
            <w:noWrap/>
            <w:vAlign w:val="bottom"/>
            <w:hideMark/>
          </w:tcPr>
          <w:p w14:paraId="4400530E" w14:textId="77777777" w:rsidR="00357996" w:rsidRPr="00054C47" w:rsidRDefault="00357996" w:rsidP="00357996">
            <w:pPr>
              <w:autoSpaceDE/>
              <w:autoSpaceDN/>
              <w:jc w:val="right"/>
              <w:rPr>
                <w:color w:val="000000"/>
                <w:sz w:val="24"/>
                <w:szCs w:val="24"/>
              </w:rPr>
            </w:pPr>
            <w:r w:rsidRPr="00054C47">
              <w:rPr>
                <w:color w:val="000000"/>
                <w:sz w:val="24"/>
                <w:szCs w:val="24"/>
              </w:rPr>
              <w:t>44</w:t>
            </w:r>
          </w:p>
        </w:tc>
      </w:tr>
      <w:tr w:rsidR="00357996" w:rsidRPr="00054C47" w14:paraId="62189F2A"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35185606" w14:textId="77777777" w:rsidR="00357996" w:rsidRPr="00054C47" w:rsidRDefault="00357996" w:rsidP="00357996">
            <w:pPr>
              <w:autoSpaceDE/>
              <w:autoSpaceDN/>
              <w:rPr>
                <w:color w:val="000000"/>
                <w:sz w:val="24"/>
                <w:szCs w:val="24"/>
              </w:rPr>
            </w:pPr>
            <w:r w:rsidRPr="00054C47">
              <w:rPr>
                <w:color w:val="000000"/>
                <w:sz w:val="24"/>
                <w:szCs w:val="24"/>
              </w:rPr>
              <w:t xml:space="preserve">40. </w:t>
            </w:r>
          </w:p>
        </w:tc>
        <w:tc>
          <w:tcPr>
            <w:tcW w:w="3580" w:type="dxa"/>
            <w:tcBorders>
              <w:top w:val="nil"/>
              <w:left w:val="nil"/>
              <w:bottom w:val="double" w:sz="6" w:space="0" w:color="auto"/>
              <w:right w:val="single" w:sz="4" w:space="0" w:color="auto"/>
            </w:tcBorders>
            <w:shd w:val="clear" w:color="auto" w:fill="auto"/>
            <w:noWrap/>
            <w:vAlign w:val="bottom"/>
            <w:hideMark/>
          </w:tcPr>
          <w:p w14:paraId="01A8E479" w14:textId="4CE37768" w:rsidR="00357996" w:rsidRPr="00054C47" w:rsidRDefault="00357996" w:rsidP="00357996">
            <w:pPr>
              <w:autoSpaceDE/>
              <w:autoSpaceDN/>
              <w:rPr>
                <w:color w:val="000000"/>
                <w:sz w:val="24"/>
                <w:szCs w:val="24"/>
              </w:rPr>
            </w:pPr>
            <w:r w:rsidRPr="00054C47">
              <w:rPr>
                <w:color w:val="000000"/>
                <w:sz w:val="24"/>
                <w:szCs w:val="24"/>
              </w:rPr>
              <w:t>H</w:t>
            </w:r>
            <w:r w:rsidR="00397997" w:rsidRPr="00054C47">
              <w:rPr>
                <w:color w:val="000000"/>
                <w:sz w:val="24"/>
                <w:szCs w:val="24"/>
              </w:rPr>
              <w:t>aljala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4751A397" w14:textId="77777777" w:rsidR="00357996" w:rsidRPr="00054C47" w:rsidRDefault="00357996" w:rsidP="00357996">
            <w:pPr>
              <w:autoSpaceDE/>
              <w:autoSpaceDN/>
              <w:jc w:val="right"/>
              <w:rPr>
                <w:color w:val="000000"/>
                <w:sz w:val="24"/>
                <w:szCs w:val="24"/>
              </w:rPr>
            </w:pPr>
            <w:r w:rsidRPr="00054C47">
              <w:rPr>
                <w:color w:val="000000"/>
                <w:sz w:val="24"/>
                <w:szCs w:val="24"/>
              </w:rPr>
              <w:t>44</w:t>
            </w:r>
          </w:p>
        </w:tc>
        <w:tc>
          <w:tcPr>
            <w:tcW w:w="927" w:type="dxa"/>
            <w:tcBorders>
              <w:top w:val="nil"/>
              <w:left w:val="nil"/>
              <w:bottom w:val="double" w:sz="6" w:space="0" w:color="auto"/>
              <w:right w:val="single" w:sz="4" w:space="0" w:color="auto"/>
            </w:tcBorders>
            <w:shd w:val="clear" w:color="auto" w:fill="auto"/>
            <w:noWrap/>
            <w:vAlign w:val="bottom"/>
            <w:hideMark/>
          </w:tcPr>
          <w:p w14:paraId="21FDA316" w14:textId="77777777" w:rsidR="00357996" w:rsidRPr="00054C47" w:rsidRDefault="00357996" w:rsidP="00357996">
            <w:pPr>
              <w:autoSpaceDE/>
              <w:autoSpaceDN/>
              <w:jc w:val="right"/>
              <w:rPr>
                <w:color w:val="000000"/>
                <w:sz w:val="24"/>
                <w:szCs w:val="24"/>
              </w:rPr>
            </w:pPr>
            <w:r w:rsidRPr="00054C47">
              <w:rPr>
                <w:color w:val="000000"/>
                <w:sz w:val="24"/>
                <w:szCs w:val="24"/>
              </w:rPr>
              <w:t>23</w:t>
            </w:r>
          </w:p>
        </w:tc>
        <w:tc>
          <w:tcPr>
            <w:tcW w:w="927" w:type="dxa"/>
            <w:tcBorders>
              <w:top w:val="nil"/>
              <w:left w:val="nil"/>
              <w:bottom w:val="double" w:sz="6" w:space="0" w:color="auto"/>
              <w:right w:val="single" w:sz="4" w:space="0" w:color="auto"/>
            </w:tcBorders>
            <w:shd w:val="clear" w:color="auto" w:fill="auto"/>
            <w:noWrap/>
            <w:vAlign w:val="bottom"/>
            <w:hideMark/>
          </w:tcPr>
          <w:p w14:paraId="1A665005" w14:textId="77777777" w:rsidR="00357996" w:rsidRPr="00054C47" w:rsidRDefault="00357996" w:rsidP="00357996">
            <w:pPr>
              <w:autoSpaceDE/>
              <w:autoSpaceDN/>
              <w:jc w:val="right"/>
              <w:rPr>
                <w:color w:val="000000"/>
                <w:sz w:val="24"/>
                <w:szCs w:val="24"/>
              </w:rPr>
            </w:pPr>
            <w:r w:rsidRPr="00054C47">
              <w:rPr>
                <w:color w:val="000000"/>
                <w:sz w:val="24"/>
                <w:szCs w:val="24"/>
              </w:rPr>
              <w:t>23</w:t>
            </w:r>
          </w:p>
        </w:tc>
      </w:tr>
      <w:tr w:rsidR="00357996" w:rsidRPr="00054C47" w14:paraId="7F05E3E5"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659EF5CF" w14:textId="77777777" w:rsidR="00357996" w:rsidRPr="00054C47" w:rsidRDefault="00357996" w:rsidP="00357996">
            <w:pPr>
              <w:autoSpaceDE/>
              <w:autoSpaceDN/>
              <w:rPr>
                <w:color w:val="000000"/>
                <w:sz w:val="24"/>
                <w:szCs w:val="24"/>
              </w:rPr>
            </w:pPr>
            <w:r w:rsidRPr="00054C47">
              <w:rPr>
                <w:color w:val="000000"/>
                <w:sz w:val="24"/>
                <w:szCs w:val="24"/>
              </w:rPr>
              <w:t xml:space="preserve">41. </w:t>
            </w:r>
          </w:p>
        </w:tc>
        <w:tc>
          <w:tcPr>
            <w:tcW w:w="3580" w:type="dxa"/>
            <w:tcBorders>
              <w:top w:val="nil"/>
              <w:left w:val="nil"/>
              <w:bottom w:val="double" w:sz="6" w:space="0" w:color="auto"/>
              <w:right w:val="single" w:sz="4" w:space="0" w:color="auto"/>
            </w:tcBorders>
            <w:shd w:val="clear" w:color="000000" w:fill="FFF2CC"/>
            <w:noWrap/>
            <w:vAlign w:val="bottom"/>
            <w:hideMark/>
          </w:tcPr>
          <w:p w14:paraId="1E48E117" w14:textId="359B8565" w:rsidR="00357996" w:rsidRPr="00054C47" w:rsidRDefault="00357996" w:rsidP="00357996">
            <w:pPr>
              <w:autoSpaceDE/>
              <w:autoSpaceDN/>
              <w:rPr>
                <w:color w:val="000000"/>
                <w:sz w:val="24"/>
                <w:szCs w:val="24"/>
              </w:rPr>
            </w:pPr>
            <w:r w:rsidRPr="00054C47">
              <w:rPr>
                <w:color w:val="000000"/>
                <w:sz w:val="24"/>
                <w:szCs w:val="24"/>
              </w:rPr>
              <w:t>R</w:t>
            </w:r>
            <w:r w:rsidR="00397997" w:rsidRPr="00054C47">
              <w:rPr>
                <w:color w:val="000000"/>
                <w:sz w:val="24"/>
                <w:szCs w:val="24"/>
              </w:rPr>
              <w:t>akvere</w:t>
            </w:r>
            <w:r w:rsidRPr="00054C47">
              <w:rPr>
                <w:color w:val="000000"/>
                <w:sz w:val="24"/>
                <w:szCs w:val="24"/>
              </w:rPr>
              <w:t xml:space="preserve"> L</w:t>
            </w:r>
            <w:r w:rsidR="00397997"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6CEFEF7E" w14:textId="77777777" w:rsidR="00357996" w:rsidRPr="00054C47" w:rsidRDefault="00357996" w:rsidP="00357996">
            <w:pPr>
              <w:autoSpaceDE/>
              <w:autoSpaceDN/>
              <w:jc w:val="right"/>
              <w:rPr>
                <w:color w:val="000000"/>
                <w:sz w:val="24"/>
                <w:szCs w:val="24"/>
              </w:rPr>
            </w:pPr>
            <w:r w:rsidRPr="00054C47">
              <w:rPr>
                <w:color w:val="000000"/>
                <w:sz w:val="24"/>
                <w:szCs w:val="24"/>
              </w:rPr>
              <w:t>149</w:t>
            </w:r>
          </w:p>
        </w:tc>
        <w:tc>
          <w:tcPr>
            <w:tcW w:w="927" w:type="dxa"/>
            <w:tcBorders>
              <w:top w:val="nil"/>
              <w:left w:val="nil"/>
              <w:bottom w:val="double" w:sz="6" w:space="0" w:color="auto"/>
              <w:right w:val="single" w:sz="4" w:space="0" w:color="auto"/>
            </w:tcBorders>
            <w:shd w:val="clear" w:color="000000" w:fill="FFF2CC"/>
            <w:noWrap/>
            <w:vAlign w:val="bottom"/>
            <w:hideMark/>
          </w:tcPr>
          <w:p w14:paraId="4BC3A132" w14:textId="77777777" w:rsidR="00357996" w:rsidRPr="00054C47" w:rsidRDefault="00357996" w:rsidP="00357996">
            <w:pPr>
              <w:autoSpaceDE/>
              <w:autoSpaceDN/>
              <w:jc w:val="right"/>
              <w:rPr>
                <w:color w:val="000000"/>
                <w:sz w:val="24"/>
                <w:szCs w:val="24"/>
              </w:rPr>
            </w:pPr>
            <w:r w:rsidRPr="00054C47">
              <w:rPr>
                <w:color w:val="000000"/>
                <w:sz w:val="24"/>
                <w:szCs w:val="24"/>
              </w:rPr>
              <w:t>153</w:t>
            </w:r>
          </w:p>
        </w:tc>
        <w:tc>
          <w:tcPr>
            <w:tcW w:w="927" w:type="dxa"/>
            <w:tcBorders>
              <w:top w:val="nil"/>
              <w:left w:val="nil"/>
              <w:bottom w:val="double" w:sz="6" w:space="0" w:color="auto"/>
              <w:right w:val="single" w:sz="4" w:space="0" w:color="auto"/>
            </w:tcBorders>
            <w:shd w:val="clear" w:color="000000" w:fill="FFF2CC"/>
            <w:noWrap/>
            <w:vAlign w:val="bottom"/>
            <w:hideMark/>
          </w:tcPr>
          <w:p w14:paraId="2B0BCEB6" w14:textId="77777777" w:rsidR="00357996" w:rsidRPr="00054C47" w:rsidRDefault="00357996" w:rsidP="00357996">
            <w:pPr>
              <w:autoSpaceDE/>
              <w:autoSpaceDN/>
              <w:jc w:val="right"/>
              <w:rPr>
                <w:color w:val="000000"/>
                <w:sz w:val="24"/>
                <w:szCs w:val="24"/>
              </w:rPr>
            </w:pPr>
            <w:r w:rsidRPr="00054C47">
              <w:rPr>
                <w:color w:val="000000"/>
                <w:sz w:val="24"/>
                <w:szCs w:val="24"/>
              </w:rPr>
              <w:t>120</w:t>
            </w:r>
          </w:p>
        </w:tc>
      </w:tr>
      <w:tr w:rsidR="00357996" w:rsidRPr="00054C47" w14:paraId="17A00F52" w14:textId="77777777" w:rsidTr="00357996">
        <w:trPr>
          <w:trHeight w:val="312"/>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2004C8D8" w14:textId="77777777" w:rsidR="00357996" w:rsidRPr="00054C47" w:rsidRDefault="00357996" w:rsidP="00357996">
            <w:pPr>
              <w:autoSpaceDE/>
              <w:autoSpaceDN/>
              <w:rPr>
                <w:color w:val="000000"/>
                <w:sz w:val="24"/>
                <w:szCs w:val="24"/>
              </w:rPr>
            </w:pPr>
            <w:r w:rsidRPr="00054C47">
              <w:rPr>
                <w:color w:val="000000"/>
                <w:sz w:val="24"/>
                <w:szCs w:val="24"/>
              </w:rPr>
              <w:t xml:space="preserve">42. </w:t>
            </w:r>
          </w:p>
        </w:tc>
        <w:tc>
          <w:tcPr>
            <w:tcW w:w="3580" w:type="dxa"/>
            <w:tcBorders>
              <w:top w:val="nil"/>
              <w:left w:val="nil"/>
              <w:bottom w:val="double" w:sz="6" w:space="0" w:color="auto"/>
              <w:right w:val="single" w:sz="4" w:space="0" w:color="auto"/>
            </w:tcBorders>
            <w:shd w:val="clear" w:color="auto" w:fill="auto"/>
            <w:noWrap/>
            <w:vAlign w:val="bottom"/>
            <w:hideMark/>
          </w:tcPr>
          <w:p w14:paraId="7299DBA9" w14:textId="708F6EE3" w:rsidR="00357996" w:rsidRPr="00054C47" w:rsidRDefault="00357996" w:rsidP="00357996">
            <w:pPr>
              <w:autoSpaceDE/>
              <w:autoSpaceDN/>
              <w:rPr>
                <w:color w:val="000000"/>
                <w:sz w:val="24"/>
                <w:szCs w:val="24"/>
              </w:rPr>
            </w:pPr>
            <w:r w:rsidRPr="00054C47">
              <w:rPr>
                <w:color w:val="000000"/>
                <w:sz w:val="24"/>
                <w:szCs w:val="24"/>
              </w:rPr>
              <w:t>K</w:t>
            </w:r>
            <w:r w:rsidR="00397997" w:rsidRPr="00054C47">
              <w:rPr>
                <w:color w:val="000000"/>
                <w:sz w:val="24"/>
                <w:szCs w:val="24"/>
              </w:rPr>
              <w:t>adrina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138CD064" w14:textId="77777777" w:rsidR="00357996" w:rsidRPr="00054C47" w:rsidRDefault="00357996" w:rsidP="00357996">
            <w:pPr>
              <w:autoSpaceDE/>
              <w:autoSpaceDN/>
              <w:jc w:val="right"/>
              <w:rPr>
                <w:color w:val="000000"/>
                <w:sz w:val="24"/>
                <w:szCs w:val="24"/>
              </w:rPr>
            </w:pPr>
            <w:r w:rsidRPr="00054C47">
              <w:rPr>
                <w:color w:val="000000"/>
                <w:sz w:val="24"/>
                <w:szCs w:val="24"/>
              </w:rPr>
              <w:t>55</w:t>
            </w:r>
          </w:p>
        </w:tc>
        <w:tc>
          <w:tcPr>
            <w:tcW w:w="927" w:type="dxa"/>
            <w:tcBorders>
              <w:top w:val="nil"/>
              <w:left w:val="nil"/>
              <w:bottom w:val="double" w:sz="6" w:space="0" w:color="auto"/>
              <w:right w:val="single" w:sz="4" w:space="0" w:color="auto"/>
            </w:tcBorders>
            <w:shd w:val="clear" w:color="auto" w:fill="auto"/>
            <w:noWrap/>
            <w:vAlign w:val="bottom"/>
            <w:hideMark/>
          </w:tcPr>
          <w:p w14:paraId="1C2358AF" w14:textId="77777777" w:rsidR="00357996" w:rsidRPr="00054C47" w:rsidRDefault="00357996" w:rsidP="00357996">
            <w:pPr>
              <w:autoSpaceDE/>
              <w:autoSpaceDN/>
              <w:jc w:val="right"/>
              <w:rPr>
                <w:color w:val="000000"/>
                <w:sz w:val="24"/>
                <w:szCs w:val="24"/>
              </w:rPr>
            </w:pPr>
            <w:r w:rsidRPr="00054C47">
              <w:rPr>
                <w:color w:val="000000"/>
                <w:sz w:val="24"/>
                <w:szCs w:val="24"/>
              </w:rPr>
              <w:t>49</w:t>
            </w:r>
          </w:p>
        </w:tc>
        <w:tc>
          <w:tcPr>
            <w:tcW w:w="927" w:type="dxa"/>
            <w:tcBorders>
              <w:top w:val="nil"/>
              <w:left w:val="nil"/>
              <w:bottom w:val="double" w:sz="6" w:space="0" w:color="auto"/>
              <w:right w:val="single" w:sz="4" w:space="0" w:color="auto"/>
            </w:tcBorders>
            <w:shd w:val="clear" w:color="auto" w:fill="auto"/>
            <w:noWrap/>
            <w:vAlign w:val="bottom"/>
            <w:hideMark/>
          </w:tcPr>
          <w:p w14:paraId="130DE893" w14:textId="77777777" w:rsidR="00357996" w:rsidRPr="00054C47" w:rsidRDefault="00357996" w:rsidP="00357996">
            <w:pPr>
              <w:autoSpaceDE/>
              <w:autoSpaceDN/>
              <w:jc w:val="right"/>
              <w:rPr>
                <w:color w:val="000000"/>
                <w:sz w:val="24"/>
                <w:szCs w:val="24"/>
              </w:rPr>
            </w:pPr>
            <w:r w:rsidRPr="00054C47">
              <w:rPr>
                <w:color w:val="000000"/>
                <w:sz w:val="24"/>
                <w:szCs w:val="24"/>
              </w:rPr>
              <w:t>33</w:t>
            </w:r>
          </w:p>
        </w:tc>
      </w:tr>
      <w:tr w:rsidR="00357996" w:rsidRPr="00054C47" w14:paraId="1A700A23"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72786DF0" w14:textId="77777777" w:rsidR="00357996" w:rsidRPr="00054C47" w:rsidRDefault="00357996" w:rsidP="00357996">
            <w:pPr>
              <w:autoSpaceDE/>
              <w:autoSpaceDN/>
              <w:rPr>
                <w:color w:val="000000"/>
                <w:sz w:val="24"/>
                <w:szCs w:val="24"/>
              </w:rPr>
            </w:pPr>
            <w:r w:rsidRPr="00054C47">
              <w:rPr>
                <w:color w:val="000000"/>
                <w:sz w:val="24"/>
                <w:szCs w:val="24"/>
              </w:rPr>
              <w:t xml:space="preserve">43. </w:t>
            </w:r>
          </w:p>
        </w:tc>
        <w:tc>
          <w:tcPr>
            <w:tcW w:w="3580" w:type="dxa"/>
            <w:tcBorders>
              <w:top w:val="nil"/>
              <w:left w:val="nil"/>
              <w:bottom w:val="double" w:sz="6" w:space="0" w:color="auto"/>
              <w:right w:val="single" w:sz="4" w:space="0" w:color="auto"/>
            </w:tcBorders>
            <w:shd w:val="clear" w:color="000000" w:fill="FFF2CC"/>
            <w:noWrap/>
            <w:vAlign w:val="bottom"/>
            <w:hideMark/>
          </w:tcPr>
          <w:p w14:paraId="111E9663" w14:textId="5A9432F6" w:rsidR="00357996" w:rsidRPr="00054C47" w:rsidRDefault="00357996" w:rsidP="00357996">
            <w:pPr>
              <w:autoSpaceDE/>
              <w:autoSpaceDN/>
              <w:rPr>
                <w:color w:val="000000"/>
                <w:sz w:val="24"/>
                <w:szCs w:val="24"/>
              </w:rPr>
            </w:pPr>
            <w:r w:rsidRPr="00054C47">
              <w:rPr>
                <w:color w:val="000000"/>
                <w:sz w:val="24"/>
                <w:szCs w:val="24"/>
              </w:rPr>
              <w:t>P</w:t>
            </w:r>
            <w:r w:rsidR="00397997" w:rsidRPr="00054C47">
              <w:rPr>
                <w:color w:val="000000"/>
                <w:sz w:val="24"/>
                <w:szCs w:val="24"/>
              </w:rPr>
              <w:t>õlva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5D7C13BA" w14:textId="77777777" w:rsidR="00357996" w:rsidRPr="00054C47" w:rsidRDefault="00357996" w:rsidP="00357996">
            <w:pPr>
              <w:autoSpaceDE/>
              <w:autoSpaceDN/>
              <w:jc w:val="right"/>
              <w:rPr>
                <w:color w:val="000000"/>
                <w:sz w:val="24"/>
                <w:szCs w:val="24"/>
              </w:rPr>
            </w:pPr>
            <w:r w:rsidRPr="00054C47">
              <w:rPr>
                <w:color w:val="000000"/>
                <w:sz w:val="24"/>
                <w:szCs w:val="24"/>
              </w:rPr>
              <w:t>119</w:t>
            </w:r>
          </w:p>
        </w:tc>
        <w:tc>
          <w:tcPr>
            <w:tcW w:w="927" w:type="dxa"/>
            <w:tcBorders>
              <w:top w:val="nil"/>
              <w:left w:val="nil"/>
              <w:bottom w:val="double" w:sz="6" w:space="0" w:color="auto"/>
              <w:right w:val="single" w:sz="4" w:space="0" w:color="auto"/>
            </w:tcBorders>
            <w:shd w:val="clear" w:color="000000" w:fill="FFF2CC"/>
            <w:noWrap/>
            <w:vAlign w:val="bottom"/>
            <w:hideMark/>
          </w:tcPr>
          <w:p w14:paraId="7C0DB683" w14:textId="77777777" w:rsidR="00357996" w:rsidRPr="00054C47" w:rsidRDefault="00357996" w:rsidP="00357996">
            <w:pPr>
              <w:autoSpaceDE/>
              <w:autoSpaceDN/>
              <w:jc w:val="right"/>
              <w:rPr>
                <w:color w:val="000000"/>
                <w:sz w:val="24"/>
                <w:szCs w:val="24"/>
              </w:rPr>
            </w:pPr>
            <w:r w:rsidRPr="00054C47">
              <w:rPr>
                <w:color w:val="000000"/>
                <w:sz w:val="24"/>
                <w:szCs w:val="24"/>
              </w:rPr>
              <w:t>100</w:t>
            </w:r>
          </w:p>
        </w:tc>
        <w:tc>
          <w:tcPr>
            <w:tcW w:w="927" w:type="dxa"/>
            <w:tcBorders>
              <w:top w:val="nil"/>
              <w:left w:val="nil"/>
              <w:bottom w:val="double" w:sz="6" w:space="0" w:color="auto"/>
              <w:right w:val="single" w:sz="4" w:space="0" w:color="auto"/>
            </w:tcBorders>
            <w:shd w:val="clear" w:color="000000" w:fill="FFF2CC"/>
            <w:noWrap/>
            <w:vAlign w:val="bottom"/>
            <w:hideMark/>
          </w:tcPr>
          <w:p w14:paraId="351FA7AB" w14:textId="77777777" w:rsidR="00357996" w:rsidRPr="00054C47" w:rsidRDefault="00357996" w:rsidP="00357996">
            <w:pPr>
              <w:autoSpaceDE/>
              <w:autoSpaceDN/>
              <w:jc w:val="right"/>
              <w:rPr>
                <w:color w:val="000000"/>
                <w:sz w:val="24"/>
                <w:szCs w:val="24"/>
              </w:rPr>
            </w:pPr>
            <w:r w:rsidRPr="00054C47">
              <w:rPr>
                <w:color w:val="000000"/>
                <w:sz w:val="24"/>
                <w:szCs w:val="24"/>
              </w:rPr>
              <w:t>107</w:t>
            </w:r>
          </w:p>
        </w:tc>
      </w:tr>
      <w:tr w:rsidR="00357996" w:rsidRPr="00054C47" w14:paraId="7B97CCF8"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741B156" w14:textId="77777777" w:rsidR="00357996" w:rsidRPr="00054C47" w:rsidRDefault="00357996" w:rsidP="00357996">
            <w:pPr>
              <w:autoSpaceDE/>
              <w:autoSpaceDN/>
              <w:rPr>
                <w:color w:val="000000"/>
                <w:sz w:val="24"/>
                <w:szCs w:val="24"/>
              </w:rPr>
            </w:pPr>
            <w:r w:rsidRPr="00054C47">
              <w:rPr>
                <w:color w:val="000000"/>
                <w:sz w:val="24"/>
                <w:szCs w:val="24"/>
              </w:rPr>
              <w:t xml:space="preserve">44. </w:t>
            </w:r>
          </w:p>
        </w:tc>
        <w:tc>
          <w:tcPr>
            <w:tcW w:w="3580" w:type="dxa"/>
            <w:tcBorders>
              <w:top w:val="nil"/>
              <w:left w:val="nil"/>
              <w:bottom w:val="single" w:sz="4" w:space="0" w:color="auto"/>
              <w:right w:val="single" w:sz="4" w:space="0" w:color="auto"/>
            </w:tcBorders>
            <w:shd w:val="clear" w:color="auto" w:fill="auto"/>
            <w:noWrap/>
            <w:vAlign w:val="bottom"/>
            <w:hideMark/>
          </w:tcPr>
          <w:p w14:paraId="0E3D1B2B" w14:textId="4DB1FF79" w:rsidR="00357996" w:rsidRPr="00054C47" w:rsidRDefault="00357996" w:rsidP="00357996">
            <w:pPr>
              <w:autoSpaceDE/>
              <w:autoSpaceDN/>
              <w:rPr>
                <w:color w:val="000000"/>
                <w:sz w:val="24"/>
                <w:szCs w:val="24"/>
              </w:rPr>
            </w:pPr>
            <w:r w:rsidRPr="00054C47">
              <w:rPr>
                <w:color w:val="000000"/>
                <w:sz w:val="24"/>
                <w:szCs w:val="24"/>
              </w:rPr>
              <w:t>R</w:t>
            </w:r>
            <w:r w:rsidR="00397997" w:rsidRPr="00054C47">
              <w:rPr>
                <w:color w:val="000000"/>
                <w:sz w:val="24"/>
                <w:szCs w:val="24"/>
              </w:rPr>
              <w:t>äpina</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947FBD0" w14:textId="77777777" w:rsidR="00357996" w:rsidRPr="00054C47" w:rsidRDefault="00357996" w:rsidP="00357996">
            <w:pPr>
              <w:autoSpaceDE/>
              <w:autoSpaceDN/>
              <w:jc w:val="right"/>
              <w:rPr>
                <w:color w:val="000000"/>
                <w:sz w:val="24"/>
                <w:szCs w:val="24"/>
              </w:rPr>
            </w:pPr>
            <w:r w:rsidRPr="00054C47">
              <w:rPr>
                <w:color w:val="000000"/>
                <w:sz w:val="24"/>
                <w:szCs w:val="24"/>
              </w:rPr>
              <w:t>48</w:t>
            </w:r>
          </w:p>
        </w:tc>
        <w:tc>
          <w:tcPr>
            <w:tcW w:w="927" w:type="dxa"/>
            <w:tcBorders>
              <w:top w:val="nil"/>
              <w:left w:val="nil"/>
              <w:bottom w:val="single" w:sz="4" w:space="0" w:color="auto"/>
              <w:right w:val="single" w:sz="4" w:space="0" w:color="auto"/>
            </w:tcBorders>
            <w:shd w:val="clear" w:color="auto" w:fill="auto"/>
            <w:noWrap/>
            <w:vAlign w:val="bottom"/>
            <w:hideMark/>
          </w:tcPr>
          <w:p w14:paraId="3994476F" w14:textId="77777777" w:rsidR="00357996" w:rsidRPr="00054C47" w:rsidRDefault="00357996" w:rsidP="00357996">
            <w:pPr>
              <w:autoSpaceDE/>
              <w:autoSpaceDN/>
              <w:jc w:val="right"/>
              <w:rPr>
                <w:color w:val="000000"/>
                <w:sz w:val="24"/>
                <w:szCs w:val="24"/>
              </w:rPr>
            </w:pPr>
            <w:r w:rsidRPr="00054C47">
              <w:rPr>
                <w:color w:val="000000"/>
                <w:sz w:val="24"/>
                <w:szCs w:val="24"/>
              </w:rPr>
              <w:t>45</w:t>
            </w:r>
          </w:p>
        </w:tc>
        <w:tc>
          <w:tcPr>
            <w:tcW w:w="927" w:type="dxa"/>
            <w:tcBorders>
              <w:top w:val="nil"/>
              <w:left w:val="nil"/>
              <w:bottom w:val="single" w:sz="4" w:space="0" w:color="auto"/>
              <w:right w:val="single" w:sz="4" w:space="0" w:color="auto"/>
            </w:tcBorders>
            <w:shd w:val="clear" w:color="auto" w:fill="auto"/>
            <w:noWrap/>
            <w:vAlign w:val="bottom"/>
            <w:hideMark/>
          </w:tcPr>
          <w:p w14:paraId="0885443F" w14:textId="77777777" w:rsidR="00357996" w:rsidRPr="00054C47" w:rsidRDefault="00357996" w:rsidP="00357996">
            <w:pPr>
              <w:autoSpaceDE/>
              <w:autoSpaceDN/>
              <w:jc w:val="right"/>
              <w:rPr>
                <w:color w:val="000000"/>
                <w:sz w:val="24"/>
                <w:szCs w:val="24"/>
              </w:rPr>
            </w:pPr>
            <w:r w:rsidRPr="00054C47">
              <w:rPr>
                <w:color w:val="000000"/>
                <w:sz w:val="24"/>
                <w:szCs w:val="24"/>
              </w:rPr>
              <w:t>34</w:t>
            </w:r>
          </w:p>
        </w:tc>
      </w:tr>
      <w:tr w:rsidR="00357996" w:rsidRPr="00054C47" w14:paraId="1AB35097"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099F4D1E" w14:textId="77777777" w:rsidR="00357996" w:rsidRPr="00054C47" w:rsidRDefault="00357996" w:rsidP="00357996">
            <w:pPr>
              <w:autoSpaceDE/>
              <w:autoSpaceDN/>
              <w:rPr>
                <w:color w:val="000000"/>
                <w:sz w:val="24"/>
                <w:szCs w:val="24"/>
              </w:rPr>
            </w:pPr>
            <w:r w:rsidRPr="00054C47">
              <w:rPr>
                <w:color w:val="000000"/>
                <w:sz w:val="24"/>
                <w:szCs w:val="24"/>
              </w:rPr>
              <w:t xml:space="preserve">45. </w:t>
            </w:r>
          </w:p>
        </w:tc>
        <w:tc>
          <w:tcPr>
            <w:tcW w:w="3580" w:type="dxa"/>
            <w:tcBorders>
              <w:top w:val="nil"/>
              <w:left w:val="nil"/>
              <w:bottom w:val="double" w:sz="6" w:space="0" w:color="auto"/>
              <w:right w:val="single" w:sz="4" w:space="0" w:color="auto"/>
            </w:tcBorders>
            <w:shd w:val="clear" w:color="auto" w:fill="auto"/>
            <w:noWrap/>
            <w:vAlign w:val="bottom"/>
            <w:hideMark/>
          </w:tcPr>
          <w:p w14:paraId="3F5E37AA" w14:textId="71FB2E76" w:rsidR="00357996" w:rsidRPr="00054C47" w:rsidRDefault="00357996" w:rsidP="00357996">
            <w:pPr>
              <w:autoSpaceDE/>
              <w:autoSpaceDN/>
              <w:rPr>
                <w:color w:val="000000"/>
                <w:sz w:val="24"/>
                <w:szCs w:val="24"/>
              </w:rPr>
            </w:pPr>
            <w:r w:rsidRPr="00054C47">
              <w:rPr>
                <w:color w:val="000000"/>
                <w:sz w:val="24"/>
                <w:szCs w:val="24"/>
              </w:rPr>
              <w:t>K</w:t>
            </w:r>
            <w:r w:rsidR="00397997" w:rsidRPr="00054C47">
              <w:rPr>
                <w:color w:val="000000"/>
                <w:sz w:val="24"/>
                <w:szCs w:val="24"/>
              </w:rPr>
              <w:t>anepi</w:t>
            </w:r>
            <w:r w:rsidRPr="00054C47">
              <w:rPr>
                <w:color w:val="000000"/>
                <w:sz w:val="24"/>
                <w:szCs w:val="24"/>
              </w:rPr>
              <w:t xml:space="preserve"> V</w:t>
            </w:r>
            <w:r w:rsidR="00397997"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1C8A3E57" w14:textId="77777777" w:rsidR="00357996" w:rsidRPr="00054C47" w:rsidRDefault="00357996" w:rsidP="00357996">
            <w:pPr>
              <w:autoSpaceDE/>
              <w:autoSpaceDN/>
              <w:jc w:val="right"/>
              <w:rPr>
                <w:color w:val="000000"/>
                <w:sz w:val="24"/>
                <w:szCs w:val="24"/>
              </w:rPr>
            </w:pPr>
            <w:r w:rsidRPr="00054C47">
              <w:rPr>
                <w:color w:val="000000"/>
                <w:sz w:val="24"/>
                <w:szCs w:val="24"/>
              </w:rPr>
              <w:t>45</w:t>
            </w:r>
          </w:p>
        </w:tc>
        <w:tc>
          <w:tcPr>
            <w:tcW w:w="927" w:type="dxa"/>
            <w:tcBorders>
              <w:top w:val="nil"/>
              <w:left w:val="nil"/>
              <w:bottom w:val="double" w:sz="6" w:space="0" w:color="auto"/>
              <w:right w:val="single" w:sz="4" w:space="0" w:color="auto"/>
            </w:tcBorders>
            <w:shd w:val="clear" w:color="auto" w:fill="auto"/>
            <w:noWrap/>
            <w:vAlign w:val="bottom"/>
            <w:hideMark/>
          </w:tcPr>
          <w:p w14:paraId="7E865150" w14:textId="77777777" w:rsidR="00357996" w:rsidRPr="00054C47" w:rsidRDefault="00357996" w:rsidP="00357996">
            <w:pPr>
              <w:autoSpaceDE/>
              <w:autoSpaceDN/>
              <w:jc w:val="right"/>
              <w:rPr>
                <w:color w:val="000000"/>
                <w:sz w:val="24"/>
                <w:szCs w:val="24"/>
              </w:rPr>
            </w:pPr>
            <w:r w:rsidRPr="00054C47">
              <w:rPr>
                <w:color w:val="000000"/>
                <w:sz w:val="24"/>
                <w:szCs w:val="24"/>
              </w:rPr>
              <w:t>55</w:t>
            </w:r>
          </w:p>
        </w:tc>
        <w:tc>
          <w:tcPr>
            <w:tcW w:w="927" w:type="dxa"/>
            <w:tcBorders>
              <w:top w:val="nil"/>
              <w:left w:val="nil"/>
              <w:bottom w:val="double" w:sz="6" w:space="0" w:color="auto"/>
              <w:right w:val="single" w:sz="4" w:space="0" w:color="auto"/>
            </w:tcBorders>
            <w:shd w:val="clear" w:color="auto" w:fill="auto"/>
            <w:noWrap/>
            <w:vAlign w:val="bottom"/>
            <w:hideMark/>
          </w:tcPr>
          <w:p w14:paraId="01EA75BC" w14:textId="77777777" w:rsidR="00357996" w:rsidRPr="00054C47" w:rsidRDefault="00357996" w:rsidP="00357996">
            <w:pPr>
              <w:autoSpaceDE/>
              <w:autoSpaceDN/>
              <w:jc w:val="right"/>
              <w:rPr>
                <w:color w:val="000000"/>
                <w:sz w:val="24"/>
                <w:szCs w:val="24"/>
              </w:rPr>
            </w:pPr>
            <w:r w:rsidRPr="00054C47">
              <w:rPr>
                <w:color w:val="000000"/>
                <w:sz w:val="24"/>
                <w:szCs w:val="24"/>
              </w:rPr>
              <w:t>49</w:t>
            </w:r>
          </w:p>
        </w:tc>
      </w:tr>
      <w:tr w:rsidR="00357996" w:rsidRPr="00054C47" w14:paraId="2E368080"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6C277989" w14:textId="77777777" w:rsidR="00357996" w:rsidRPr="00054C47" w:rsidRDefault="00357996" w:rsidP="00357996">
            <w:pPr>
              <w:autoSpaceDE/>
              <w:autoSpaceDN/>
              <w:rPr>
                <w:color w:val="000000"/>
                <w:sz w:val="24"/>
                <w:szCs w:val="24"/>
              </w:rPr>
            </w:pPr>
            <w:r w:rsidRPr="00054C47">
              <w:rPr>
                <w:color w:val="000000"/>
                <w:sz w:val="24"/>
                <w:szCs w:val="24"/>
              </w:rPr>
              <w:t xml:space="preserve">46. </w:t>
            </w:r>
          </w:p>
        </w:tc>
        <w:tc>
          <w:tcPr>
            <w:tcW w:w="3580" w:type="dxa"/>
            <w:tcBorders>
              <w:top w:val="nil"/>
              <w:left w:val="nil"/>
              <w:bottom w:val="double" w:sz="6" w:space="0" w:color="auto"/>
              <w:right w:val="single" w:sz="4" w:space="0" w:color="auto"/>
            </w:tcBorders>
            <w:shd w:val="clear" w:color="000000" w:fill="FFF2CC"/>
            <w:noWrap/>
            <w:vAlign w:val="bottom"/>
            <w:hideMark/>
          </w:tcPr>
          <w:p w14:paraId="416E74F4" w14:textId="0A735482" w:rsidR="00357996" w:rsidRPr="00054C47" w:rsidRDefault="00357996" w:rsidP="00357996">
            <w:pPr>
              <w:autoSpaceDE/>
              <w:autoSpaceDN/>
              <w:rPr>
                <w:color w:val="000000"/>
                <w:sz w:val="24"/>
                <w:szCs w:val="24"/>
              </w:rPr>
            </w:pPr>
            <w:r w:rsidRPr="00054C47">
              <w:rPr>
                <w:color w:val="000000"/>
                <w:sz w:val="24"/>
                <w:szCs w:val="24"/>
              </w:rPr>
              <w:t>P</w:t>
            </w:r>
            <w:r w:rsidR="003B2A10" w:rsidRPr="00054C47">
              <w:rPr>
                <w:color w:val="000000"/>
                <w:sz w:val="24"/>
                <w:szCs w:val="24"/>
              </w:rPr>
              <w:t>ärnu</w:t>
            </w:r>
            <w:r w:rsidRPr="00054C47">
              <w:rPr>
                <w:color w:val="000000"/>
                <w:sz w:val="24"/>
                <w:szCs w:val="24"/>
              </w:rPr>
              <w:t xml:space="preserve"> L</w:t>
            </w:r>
            <w:r w:rsidR="003B2A10"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45899BF7" w14:textId="77777777" w:rsidR="00357996" w:rsidRPr="00054C47" w:rsidRDefault="00357996" w:rsidP="00357996">
            <w:pPr>
              <w:autoSpaceDE/>
              <w:autoSpaceDN/>
              <w:jc w:val="right"/>
              <w:rPr>
                <w:color w:val="000000"/>
                <w:sz w:val="24"/>
                <w:szCs w:val="24"/>
              </w:rPr>
            </w:pPr>
            <w:r w:rsidRPr="00054C47">
              <w:rPr>
                <w:color w:val="000000"/>
                <w:sz w:val="24"/>
                <w:szCs w:val="24"/>
              </w:rPr>
              <w:t>475</w:t>
            </w:r>
          </w:p>
        </w:tc>
        <w:tc>
          <w:tcPr>
            <w:tcW w:w="927" w:type="dxa"/>
            <w:tcBorders>
              <w:top w:val="nil"/>
              <w:left w:val="nil"/>
              <w:bottom w:val="double" w:sz="6" w:space="0" w:color="auto"/>
              <w:right w:val="single" w:sz="4" w:space="0" w:color="auto"/>
            </w:tcBorders>
            <w:shd w:val="clear" w:color="000000" w:fill="FFF2CC"/>
            <w:noWrap/>
            <w:vAlign w:val="bottom"/>
            <w:hideMark/>
          </w:tcPr>
          <w:p w14:paraId="4B313F14" w14:textId="77777777" w:rsidR="00357996" w:rsidRPr="00054C47" w:rsidRDefault="00357996" w:rsidP="00357996">
            <w:pPr>
              <w:autoSpaceDE/>
              <w:autoSpaceDN/>
              <w:jc w:val="right"/>
              <w:rPr>
                <w:color w:val="000000"/>
                <w:sz w:val="24"/>
                <w:szCs w:val="24"/>
              </w:rPr>
            </w:pPr>
            <w:r w:rsidRPr="00054C47">
              <w:rPr>
                <w:color w:val="000000"/>
                <w:sz w:val="24"/>
                <w:szCs w:val="24"/>
              </w:rPr>
              <w:t>408</w:t>
            </w:r>
          </w:p>
        </w:tc>
        <w:tc>
          <w:tcPr>
            <w:tcW w:w="927" w:type="dxa"/>
            <w:tcBorders>
              <w:top w:val="nil"/>
              <w:left w:val="nil"/>
              <w:bottom w:val="double" w:sz="6" w:space="0" w:color="auto"/>
              <w:right w:val="single" w:sz="4" w:space="0" w:color="auto"/>
            </w:tcBorders>
            <w:shd w:val="clear" w:color="000000" w:fill="FFF2CC"/>
            <w:noWrap/>
            <w:vAlign w:val="bottom"/>
            <w:hideMark/>
          </w:tcPr>
          <w:p w14:paraId="3B4DAEC5" w14:textId="77777777" w:rsidR="00357996" w:rsidRPr="00054C47" w:rsidRDefault="00357996" w:rsidP="00357996">
            <w:pPr>
              <w:autoSpaceDE/>
              <w:autoSpaceDN/>
              <w:jc w:val="right"/>
              <w:rPr>
                <w:color w:val="000000"/>
                <w:sz w:val="24"/>
                <w:szCs w:val="24"/>
              </w:rPr>
            </w:pPr>
            <w:r w:rsidRPr="00054C47">
              <w:rPr>
                <w:color w:val="000000"/>
                <w:sz w:val="24"/>
                <w:szCs w:val="24"/>
              </w:rPr>
              <w:t>373</w:t>
            </w:r>
          </w:p>
        </w:tc>
      </w:tr>
      <w:tr w:rsidR="00357996" w:rsidRPr="00054C47" w14:paraId="6A8F54B6"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BEC8C88" w14:textId="77777777" w:rsidR="00357996" w:rsidRPr="00054C47" w:rsidRDefault="00357996" w:rsidP="00357996">
            <w:pPr>
              <w:autoSpaceDE/>
              <w:autoSpaceDN/>
              <w:rPr>
                <w:color w:val="000000"/>
                <w:sz w:val="24"/>
                <w:szCs w:val="24"/>
              </w:rPr>
            </w:pPr>
            <w:r w:rsidRPr="00054C47">
              <w:rPr>
                <w:color w:val="000000"/>
                <w:sz w:val="24"/>
                <w:szCs w:val="24"/>
              </w:rPr>
              <w:t xml:space="preserve">47. </w:t>
            </w:r>
          </w:p>
        </w:tc>
        <w:tc>
          <w:tcPr>
            <w:tcW w:w="3580" w:type="dxa"/>
            <w:tcBorders>
              <w:top w:val="nil"/>
              <w:left w:val="nil"/>
              <w:bottom w:val="single" w:sz="4" w:space="0" w:color="auto"/>
              <w:right w:val="single" w:sz="4" w:space="0" w:color="auto"/>
            </w:tcBorders>
            <w:shd w:val="clear" w:color="auto" w:fill="auto"/>
            <w:noWrap/>
            <w:vAlign w:val="bottom"/>
            <w:hideMark/>
          </w:tcPr>
          <w:p w14:paraId="3CD83C09" w14:textId="5F4F8DAE" w:rsidR="00357996" w:rsidRPr="00054C47" w:rsidRDefault="00357996" w:rsidP="00357996">
            <w:pPr>
              <w:autoSpaceDE/>
              <w:autoSpaceDN/>
              <w:rPr>
                <w:color w:val="000000"/>
                <w:sz w:val="24"/>
                <w:szCs w:val="24"/>
              </w:rPr>
            </w:pPr>
            <w:r w:rsidRPr="00054C47">
              <w:rPr>
                <w:color w:val="000000"/>
                <w:sz w:val="24"/>
                <w:szCs w:val="24"/>
              </w:rPr>
              <w:t>T</w:t>
            </w:r>
            <w:r w:rsidR="003B2A10" w:rsidRPr="00054C47">
              <w:rPr>
                <w:color w:val="000000"/>
                <w:sz w:val="24"/>
                <w:szCs w:val="24"/>
              </w:rPr>
              <w:t>ori</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E83FE35" w14:textId="77777777" w:rsidR="00357996" w:rsidRPr="00054C47" w:rsidRDefault="00357996" w:rsidP="00357996">
            <w:pPr>
              <w:autoSpaceDE/>
              <w:autoSpaceDN/>
              <w:jc w:val="right"/>
              <w:rPr>
                <w:color w:val="000000"/>
                <w:sz w:val="24"/>
                <w:szCs w:val="24"/>
              </w:rPr>
            </w:pPr>
            <w:r w:rsidRPr="00054C47">
              <w:rPr>
                <w:color w:val="000000"/>
                <w:sz w:val="24"/>
                <w:szCs w:val="24"/>
              </w:rPr>
              <w:t>124</w:t>
            </w:r>
          </w:p>
        </w:tc>
        <w:tc>
          <w:tcPr>
            <w:tcW w:w="927" w:type="dxa"/>
            <w:tcBorders>
              <w:top w:val="nil"/>
              <w:left w:val="nil"/>
              <w:bottom w:val="single" w:sz="4" w:space="0" w:color="auto"/>
              <w:right w:val="single" w:sz="4" w:space="0" w:color="auto"/>
            </w:tcBorders>
            <w:shd w:val="clear" w:color="auto" w:fill="auto"/>
            <w:noWrap/>
            <w:vAlign w:val="bottom"/>
            <w:hideMark/>
          </w:tcPr>
          <w:p w14:paraId="38BC2865" w14:textId="77777777" w:rsidR="00357996" w:rsidRPr="00054C47" w:rsidRDefault="00357996" w:rsidP="00357996">
            <w:pPr>
              <w:autoSpaceDE/>
              <w:autoSpaceDN/>
              <w:jc w:val="right"/>
              <w:rPr>
                <w:color w:val="000000"/>
                <w:sz w:val="24"/>
                <w:szCs w:val="24"/>
              </w:rPr>
            </w:pPr>
            <w:r w:rsidRPr="00054C47">
              <w:rPr>
                <w:color w:val="000000"/>
                <w:sz w:val="24"/>
                <w:szCs w:val="24"/>
              </w:rPr>
              <w:t>137</w:t>
            </w:r>
          </w:p>
        </w:tc>
        <w:tc>
          <w:tcPr>
            <w:tcW w:w="927" w:type="dxa"/>
            <w:tcBorders>
              <w:top w:val="nil"/>
              <w:left w:val="nil"/>
              <w:bottom w:val="single" w:sz="4" w:space="0" w:color="auto"/>
              <w:right w:val="single" w:sz="4" w:space="0" w:color="auto"/>
            </w:tcBorders>
            <w:shd w:val="clear" w:color="auto" w:fill="auto"/>
            <w:noWrap/>
            <w:vAlign w:val="bottom"/>
            <w:hideMark/>
          </w:tcPr>
          <w:p w14:paraId="25668F2C" w14:textId="77777777" w:rsidR="00357996" w:rsidRPr="00054C47" w:rsidRDefault="00357996" w:rsidP="00357996">
            <w:pPr>
              <w:autoSpaceDE/>
              <w:autoSpaceDN/>
              <w:jc w:val="right"/>
              <w:rPr>
                <w:color w:val="000000"/>
                <w:sz w:val="24"/>
                <w:szCs w:val="24"/>
              </w:rPr>
            </w:pPr>
            <w:r w:rsidRPr="00054C47">
              <w:rPr>
                <w:color w:val="000000"/>
                <w:sz w:val="24"/>
                <w:szCs w:val="24"/>
              </w:rPr>
              <w:t>137</w:t>
            </w:r>
          </w:p>
        </w:tc>
      </w:tr>
      <w:tr w:rsidR="00357996" w:rsidRPr="00054C47" w14:paraId="3CF0EFA5"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7B1C022" w14:textId="77777777" w:rsidR="00357996" w:rsidRPr="00054C47" w:rsidRDefault="00357996" w:rsidP="00357996">
            <w:pPr>
              <w:autoSpaceDE/>
              <w:autoSpaceDN/>
              <w:rPr>
                <w:color w:val="000000"/>
                <w:sz w:val="24"/>
                <w:szCs w:val="24"/>
              </w:rPr>
            </w:pPr>
            <w:r w:rsidRPr="00054C47">
              <w:rPr>
                <w:color w:val="000000"/>
                <w:sz w:val="24"/>
                <w:szCs w:val="24"/>
              </w:rPr>
              <w:t xml:space="preserve">48. </w:t>
            </w:r>
          </w:p>
        </w:tc>
        <w:tc>
          <w:tcPr>
            <w:tcW w:w="3580" w:type="dxa"/>
            <w:tcBorders>
              <w:top w:val="nil"/>
              <w:left w:val="nil"/>
              <w:bottom w:val="single" w:sz="4" w:space="0" w:color="auto"/>
              <w:right w:val="single" w:sz="4" w:space="0" w:color="auto"/>
            </w:tcBorders>
            <w:shd w:val="clear" w:color="auto" w:fill="auto"/>
            <w:noWrap/>
            <w:vAlign w:val="bottom"/>
            <w:hideMark/>
          </w:tcPr>
          <w:p w14:paraId="19248F0D" w14:textId="135AD28B" w:rsidR="00357996" w:rsidRPr="00054C47" w:rsidRDefault="00357996" w:rsidP="00357996">
            <w:pPr>
              <w:autoSpaceDE/>
              <w:autoSpaceDN/>
              <w:rPr>
                <w:color w:val="000000"/>
                <w:sz w:val="24"/>
                <w:szCs w:val="24"/>
              </w:rPr>
            </w:pPr>
            <w:r w:rsidRPr="00054C47">
              <w:rPr>
                <w:color w:val="000000"/>
                <w:sz w:val="24"/>
                <w:szCs w:val="24"/>
              </w:rPr>
              <w:t>P</w:t>
            </w:r>
            <w:r w:rsidR="003B2A10" w:rsidRPr="00054C47">
              <w:rPr>
                <w:color w:val="000000"/>
                <w:sz w:val="24"/>
                <w:szCs w:val="24"/>
              </w:rPr>
              <w:t>õhja</w:t>
            </w:r>
            <w:r w:rsidRPr="00054C47">
              <w:rPr>
                <w:color w:val="000000"/>
                <w:sz w:val="24"/>
                <w:szCs w:val="24"/>
              </w:rPr>
              <w:t>-P</w:t>
            </w:r>
            <w:r w:rsidR="003B2A10" w:rsidRPr="00054C47">
              <w:rPr>
                <w:color w:val="000000"/>
                <w:sz w:val="24"/>
                <w:szCs w:val="24"/>
              </w:rPr>
              <w:t>ärnumaa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A90B021" w14:textId="77777777" w:rsidR="00357996" w:rsidRPr="00054C47" w:rsidRDefault="00357996" w:rsidP="00357996">
            <w:pPr>
              <w:autoSpaceDE/>
              <w:autoSpaceDN/>
              <w:jc w:val="right"/>
              <w:rPr>
                <w:color w:val="000000"/>
                <w:sz w:val="24"/>
                <w:szCs w:val="24"/>
              </w:rPr>
            </w:pPr>
            <w:r w:rsidRPr="00054C47">
              <w:rPr>
                <w:color w:val="000000"/>
                <w:sz w:val="24"/>
                <w:szCs w:val="24"/>
              </w:rPr>
              <w:t>74</w:t>
            </w:r>
          </w:p>
        </w:tc>
        <w:tc>
          <w:tcPr>
            <w:tcW w:w="927" w:type="dxa"/>
            <w:tcBorders>
              <w:top w:val="nil"/>
              <w:left w:val="nil"/>
              <w:bottom w:val="single" w:sz="4" w:space="0" w:color="auto"/>
              <w:right w:val="single" w:sz="4" w:space="0" w:color="auto"/>
            </w:tcBorders>
            <w:shd w:val="clear" w:color="auto" w:fill="auto"/>
            <w:noWrap/>
            <w:vAlign w:val="bottom"/>
            <w:hideMark/>
          </w:tcPr>
          <w:p w14:paraId="0BC1A3A1" w14:textId="77777777" w:rsidR="00357996" w:rsidRPr="00054C47" w:rsidRDefault="00357996" w:rsidP="00357996">
            <w:pPr>
              <w:autoSpaceDE/>
              <w:autoSpaceDN/>
              <w:jc w:val="right"/>
              <w:rPr>
                <w:color w:val="000000"/>
                <w:sz w:val="24"/>
                <w:szCs w:val="24"/>
              </w:rPr>
            </w:pPr>
            <w:r w:rsidRPr="00054C47">
              <w:rPr>
                <w:color w:val="000000"/>
                <w:sz w:val="24"/>
                <w:szCs w:val="24"/>
              </w:rPr>
              <w:t>70</w:t>
            </w:r>
          </w:p>
        </w:tc>
        <w:tc>
          <w:tcPr>
            <w:tcW w:w="927" w:type="dxa"/>
            <w:tcBorders>
              <w:top w:val="nil"/>
              <w:left w:val="nil"/>
              <w:bottom w:val="single" w:sz="4" w:space="0" w:color="auto"/>
              <w:right w:val="single" w:sz="4" w:space="0" w:color="auto"/>
            </w:tcBorders>
            <w:shd w:val="clear" w:color="auto" w:fill="auto"/>
            <w:noWrap/>
            <w:vAlign w:val="bottom"/>
            <w:hideMark/>
          </w:tcPr>
          <w:p w14:paraId="1EAF0F76" w14:textId="77777777" w:rsidR="00357996" w:rsidRPr="00054C47" w:rsidRDefault="00357996" w:rsidP="00357996">
            <w:pPr>
              <w:autoSpaceDE/>
              <w:autoSpaceDN/>
              <w:jc w:val="right"/>
              <w:rPr>
                <w:color w:val="000000"/>
                <w:sz w:val="24"/>
                <w:szCs w:val="24"/>
              </w:rPr>
            </w:pPr>
            <w:r w:rsidRPr="00054C47">
              <w:rPr>
                <w:color w:val="000000"/>
                <w:sz w:val="24"/>
                <w:szCs w:val="24"/>
              </w:rPr>
              <w:t>67</w:t>
            </w:r>
          </w:p>
        </w:tc>
      </w:tr>
      <w:tr w:rsidR="00357996" w:rsidRPr="00054C47" w14:paraId="434BD07D"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2265540" w14:textId="77777777" w:rsidR="00357996" w:rsidRPr="00054C47" w:rsidRDefault="00357996" w:rsidP="00357996">
            <w:pPr>
              <w:autoSpaceDE/>
              <w:autoSpaceDN/>
              <w:rPr>
                <w:color w:val="000000"/>
                <w:sz w:val="24"/>
                <w:szCs w:val="24"/>
              </w:rPr>
            </w:pPr>
            <w:r w:rsidRPr="00054C47">
              <w:rPr>
                <w:color w:val="000000"/>
                <w:sz w:val="24"/>
                <w:szCs w:val="24"/>
              </w:rPr>
              <w:t xml:space="preserve">49. </w:t>
            </w:r>
          </w:p>
        </w:tc>
        <w:tc>
          <w:tcPr>
            <w:tcW w:w="3580" w:type="dxa"/>
            <w:tcBorders>
              <w:top w:val="nil"/>
              <w:left w:val="nil"/>
              <w:bottom w:val="single" w:sz="4" w:space="0" w:color="auto"/>
              <w:right w:val="single" w:sz="4" w:space="0" w:color="auto"/>
            </w:tcBorders>
            <w:shd w:val="clear" w:color="auto" w:fill="auto"/>
            <w:noWrap/>
            <w:vAlign w:val="bottom"/>
            <w:hideMark/>
          </w:tcPr>
          <w:p w14:paraId="13A13698" w14:textId="029C3D0E" w:rsidR="00357996" w:rsidRPr="00054C47" w:rsidRDefault="00357996" w:rsidP="00357996">
            <w:pPr>
              <w:autoSpaceDE/>
              <w:autoSpaceDN/>
              <w:rPr>
                <w:color w:val="000000"/>
                <w:sz w:val="24"/>
                <w:szCs w:val="24"/>
              </w:rPr>
            </w:pPr>
            <w:r w:rsidRPr="00054C47">
              <w:rPr>
                <w:color w:val="000000"/>
                <w:sz w:val="24"/>
                <w:szCs w:val="24"/>
              </w:rPr>
              <w:t>L</w:t>
            </w:r>
            <w:r w:rsidR="003B2A10" w:rsidRPr="00054C47">
              <w:rPr>
                <w:color w:val="000000"/>
                <w:sz w:val="24"/>
                <w:szCs w:val="24"/>
              </w:rPr>
              <w:t>ääneranna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AB81D7E" w14:textId="77777777" w:rsidR="00357996" w:rsidRPr="00054C47" w:rsidRDefault="00357996" w:rsidP="00357996">
            <w:pPr>
              <w:autoSpaceDE/>
              <w:autoSpaceDN/>
              <w:jc w:val="right"/>
              <w:rPr>
                <w:color w:val="000000"/>
                <w:sz w:val="24"/>
                <w:szCs w:val="24"/>
              </w:rPr>
            </w:pPr>
            <w:r w:rsidRPr="00054C47">
              <w:rPr>
                <w:color w:val="000000"/>
                <w:sz w:val="24"/>
                <w:szCs w:val="24"/>
              </w:rPr>
              <w:t>35</w:t>
            </w:r>
          </w:p>
        </w:tc>
        <w:tc>
          <w:tcPr>
            <w:tcW w:w="927" w:type="dxa"/>
            <w:tcBorders>
              <w:top w:val="nil"/>
              <w:left w:val="nil"/>
              <w:bottom w:val="single" w:sz="4" w:space="0" w:color="auto"/>
              <w:right w:val="single" w:sz="4" w:space="0" w:color="auto"/>
            </w:tcBorders>
            <w:shd w:val="clear" w:color="auto" w:fill="auto"/>
            <w:noWrap/>
            <w:vAlign w:val="bottom"/>
            <w:hideMark/>
          </w:tcPr>
          <w:p w14:paraId="7450450F" w14:textId="77777777" w:rsidR="00357996" w:rsidRPr="00054C47" w:rsidRDefault="00357996" w:rsidP="00357996">
            <w:pPr>
              <w:autoSpaceDE/>
              <w:autoSpaceDN/>
              <w:jc w:val="right"/>
              <w:rPr>
                <w:color w:val="000000"/>
                <w:sz w:val="24"/>
                <w:szCs w:val="24"/>
              </w:rPr>
            </w:pPr>
            <w:r w:rsidRPr="00054C47">
              <w:rPr>
                <w:color w:val="000000"/>
                <w:sz w:val="24"/>
                <w:szCs w:val="24"/>
              </w:rPr>
              <w:t>40</w:t>
            </w:r>
          </w:p>
        </w:tc>
        <w:tc>
          <w:tcPr>
            <w:tcW w:w="927" w:type="dxa"/>
            <w:tcBorders>
              <w:top w:val="nil"/>
              <w:left w:val="nil"/>
              <w:bottom w:val="single" w:sz="4" w:space="0" w:color="auto"/>
              <w:right w:val="single" w:sz="4" w:space="0" w:color="auto"/>
            </w:tcBorders>
            <w:shd w:val="clear" w:color="auto" w:fill="auto"/>
            <w:noWrap/>
            <w:vAlign w:val="bottom"/>
            <w:hideMark/>
          </w:tcPr>
          <w:p w14:paraId="46764BEE" w14:textId="77777777" w:rsidR="00357996" w:rsidRPr="00054C47" w:rsidRDefault="00357996" w:rsidP="00357996">
            <w:pPr>
              <w:autoSpaceDE/>
              <w:autoSpaceDN/>
              <w:jc w:val="right"/>
              <w:rPr>
                <w:color w:val="000000"/>
                <w:sz w:val="24"/>
                <w:szCs w:val="24"/>
              </w:rPr>
            </w:pPr>
            <w:r w:rsidRPr="00054C47">
              <w:rPr>
                <w:color w:val="000000"/>
                <w:sz w:val="24"/>
                <w:szCs w:val="24"/>
              </w:rPr>
              <w:t>32</w:t>
            </w:r>
          </w:p>
        </w:tc>
      </w:tr>
      <w:tr w:rsidR="00357996" w:rsidRPr="00054C47" w14:paraId="3E2CC5F3"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8A1BE2" w14:textId="77777777" w:rsidR="00357996" w:rsidRPr="00054C47" w:rsidRDefault="00357996" w:rsidP="00357996">
            <w:pPr>
              <w:autoSpaceDE/>
              <w:autoSpaceDN/>
              <w:rPr>
                <w:color w:val="000000"/>
                <w:sz w:val="24"/>
                <w:szCs w:val="24"/>
              </w:rPr>
            </w:pPr>
            <w:r w:rsidRPr="00054C47">
              <w:rPr>
                <w:color w:val="000000"/>
                <w:sz w:val="24"/>
                <w:szCs w:val="24"/>
              </w:rPr>
              <w:t xml:space="preserve">50. </w:t>
            </w:r>
          </w:p>
        </w:tc>
        <w:tc>
          <w:tcPr>
            <w:tcW w:w="3580" w:type="dxa"/>
            <w:tcBorders>
              <w:top w:val="nil"/>
              <w:left w:val="nil"/>
              <w:bottom w:val="single" w:sz="4" w:space="0" w:color="auto"/>
              <w:right w:val="single" w:sz="4" w:space="0" w:color="auto"/>
            </w:tcBorders>
            <w:shd w:val="clear" w:color="auto" w:fill="auto"/>
            <w:noWrap/>
            <w:vAlign w:val="bottom"/>
            <w:hideMark/>
          </w:tcPr>
          <w:p w14:paraId="235C8A17" w14:textId="10C38269" w:rsidR="00357996" w:rsidRPr="00054C47" w:rsidRDefault="00357996" w:rsidP="00357996">
            <w:pPr>
              <w:autoSpaceDE/>
              <w:autoSpaceDN/>
              <w:rPr>
                <w:color w:val="000000"/>
                <w:sz w:val="24"/>
                <w:szCs w:val="24"/>
              </w:rPr>
            </w:pPr>
            <w:r w:rsidRPr="00054C47">
              <w:rPr>
                <w:color w:val="000000"/>
                <w:sz w:val="24"/>
                <w:szCs w:val="24"/>
              </w:rPr>
              <w:t>H</w:t>
            </w:r>
            <w:r w:rsidR="003B2A10" w:rsidRPr="00054C47">
              <w:rPr>
                <w:color w:val="000000"/>
                <w:sz w:val="24"/>
                <w:szCs w:val="24"/>
              </w:rPr>
              <w:t>äädemeeste</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02A57CB" w14:textId="77777777" w:rsidR="00357996" w:rsidRPr="00054C47" w:rsidRDefault="00357996" w:rsidP="00357996">
            <w:pPr>
              <w:autoSpaceDE/>
              <w:autoSpaceDN/>
              <w:jc w:val="right"/>
              <w:rPr>
                <w:color w:val="000000"/>
                <w:sz w:val="24"/>
                <w:szCs w:val="24"/>
              </w:rPr>
            </w:pPr>
            <w:r w:rsidRPr="00054C47">
              <w:rPr>
                <w:color w:val="000000"/>
                <w:sz w:val="24"/>
                <w:szCs w:val="24"/>
              </w:rPr>
              <w:t>55</w:t>
            </w:r>
          </w:p>
        </w:tc>
        <w:tc>
          <w:tcPr>
            <w:tcW w:w="927" w:type="dxa"/>
            <w:tcBorders>
              <w:top w:val="nil"/>
              <w:left w:val="nil"/>
              <w:bottom w:val="single" w:sz="4" w:space="0" w:color="auto"/>
              <w:right w:val="single" w:sz="4" w:space="0" w:color="auto"/>
            </w:tcBorders>
            <w:shd w:val="clear" w:color="auto" w:fill="auto"/>
            <w:noWrap/>
            <w:vAlign w:val="bottom"/>
            <w:hideMark/>
          </w:tcPr>
          <w:p w14:paraId="6376CC81" w14:textId="77777777" w:rsidR="00357996" w:rsidRPr="00054C47" w:rsidRDefault="00357996" w:rsidP="00357996">
            <w:pPr>
              <w:autoSpaceDE/>
              <w:autoSpaceDN/>
              <w:jc w:val="right"/>
              <w:rPr>
                <w:color w:val="000000"/>
                <w:sz w:val="24"/>
                <w:szCs w:val="24"/>
              </w:rPr>
            </w:pPr>
            <w:r w:rsidRPr="00054C47">
              <w:rPr>
                <w:color w:val="000000"/>
                <w:sz w:val="24"/>
                <w:szCs w:val="24"/>
              </w:rPr>
              <w:t>38</w:t>
            </w:r>
          </w:p>
        </w:tc>
        <w:tc>
          <w:tcPr>
            <w:tcW w:w="927" w:type="dxa"/>
            <w:tcBorders>
              <w:top w:val="nil"/>
              <w:left w:val="nil"/>
              <w:bottom w:val="single" w:sz="4" w:space="0" w:color="auto"/>
              <w:right w:val="single" w:sz="4" w:space="0" w:color="auto"/>
            </w:tcBorders>
            <w:shd w:val="clear" w:color="auto" w:fill="auto"/>
            <w:noWrap/>
            <w:vAlign w:val="bottom"/>
            <w:hideMark/>
          </w:tcPr>
          <w:p w14:paraId="5F904ED2" w14:textId="77777777" w:rsidR="00357996" w:rsidRPr="00054C47" w:rsidRDefault="00357996" w:rsidP="00357996">
            <w:pPr>
              <w:autoSpaceDE/>
              <w:autoSpaceDN/>
              <w:jc w:val="right"/>
              <w:rPr>
                <w:color w:val="000000"/>
                <w:sz w:val="24"/>
                <w:szCs w:val="24"/>
              </w:rPr>
            </w:pPr>
            <w:r w:rsidRPr="00054C47">
              <w:rPr>
                <w:color w:val="000000"/>
                <w:sz w:val="24"/>
                <w:szCs w:val="24"/>
              </w:rPr>
              <w:t>32</w:t>
            </w:r>
          </w:p>
        </w:tc>
      </w:tr>
      <w:tr w:rsidR="00357996" w:rsidRPr="00054C47" w14:paraId="063200F2"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6B2D830" w14:textId="77777777" w:rsidR="00357996" w:rsidRPr="00054C47" w:rsidRDefault="00357996" w:rsidP="00357996">
            <w:pPr>
              <w:autoSpaceDE/>
              <w:autoSpaceDN/>
              <w:rPr>
                <w:color w:val="000000"/>
                <w:sz w:val="24"/>
                <w:szCs w:val="24"/>
              </w:rPr>
            </w:pPr>
            <w:r w:rsidRPr="00054C47">
              <w:rPr>
                <w:color w:val="000000"/>
                <w:sz w:val="24"/>
                <w:szCs w:val="24"/>
              </w:rPr>
              <w:t xml:space="preserve">51. </w:t>
            </w:r>
          </w:p>
        </w:tc>
        <w:tc>
          <w:tcPr>
            <w:tcW w:w="3580" w:type="dxa"/>
            <w:tcBorders>
              <w:top w:val="nil"/>
              <w:left w:val="nil"/>
              <w:bottom w:val="single" w:sz="4" w:space="0" w:color="auto"/>
              <w:right w:val="single" w:sz="4" w:space="0" w:color="auto"/>
            </w:tcBorders>
            <w:shd w:val="clear" w:color="auto" w:fill="auto"/>
            <w:noWrap/>
            <w:vAlign w:val="bottom"/>
            <w:hideMark/>
          </w:tcPr>
          <w:p w14:paraId="261C8C45" w14:textId="6FD011DA" w:rsidR="00357996" w:rsidRPr="00054C47" w:rsidRDefault="00357996" w:rsidP="00357996">
            <w:pPr>
              <w:autoSpaceDE/>
              <w:autoSpaceDN/>
              <w:rPr>
                <w:color w:val="000000"/>
                <w:sz w:val="24"/>
                <w:szCs w:val="24"/>
              </w:rPr>
            </w:pPr>
            <w:r w:rsidRPr="00054C47">
              <w:rPr>
                <w:color w:val="000000"/>
                <w:sz w:val="24"/>
                <w:szCs w:val="24"/>
              </w:rPr>
              <w:t>S</w:t>
            </w:r>
            <w:r w:rsidR="003B2A10" w:rsidRPr="00054C47">
              <w:rPr>
                <w:color w:val="000000"/>
                <w:sz w:val="24"/>
                <w:szCs w:val="24"/>
              </w:rPr>
              <w:t>aarde</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03DFCF2" w14:textId="77777777" w:rsidR="00357996" w:rsidRPr="00054C47" w:rsidRDefault="00357996" w:rsidP="00357996">
            <w:pPr>
              <w:autoSpaceDE/>
              <w:autoSpaceDN/>
              <w:jc w:val="right"/>
              <w:rPr>
                <w:color w:val="000000"/>
                <w:sz w:val="24"/>
                <w:szCs w:val="24"/>
              </w:rPr>
            </w:pPr>
            <w:r w:rsidRPr="00054C47">
              <w:rPr>
                <w:color w:val="000000"/>
                <w:sz w:val="24"/>
                <w:szCs w:val="24"/>
              </w:rPr>
              <w:t>43</w:t>
            </w:r>
          </w:p>
        </w:tc>
        <w:tc>
          <w:tcPr>
            <w:tcW w:w="927" w:type="dxa"/>
            <w:tcBorders>
              <w:top w:val="nil"/>
              <w:left w:val="nil"/>
              <w:bottom w:val="single" w:sz="4" w:space="0" w:color="auto"/>
              <w:right w:val="single" w:sz="4" w:space="0" w:color="auto"/>
            </w:tcBorders>
            <w:shd w:val="clear" w:color="auto" w:fill="auto"/>
            <w:noWrap/>
            <w:vAlign w:val="bottom"/>
            <w:hideMark/>
          </w:tcPr>
          <w:p w14:paraId="551DAD80" w14:textId="77777777" w:rsidR="00357996" w:rsidRPr="00054C47" w:rsidRDefault="00357996" w:rsidP="00357996">
            <w:pPr>
              <w:autoSpaceDE/>
              <w:autoSpaceDN/>
              <w:jc w:val="right"/>
              <w:rPr>
                <w:color w:val="000000"/>
                <w:sz w:val="24"/>
                <w:szCs w:val="24"/>
              </w:rPr>
            </w:pPr>
            <w:r w:rsidRPr="00054C47">
              <w:rPr>
                <w:color w:val="000000"/>
                <w:sz w:val="24"/>
                <w:szCs w:val="24"/>
              </w:rPr>
              <w:t>34</w:t>
            </w:r>
          </w:p>
        </w:tc>
        <w:tc>
          <w:tcPr>
            <w:tcW w:w="927" w:type="dxa"/>
            <w:tcBorders>
              <w:top w:val="nil"/>
              <w:left w:val="nil"/>
              <w:bottom w:val="single" w:sz="4" w:space="0" w:color="auto"/>
              <w:right w:val="single" w:sz="4" w:space="0" w:color="auto"/>
            </w:tcBorders>
            <w:shd w:val="clear" w:color="auto" w:fill="auto"/>
            <w:noWrap/>
            <w:vAlign w:val="bottom"/>
            <w:hideMark/>
          </w:tcPr>
          <w:p w14:paraId="6E95DC51" w14:textId="77777777" w:rsidR="00357996" w:rsidRPr="00054C47" w:rsidRDefault="00357996" w:rsidP="00357996">
            <w:pPr>
              <w:autoSpaceDE/>
              <w:autoSpaceDN/>
              <w:jc w:val="right"/>
              <w:rPr>
                <w:color w:val="000000"/>
                <w:sz w:val="24"/>
                <w:szCs w:val="24"/>
              </w:rPr>
            </w:pPr>
            <w:r w:rsidRPr="00054C47">
              <w:rPr>
                <w:color w:val="000000"/>
                <w:sz w:val="24"/>
                <w:szCs w:val="24"/>
              </w:rPr>
              <w:t>21</w:t>
            </w:r>
          </w:p>
        </w:tc>
      </w:tr>
      <w:tr w:rsidR="00357996" w:rsidRPr="00054C47" w14:paraId="6A918399"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475AFE95" w14:textId="77777777" w:rsidR="00357996" w:rsidRPr="00054C47" w:rsidRDefault="00357996" w:rsidP="00357996">
            <w:pPr>
              <w:autoSpaceDE/>
              <w:autoSpaceDN/>
              <w:rPr>
                <w:color w:val="000000"/>
                <w:sz w:val="24"/>
                <w:szCs w:val="24"/>
              </w:rPr>
            </w:pPr>
            <w:r w:rsidRPr="00054C47">
              <w:rPr>
                <w:color w:val="000000"/>
                <w:sz w:val="24"/>
                <w:szCs w:val="24"/>
              </w:rPr>
              <w:t xml:space="preserve">52. </w:t>
            </w:r>
          </w:p>
        </w:tc>
        <w:tc>
          <w:tcPr>
            <w:tcW w:w="3580" w:type="dxa"/>
            <w:tcBorders>
              <w:top w:val="nil"/>
              <w:left w:val="nil"/>
              <w:bottom w:val="double" w:sz="6" w:space="0" w:color="auto"/>
              <w:right w:val="single" w:sz="4" w:space="0" w:color="auto"/>
            </w:tcBorders>
            <w:shd w:val="clear" w:color="auto" w:fill="auto"/>
            <w:noWrap/>
            <w:vAlign w:val="bottom"/>
            <w:hideMark/>
          </w:tcPr>
          <w:p w14:paraId="08E57C97" w14:textId="051BB690" w:rsidR="00357996" w:rsidRPr="00054C47" w:rsidRDefault="00357996" w:rsidP="00357996">
            <w:pPr>
              <w:autoSpaceDE/>
              <w:autoSpaceDN/>
              <w:rPr>
                <w:color w:val="000000"/>
                <w:sz w:val="24"/>
                <w:szCs w:val="24"/>
              </w:rPr>
            </w:pPr>
            <w:r w:rsidRPr="00054C47">
              <w:rPr>
                <w:color w:val="000000"/>
                <w:sz w:val="24"/>
                <w:szCs w:val="24"/>
              </w:rPr>
              <w:t>K</w:t>
            </w:r>
            <w:r w:rsidR="003B2A10" w:rsidRPr="00054C47">
              <w:rPr>
                <w:color w:val="000000"/>
                <w:sz w:val="24"/>
                <w:szCs w:val="24"/>
              </w:rPr>
              <w:t>ihnu</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66E953E4" w14:textId="77777777" w:rsidR="00357996" w:rsidRPr="00054C47" w:rsidRDefault="00357996" w:rsidP="00357996">
            <w:pPr>
              <w:autoSpaceDE/>
              <w:autoSpaceDN/>
              <w:jc w:val="right"/>
              <w:rPr>
                <w:color w:val="000000"/>
                <w:sz w:val="24"/>
                <w:szCs w:val="24"/>
              </w:rPr>
            </w:pPr>
            <w:r w:rsidRPr="00054C47">
              <w:rPr>
                <w:color w:val="000000"/>
                <w:sz w:val="24"/>
                <w:szCs w:val="24"/>
              </w:rPr>
              <w:t>10</w:t>
            </w:r>
          </w:p>
        </w:tc>
        <w:tc>
          <w:tcPr>
            <w:tcW w:w="927" w:type="dxa"/>
            <w:tcBorders>
              <w:top w:val="nil"/>
              <w:left w:val="nil"/>
              <w:bottom w:val="double" w:sz="6" w:space="0" w:color="auto"/>
              <w:right w:val="single" w:sz="4" w:space="0" w:color="auto"/>
            </w:tcBorders>
            <w:shd w:val="clear" w:color="auto" w:fill="auto"/>
            <w:noWrap/>
            <w:vAlign w:val="bottom"/>
            <w:hideMark/>
          </w:tcPr>
          <w:p w14:paraId="20444405" w14:textId="77777777" w:rsidR="00357996" w:rsidRPr="00054C47" w:rsidRDefault="00357996" w:rsidP="00357996">
            <w:pPr>
              <w:autoSpaceDE/>
              <w:autoSpaceDN/>
              <w:jc w:val="right"/>
              <w:rPr>
                <w:color w:val="000000"/>
                <w:sz w:val="24"/>
                <w:szCs w:val="24"/>
              </w:rPr>
            </w:pPr>
            <w:r w:rsidRPr="00054C47">
              <w:rPr>
                <w:color w:val="000000"/>
                <w:sz w:val="24"/>
                <w:szCs w:val="24"/>
              </w:rPr>
              <w:t>7</w:t>
            </w:r>
          </w:p>
        </w:tc>
        <w:tc>
          <w:tcPr>
            <w:tcW w:w="927" w:type="dxa"/>
            <w:tcBorders>
              <w:top w:val="nil"/>
              <w:left w:val="nil"/>
              <w:bottom w:val="double" w:sz="6" w:space="0" w:color="auto"/>
              <w:right w:val="single" w:sz="4" w:space="0" w:color="auto"/>
            </w:tcBorders>
            <w:shd w:val="clear" w:color="auto" w:fill="auto"/>
            <w:noWrap/>
            <w:vAlign w:val="bottom"/>
            <w:hideMark/>
          </w:tcPr>
          <w:p w14:paraId="75F246C2" w14:textId="77777777" w:rsidR="00357996" w:rsidRPr="00054C47" w:rsidRDefault="00357996" w:rsidP="00357996">
            <w:pPr>
              <w:autoSpaceDE/>
              <w:autoSpaceDN/>
              <w:jc w:val="right"/>
              <w:rPr>
                <w:color w:val="000000"/>
                <w:sz w:val="24"/>
                <w:szCs w:val="24"/>
              </w:rPr>
            </w:pPr>
            <w:r w:rsidRPr="00054C47">
              <w:rPr>
                <w:color w:val="000000"/>
                <w:sz w:val="24"/>
                <w:szCs w:val="24"/>
              </w:rPr>
              <w:t>6</w:t>
            </w:r>
          </w:p>
        </w:tc>
      </w:tr>
      <w:tr w:rsidR="00357996" w:rsidRPr="00054C47" w14:paraId="268A658F"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6B727FFD" w14:textId="77777777" w:rsidR="00357996" w:rsidRPr="00054C47" w:rsidRDefault="00357996" w:rsidP="00357996">
            <w:pPr>
              <w:autoSpaceDE/>
              <w:autoSpaceDN/>
              <w:rPr>
                <w:color w:val="000000"/>
                <w:sz w:val="24"/>
                <w:szCs w:val="24"/>
              </w:rPr>
            </w:pPr>
            <w:r w:rsidRPr="00054C47">
              <w:rPr>
                <w:color w:val="000000"/>
                <w:sz w:val="24"/>
                <w:szCs w:val="24"/>
              </w:rPr>
              <w:t xml:space="preserve">53. </w:t>
            </w:r>
          </w:p>
        </w:tc>
        <w:tc>
          <w:tcPr>
            <w:tcW w:w="3580" w:type="dxa"/>
            <w:tcBorders>
              <w:top w:val="nil"/>
              <w:left w:val="nil"/>
              <w:bottom w:val="double" w:sz="6" w:space="0" w:color="auto"/>
              <w:right w:val="single" w:sz="4" w:space="0" w:color="auto"/>
            </w:tcBorders>
            <w:shd w:val="clear" w:color="000000" w:fill="FFF2CC"/>
            <w:noWrap/>
            <w:vAlign w:val="bottom"/>
            <w:hideMark/>
          </w:tcPr>
          <w:p w14:paraId="22A4ECF8" w14:textId="011311D3" w:rsidR="00357996" w:rsidRPr="00054C47" w:rsidRDefault="00357996" w:rsidP="00357996">
            <w:pPr>
              <w:autoSpaceDE/>
              <w:autoSpaceDN/>
              <w:rPr>
                <w:color w:val="000000"/>
                <w:sz w:val="24"/>
                <w:szCs w:val="24"/>
              </w:rPr>
            </w:pPr>
            <w:r w:rsidRPr="00054C47">
              <w:rPr>
                <w:color w:val="000000"/>
                <w:sz w:val="24"/>
                <w:szCs w:val="24"/>
              </w:rPr>
              <w:t>R</w:t>
            </w:r>
            <w:r w:rsidR="003B2A10" w:rsidRPr="00054C47">
              <w:rPr>
                <w:color w:val="000000"/>
                <w:sz w:val="24"/>
                <w:szCs w:val="24"/>
              </w:rPr>
              <w:t>apla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2C23BAD7" w14:textId="77777777" w:rsidR="00357996" w:rsidRPr="00054C47" w:rsidRDefault="00357996" w:rsidP="00357996">
            <w:pPr>
              <w:autoSpaceDE/>
              <w:autoSpaceDN/>
              <w:jc w:val="right"/>
              <w:rPr>
                <w:color w:val="000000"/>
                <w:sz w:val="24"/>
                <w:szCs w:val="24"/>
              </w:rPr>
            </w:pPr>
            <w:r w:rsidRPr="00054C47">
              <w:rPr>
                <w:color w:val="000000"/>
                <w:sz w:val="24"/>
                <w:szCs w:val="24"/>
              </w:rPr>
              <w:t>146</w:t>
            </w:r>
          </w:p>
        </w:tc>
        <w:tc>
          <w:tcPr>
            <w:tcW w:w="927" w:type="dxa"/>
            <w:tcBorders>
              <w:top w:val="nil"/>
              <w:left w:val="nil"/>
              <w:bottom w:val="double" w:sz="6" w:space="0" w:color="auto"/>
              <w:right w:val="single" w:sz="4" w:space="0" w:color="auto"/>
            </w:tcBorders>
            <w:shd w:val="clear" w:color="000000" w:fill="FFF2CC"/>
            <w:noWrap/>
            <w:vAlign w:val="bottom"/>
            <w:hideMark/>
          </w:tcPr>
          <w:p w14:paraId="71C38E4A" w14:textId="77777777" w:rsidR="00357996" w:rsidRPr="00054C47" w:rsidRDefault="00357996" w:rsidP="00357996">
            <w:pPr>
              <w:autoSpaceDE/>
              <w:autoSpaceDN/>
              <w:jc w:val="right"/>
              <w:rPr>
                <w:color w:val="000000"/>
                <w:sz w:val="24"/>
                <w:szCs w:val="24"/>
              </w:rPr>
            </w:pPr>
            <w:r w:rsidRPr="00054C47">
              <w:rPr>
                <w:color w:val="000000"/>
                <w:sz w:val="24"/>
                <w:szCs w:val="24"/>
              </w:rPr>
              <w:t>122</w:t>
            </w:r>
          </w:p>
        </w:tc>
        <w:tc>
          <w:tcPr>
            <w:tcW w:w="927" w:type="dxa"/>
            <w:tcBorders>
              <w:top w:val="nil"/>
              <w:left w:val="nil"/>
              <w:bottom w:val="double" w:sz="6" w:space="0" w:color="auto"/>
              <w:right w:val="single" w:sz="4" w:space="0" w:color="auto"/>
            </w:tcBorders>
            <w:shd w:val="clear" w:color="000000" w:fill="FFF2CC"/>
            <w:noWrap/>
            <w:vAlign w:val="bottom"/>
            <w:hideMark/>
          </w:tcPr>
          <w:p w14:paraId="763691F5" w14:textId="77777777" w:rsidR="00357996" w:rsidRPr="00054C47" w:rsidRDefault="00357996" w:rsidP="00357996">
            <w:pPr>
              <w:autoSpaceDE/>
              <w:autoSpaceDN/>
              <w:jc w:val="right"/>
              <w:rPr>
                <w:color w:val="000000"/>
                <w:sz w:val="24"/>
                <w:szCs w:val="24"/>
              </w:rPr>
            </w:pPr>
            <w:r w:rsidRPr="00054C47">
              <w:rPr>
                <w:color w:val="000000"/>
                <w:sz w:val="24"/>
                <w:szCs w:val="24"/>
              </w:rPr>
              <w:t>91</w:t>
            </w:r>
          </w:p>
        </w:tc>
      </w:tr>
      <w:tr w:rsidR="00357996" w:rsidRPr="00054C47" w14:paraId="1C2C66DA"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66D4AD" w14:textId="77777777" w:rsidR="00357996" w:rsidRPr="00054C47" w:rsidRDefault="00357996" w:rsidP="00357996">
            <w:pPr>
              <w:autoSpaceDE/>
              <w:autoSpaceDN/>
              <w:rPr>
                <w:color w:val="000000"/>
                <w:sz w:val="24"/>
                <w:szCs w:val="24"/>
              </w:rPr>
            </w:pPr>
            <w:r w:rsidRPr="00054C47">
              <w:rPr>
                <w:color w:val="000000"/>
                <w:sz w:val="24"/>
                <w:szCs w:val="24"/>
              </w:rPr>
              <w:t xml:space="preserve">54. </w:t>
            </w:r>
          </w:p>
        </w:tc>
        <w:tc>
          <w:tcPr>
            <w:tcW w:w="3580" w:type="dxa"/>
            <w:tcBorders>
              <w:top w:val="nil"/>
              <w:left w:val="nil"/>
              <w:bottom w:val="single" w:sz="4" w:space="0" w:color="auto"/>
              <w:right w:val="single" w:sz="4" w:space="0" w:color="auto"/>
            </w:tcBorders>
            <w:shd w:val="clear" w:color="auto" w:fill="auto"/>
            <w:noWrap/>
            <w:vAlign w:val="bottom"/>
            <w:hideMark/>
          </w:tcPr>
          <w:p w14:paraId="51F9AD64" w14:textId="283ECEB0" w:rsidR="00357996" w:rsidRPr="00054C47" w:rsidRDefault="00357996" w:rsidP="00357996">
            <w:pPr>
              <w:autoSpaceDE/>
              <w:autoSpaceDN/>
              <w:rPr>
                <w:color w:val="000000"/>
                <w:sz w:val="24"/>
                <w:szCs w:val="24"/>
              </w:rPr>
            </w:pPr>
            <w:r w:rsidRPr="00054C47">
              <w:rPr>
                <w:color w:val="000000"/>
                <w:sz w:val="24"/>
                <w:szCs w:val="24"/>
              </w:rPr>
              <w:t>K</w:t>
            </w:r>
            <w:r w:rsidR="003B2A10" w:rsidRPr="00054C47">
              <w:rPr>
                <w:color w:val="000000"/>
                <w:sz w:val="24"/>
                <w:szCs w:val="24"/>
              </w:rPr>
              <w:t>ehtna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27DA62C" w14:textId="77777777" w:rsidR="00357996" w:rsidRPr="00054C47" w:rsidRDefault="00357996" w:rsidP="00357996">
            <w:pPr>
              <w:autoSpaceDE/>
              <w:autoSpaceDN/>
              <w:jc w:val="right"/>
              <w:rPr>
                <w:color w:val="000000"/>
                <w:sz w:val="24"/>
                <w:szCs w:val="24"/>
              </w:rPr>
            </w:pPr>
            <w:r w:rsidRPr="00054C47">
              <w:rPr>
                <w:color w:val="000000"/>
                <w:sz w:val="24"/>
                <w:szCs w:val="24"/>
              </w:rPr>
              <w:t>46</w:t>
            </w:r>
          </w:p>
        </w:tc>
        <w:tc>
          <w:tcPr>
            <w:tcW w:w="927" w:type="dxa"/>
            <w:tcBorders>
              <w:top w:val="nil"/>
              <w:left w:val="nil"/>
              <w:bottom w:val="single" w:sz="4" w:space="0" w:color="auto"/>
              <w:right w:val="single" w:sz="4" w:space="0" w:color="auto"/>
            </w:tcBorders>
            <w:shd w:val="clear" w:color="auto" w:fill="auto"/>
            <w:noWrap/>
            <w:vAlign w:val="bottom"/>
            <w:hideMark/>
          </w:tcPr>
          <w:p w14:paraId="595CE5D0" w14:textId="77777777" w:rsidR="00357996" w:rsidRPr="00054C47" w:rsidRDefault="00357996" w:rsidP="00357996">
            <w:pPr>
              <w:autoSpaceDE/>
              <w:autoSpaceDN/>
              <w:jc w:val="right"/>
              <w:rPr>
                <w:color w:val="000000"/>
                <w:sz w:val="24"/>
                <w:szCs w:val="24"/>
              </w:rPr>
            </w:pPr>
            <w:r w:rsidRPr="00054C47">
              <w:rPr>
                <w:color w:val="000000"/>
                <w:sz w:val="24"/>
                <w:szCs w:val="24"/>
              </w:rPr>
              <w:t>47</w:t>
            </w:r>
          </w:p>
        </w:tc>
        <w:tc>
          <w:tcPr>
            <w:tcW w:w="927" w:type="dxa"/>
            <w:tcBorders>
              <w:top w:val="nil"/>
              <w:left w:val="nil"/>
              <w:bottom w:val="single" w:sz="4" w:space="0" w:color="auto"/>
              <w:right w:val="single" w:sz="4" w:space="0" w:color="auto"/>
            </w:tcBorders>
            <w:shd w:val="clear" w:color="auto" w:fill="auto"/>
            <w:noWrap/>
            <w:vAlign w:val="bottom"/>
            <w:hideMark/>
          </w:tcPr>
          <w:p w14:paraId="5BE931E8" w14:textId="77777777" w:rsidR="00357996" w:rsidRPr="00054C47" w:rsidRDefault="00357996" w:rsidP="00357996">
            <w:pPr>
              <w:autoSpaceDE/>
              <w:autoSpaceDN/>
              <w:jc w:val="right"/>
              <w:rPr>
                <w:color w:val="000000"/>
                <w:sz w:val="24"/>
                <w:szCs w:val="24"/>
              </w:rPr>
            </w:pPr>
            <w:r w:rsidRPr="00054C47">
              <w:rPr>
                <w:color w:val="000000"/>
                <w:sz w:val="24"/>
                <w:szCs w:val="24"/>
              </w:rPr>
              <w:t>40</w:t>
            </w:r>
          </w:p>
        </w:tc>
      </w:tr>
      <w:tr w:rsidR="00357996" w:rsidRPr="00054C47" w14:paraId="76AEE577"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E727D4D" w14:textId="77777777" w:rsidR="00357996" w:rsidRPr="00054C47" w:rsidRDefault="00357996" w:rsidP="00357996">
            <w:pPr>
              <w:autoSpaceDE/>
              <w:autoSpaceDN/>
              <w:rPr>
                <w:color w:val="000000"/>
                <w:sz w:val="24"/>
                <w:szCs w:val="24"/>
              </w:rPr>
            </w:pPr>
            <w:r w:rsidRPr="00054C47">
              <w:rPr>
                <w:color w:val="000000"/>
                <w:sz w:val="24"/>
                <w:szCs w:val="24"/>
              </w:rPr>
              <w:t xml:space="preserve">55. </w:t>
            </w:r>
          </w:p>
        </w:tc>
        <w:tc>
          <w:tcPr>
            <w:tcW w:w="3580" w:type="dxa"/>
            <w:tcBorders>
              <w:top w:val="nil"/>
              <w:left w:val="nil"/>
              <w:bottom w:val="single" w:sz="4" w:space="0" w:color="auto"/>
              <w:right w:val="single" w:sz="4" w:space="0" w:color="auto"/>
            </w:tcBorders>
            <w:shd w:val="clear" w:color="auto" w:fill="auto"/>
            <w:noWrap/>
            <w:vAlign w:val="bottom"/>
            <w:hideMark/>
          </w:tcPr>
          <w:p w14:paraId="393DF772" w14:textId="049BAC46" w:rsidR="00357996" w:rsidRPr="00054C47" w:rsidRDefault="00357996" w:rsidP="00357996">
            <w:pPr>
              <w:autoSpaceDE/>
              <w:autoSpaceDN/>
              <w:rPr>
                <w:color w:val="000000"/>
                <w:sz w:val="24"/>
                <w:szCs w:val="24"/>
              </w:rPr>
            </w:pPr>
            <w:r w:rsidRPr="00054C47">
              <w:rPr>
                <w:color w:val="000000"/>
                <w:sz w:val="24"/>
                <w:szCs w:val="24"/>
              </w:rPr>
              <w:t>K</w:t>
            </w:r>
            <w:r w:rsidR="003B2A10" w:rsidRPr="00054C47">
              <w:rPr>
                <w:color w:val="000000"/>
                <w:sz w:val="24"/>
                <w:szCs w:val="24"/>
              </w:rPr>
              <w:t>ohila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94AAFA7" w14:textId="77777777" w:rsidR="00357996" w:rsidRPr="00054C47" w:rsidRDefault="00357996" w:rsidP="00357996">
            <w:pPr>
              <w:autoSpaceDE/>
              <w:autoSpaceDN/>
              <w:jc w:val="right"/>
              <w:rPr>
                <w:color w:val="000000"/>
                <w:sz w:val="24"/>
                <w:szCs w:val="24"/>
              </w:rPr>
            </w:pPr>
            <w:r w:rsidRPr="00054C47">
              <w:rPr>
                <w:color w:val="000000"/>
                <w:sz w:val="24"/>
                <w:szCs w:val="24"/>
              </w:rPr>
              <w:t>91</w:t>
            </w:r>
          </w:p>
        </w:tc>
        <w:tc>
          <w:tcPr>
            <w:tcW w:w="927" w:type="dxa"/>
            <w:tcBorders>
              <w:top w:val="nil"/>
              <w:left w:val="nil"/>
              <w:bottom w:val="single" w:sz="4" w:space="0" w:color="auto"/>
              <w:right w:val="single" w:sz="4" w:space="0" w:color="auto"/>
            </w:tcBorders>
            <w:shd w:val="clear" w:color="auto" w:fill="auto"/>
            <w:noWrap/>
            <w:vAlign w:val="bottom"/>
            <w:hideMark/>
          </w:tcPr>
          <w:p w14:paraId="614147F9" w14:textId="77777777" w:rsidR="00357996" w:rsidRPr="00054C47" w:rsidRDefault="00357996" w:rsidP="00357996">
            <w:pPr>
              <w:autoSpaceDE/>
              <w:autoSpaceDN/>
              <w:jc w:val="right"/>
              <w:rPr>
                <w:color w:val="000000"/>
                <w:sz w:val="24"/>
                <w:szCs w:val="24"/>
              </w:rPr>
            </w:pPr>
            <w:r w:rsidRPr="00054C47">
              <w:rPr>
                <w:color w:val="000000"/>
                <w:sz w:val="24"/>
                <w:szCs w:val="24"/>
              </w:rPr>
              <w:t>70</w:t>
            </w:r>
          </w:p>
        </w:tc>
        <w:tc>
          <w:tcPr>
            <w:tcW w:w="927" w:type="dxa"/>
            <w:tcBorders>
              <w:top w:val="nil"/>
              <w:left w:val="nil"/>
              <w:bottom w:val="single" w:sz="4" w:space="0" w:color="auto"/>
              <w:right w:val="single" w:sz="4" w:space="0" w:color="auto"/>
            </w:tcBorders>
            <w:shd w:val="clear" w:color="auto" w:fill="auto"/>
            <w:noWrap/>
            <w:vAlign w:val="bottom"/>
            <w:hideMark/>
          </w:tcPr>
          <w:p w14:paraId="2072FF0A" w14:textId="77777777" w:rsidR="00357996" w:rsidRPr="00054C47" w:rsidRDefault="00357996" w:rsidP="00357996">
            <w:pPr>
              <w:autoSpaceDE/>
              <w:autoSpaceDN/>
              <w:jc w:val="right"/>
              <w:rPr>
                <w:color w:val="000000"/>
                <w:sz w:val="24"/>
                <w:szCs w:val="24"/>
              </w:rPr>
            </w:pPr>
            <w:r w:rsidRPr="00054C47">
              <w:rPr>
                <w:color w:val="000000"/>
                <w:sz w:val="24"/>
                <w:szCs w:val="24"/>
              </w:rPr>
              <w:t>63</w:t>
            </w:r>
          </w:p>
        </w:tc>
      </w:tr>
      <w:tr w:rsidR="00357996" w:rsidRPr="00054C47" w14:paraId="73A76803"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EA60755" w14:textId="77777777" w:rsidR="00357996" w:rsidRPr="00054C47" w:rsidRDefault="00357996" w:rsidP="00357996">
            <w:pPr>
              <w:autoSpaceDE/>
              <w:autoSpaceDN/>
              <w:rPr>
                <w:color w:val="000000"/>
                <w:sz w:val="24"/>
                <w:szCs w:val="24"/>
              </w:rPr>
            </w:pPr>
            <w:r w:rsidRPr="00054C47">
              <w:rPr>
                <w:color w:val="000000"/>
                <w:sz w:val="24"/>
                <w:szCs w:val="24"/>
              </w:rPr>
              <w:t xml:space="preserve">56. </w:t>
            </w:r>
          </w:p>
        </w:tc>
        <w:tc>
          <w:tcPr>
            <w:tcW w:w="3580" w:type="dxa"/>
            <w:tcBorders>
              <w:top w:val="nil"/>
              <w:left w:val="nil"/>
              <w:bottom w:val="single" w:sz="4" w:space="0" w:color="auto"/>
              <w:right w:val="single" w:sz="4" w:space="0" w:color="auto"/>
            </w:tcBorders>
            <w:shd w:val="clear" w:color="auto" w:fill="auto"/>
            <w:noWrap/>
            <w:vAlign w:val="bottom"/>
            <w:hideMark/>
          </w:tcPr>
          <w:p w14:paraId="32742085" w14:textId="063F5A93" w:rsidR="00357996" w:rsidRPr="00054C47" w:rsidRDefault="00357996" w:rsidP="00357996">
            <w:pPr>
              <w:autoSpaceDE/>
              <w:autoSpaceDN/>
              <w:rPr>
                <w:color w:val="000000"/>
                <w:sz w:val="24"/>
                <w:szCs w:val="24"/>
              </w:rPr>
            </w:pPr>
            <w:r w:rsidRPr="00054C47">
              <w:rPr>
                <w:color w:val="000000"/>
                <w:sz w:val="24"/>
                <w:szCs w:val="24"/>
              </w:rPr>
              <w:t>M</w:t>
            </w:r>
            <w:r w:rsidR="003B2A10" w:rsidRPr="00054C47">
              <w:rPr>
                <w:color w:val="000000"/>
                <w:sz w:val="24"/>
                <w:szCs w:val="24"/>
              </w:rPr>
              <w:t>ärjamaa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C106396" w14:textId="77777777" w:rsidR="00357996" w:rsidRPr="00054C47" w:rsidRDefault="00357996" w:rsidP="00357996">
            <w:pPr>
              <w:autoSpaceDE/>
              <w:autoSpaceDN/>
              <w:jc w:val="right"/>
              <w:rPr>
                <w:color w:val="000000"/>
                <w:sz w:val="24"/>
                <w:szCs w:val="24"/>
              </w:rPr>
            </w:pPr>
            <w:r w:rsidRPr="00054C47">
              <w:rPr>
                <w:color w:val="000000"/>
                <w:sz w:val="24"/>
                <w:szCs w:val="24"/>
              </w:rPr>
              <w:t>61</w:t>
            </w:r>
          </w:p>
        </w:tc>
        <w:tc>
          <w:tcPr>
            <w:tcW w:w="927" w:type="dxa"/>
            <w:tcBorders>
              <w:top w:val="nil"/>
              <w:left w:val="nil"/>
              <w:bottom w:val="single" w:sz="4" w:space="0" w:color="auto"/>
              <w:right w:val="single" w:sz="4" w:space="0" w:color="auto"/>
            </w:tcBorders>
            <w:shd w:val="clear" w:color="auto" w:fill="auto"/>
            <w:noWrap/>
            <w:vAlign w:val="bottom"/>
            <w:hideMark/>
          </w:tcPr>
          <w:p w14:paraId="0BC94018" w14:textId="77777777" w:rsidR="00357996" w:rsidRPr="00054C47" w:rsidRDefault="00357996" w:rsidP="00357996">
            <w:pPr>
              <w:autoSpaceDE/>
              <w:autoSpaceDN/>
              <w:jc w:val="right"/>
              <w:rPr>
                <w:color w:val="000000"/>
                <w:sz w:val="24"/>
                <w:szCs w:val="24"/>
              </w:rPr>
            </w:pPr>
            <w:r w:rsidRPr="00054C47">
              <w:rPr>
                <w:color w:val="000000"/>
                <w:sz w:val="24"/>
                <w:szCs w:val="24"/>
              </w:rPr>
              <w:t>66</w:t>
            </w:r>
          </w:p>
        </w:tc>
        <w:tc>
          <w:tcPr>
            <w:tcW w:w="927" w:type="dxa"/>
            <w:tcBorders>
              <w:top w:val="nil"/>
              <w:left w:val="nil"/>
              <w:bottom w:val="single" w:sz="4" w:space="0" w:color="auto"/>
              <w:right w:val="single" w:sz="4" w:space="0" w:color="auto"/>
            </w:tcBorders>
            <w:shd w:val="clear" w:color="auto" w:fill="auto"/>
            <w:noWrap/>
            <w:vAlign w:val="bottom"/>
            <w:hideMark/>
          </w:tcPr>
          <w:p w14:paraId="42ACA0F3" w14:textId="77777777" w:rsidR="00357996" w:rsidRPr="00054C47" w:rsidRDefault="00357996" w:rsidP="00357996">
            <w:pPr>
              <w:autoSpaceDE/>
              <w:autoSpaceDN/>
              <w:jc w:val="right"/>
              <w:rPr>
                <w:color w:val="000000"/>
                <w:sz w:val="24"/>
                <w:szCs w:val="24"/>
              </w:rPr>
            </w:pPr>
            <w:r w:rsidRPr="00054C47">
              <w:rPr>
                <w:color w:val="000000"/>
                <w:sz w:val="24"/>
                <w:szCs w:val="24"/>
              </w:rPr>
              <w:t>54</w:t>
            </w:r>
          </w:p>
        </w:tc>
      </w:tr>
      <w:tr w:rsidR="00357996" w:rsidRPr="00054C47" w14:paraId="74E4F5F6"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84E1DD8" w14:textId="77777777" w:rsidR="00357996" w:rsidRPr="00054C47" w:rsidRDefault="00357996" w:rsidP="00357996">
            <w:pPr>
              <w:autoSpaceDE/>
              <w:autoSpaceDN/>
              <w:rPr>
                <w:color w:val="000000"/>
                <w:sz w:val="24"/>
                <w:szCs w:val="24"/>
              </w:rPr>
            </w:pPr>
            <w:r w:rsidRPr="00054C47">
              <w:rPr>
                <w:color w:val="000000"/>
                <w:sz w:val="24"/>
                <w:szCs w:val="24"/>
              </w:rPr>
              <w:t xml:space="preserve">57. </w:t>
            </w:r>
          </w:p>
        </w:tc>
        <w:tc>
          <w:tcPr>
            <w:tcW w:w="3580" w:type="dxa"/>
            <w:tcBorders>
              <w:top w:val="nil"/>
              <w:left w:val="nil"/>
              <w:bottom w:val="single" w:sz="4" w:space="0" w:color="auto"/>
              <w:right w:val="single" w:sz="4" w:space="0" w:color="auto"/>
            </w:tcBorders>
            <w:shd w:val="clear" w:color="auto" w:fill="auto"/>
            <w:noWrap/>
            <w:vAlign w:val="bottom"/>
            <w:hideMark/>
          </w:tcPr>
          <w:p w14:paraId="67DBD0E4" w14:textId="5F85E99C" w:rsidR="00357996" w:rsidRPr="00054C47" w:rsidRDefault="00357996" w:rsidP="00357996">
            <w:pPr>
              <w:autoSpaceDE/>
              <w:autoSpaceDN/>
              <w:rPr>
                <w:color w:val="000000"/>
                <w:sz w:val="24"/>
                <w:szCs w:val="24"/>
              </w:rPr>
            </w:pPr>
            <w:r w:rsidRPr="00054C47">
              <w:rPr>
                <w:color w:val="000000"/>
                <w:sz w:val="24"/>
                <w:szCs w:val="24"/>
              </w:rPr>
              <w:t>M</w:t>
            </w:r>
            <w:r w:rsidR="003B2A10" w:rsidRPr="00054C47">
              <w:rPr>
                <w:color w:val="000000"/>
                <w:sz w:val="24"/>
                <w:szCs w:val="24"/>
              </w:rPr>
              <w:t>uhu</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6E9AA8B" w14:textId="77777777" w:rsidR="00357996" w:rsidRPr="00054C47" w:rsidRDefault="00357996" w:rsidP="00357996">
            <w:pPr>
              <w:autoSpaceDE/>
              <w:autoSpaceDN/>
              <w:jc w:val="right"/>
              <w:rPr>
                <w:color w:val="000000"/>
                <w:sz w:val="24"/>
                <w:szCs w:val="24"/>
              </w:rPr>
            </w:pPr>
            <w:r w:rsidRPr="00054C47">
              <w:rPr>
                <w:color w:val="000000"/>
                <w:sz w:val="24"/>
                <w:szCs w:val="24"/>
              </w:rPr>
              <w:t>21</w:t>
            </w:r>
          </w:p>
        </w:tc>
        <w:tc>
          <w:tcPr>
            <w:tcW w:w="927" w:type="dxa"/>
            <w:tcBorders>
              <w:top w:val="nil"/>
              <w:left w:val="nil"/>
              <w:bottom w:val="single" w:sz="4" w:space="0" w:color="auto"/>
              <w:right w:val="single" w:sz="4" w:space="0" w:color="auto"/>
            </w:tcBorders>
            <w:shd w:val="clear" w:color="auto" w:fill="auto"/>
            <w:noWrap/>
            <w:vAlign w:val="bottom"/>
            <w:hideMark/>
          </w:tcPr>
          <w:p w14:paraId="7D409007" w14:textId="77777777" w:rsidR="00357996" w:rsidRPr="00054C47" w:rsidRDefault="00357996" w:rsidP="00357996">
            <w:pPr>
              <w:autoSpaceDE/>
              <w:autoSpaceDN/>
              <w:jc w:val="right"/>
              <w:rPr>
                <w:color w:val="000000"/>
                <w:sz w:val="24"/>
                <w:szCs w:val="24"/>
              </w:rPr>
            </w:pPr>
            <w:r w:rsidRPr="00054C47">
              <w:rPr>
                <w:color w:val="000000"/>
                <w:sz w:val="24"/>
                <w:szCs w:val="24"/>
              </w:rPr>
              <w:t>21</w:t>
            </w:r>
          </w:p>
        </w:tc>
        <w:tc>
          <w:tcPr>
            <w:tcW w:w="927" w:type="dxa"/>
            <w:tcBorders>
              <w:top w:val="nil"/>
              <w:left w:val="nil"/>
              <w:bottom w:val="single" w:sz="4" w:space="0" w:color="auto"/>
              <w:right w:val="single" w:sz="4" w:space="0" w:color="auto"/>
            </w:tcBorders>
            <w:shd w:val="clear" w:color="auto" w:fill="auto"/>
            <w:noWrap/>
            <w:vAlign w:val="bottom"/>
            <w:hideMark/>
          </w:tcPr>
          <w:p w14:paraId="30E24E5C" w14:textId="77777777" w:rsidR="00357996" w:rsidRPr="00054C47" w:rsidRDefault="00357996" w:rsidP="00357996">
            <w:pPr>
              <w:autoSpaceDE/>
              <w:autoSpaceDN/>
              <w:jc w:val="right"/>
              <w:rPr>
                <w:color w:val="000000"/>
                <w:sz w:val="24"/>
                <w:szCs w:val="24"/>
              </w:rPr>
            </w:pPr>
            <w:r w:rsidRPr="00054C47">
              <w:rPr>
                <w:color w:val="000000"/>
                <w:sz w:val="24"/>
                <w:szCs w:val="24"/>
              </w:rPr>
              <w:t>11</w:t>
            </w:r>
          </w:p>
        </w:tc>
      </w:tr>
      <w:tr w:rsidR="00357996" w:rsidRPr="00054C47" w14:paraId="46C24BA9"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0EBCD6B5" w14:textId="77777777" w:rsidR="00357996" w:rsidRPr="00054C47" w:rsidRDefault="00357996" w:rsidP="00357996">
            <w:pPr>
              <w:autoSpaceDE/>
              <w:autoSpaceDN/>
              <w:rPr>
                <w:color w:val="000000"/>
                <w:sz w:val="24"/>
                <w:szCs w:val="24"/>
              </w:rPr>
            </w:pPr>
            <w:r w:rsidRPr="00054C47">
              <w:rPr>
                <w:color w:val="000000"/>
                <w:sz w:val="24"/>
                <w:szCs w:val="24"/>
              </w:rPr>
              <w:t xml:space="preserve">58. </w:t>
            </w:r>
          </w:p>
        </w:tc>
        <w:tc>
          <w:tcPr>
            <w:tcW w:w="3580" w:type="dxa"/>
            <w:tcBorders>
              <w:top w:val="nil"/>
              <w:left w:val="nil"/>
              <w:bottom w:val="double" w:sz="6" w:space="0" w:color="auto"/>
              <w:right w:val="single" w:sz="4" w:space="0" w:color="auto"/>
            </w:tcBorders>
            <w:shd w:val="clear" w:color="auto" w:fill="auto"/>
            <w:noWrap/>
            <w:vAlign w:val="bottom"/>
            <w:hideMark/>
          </w:tcPr>
          <w:p w14:paraId="7D858670" w14:textId="202635C3" w:rsidR="00357996" w:rsidRPr="00054C47" w:rsidRDefault="00357996" w:rsidP="00357996">
            <w:pPr>
              <w:autoSpaceDE/>
              <w:autoSpaceDN/>
              <w:rPr>
                <w:color w:val="000000"/>
                <w:sz w:val="24"/>
                <w:szCs w:val="24"/>
              </w:rPr>
            </w:pPr>
            <w:r w:rsidRPr="00054C47">
              <w:rPr>
                <w:color w:val="000000"/>
                <w:sz w:val="24"/>
                <w:szCs w:val="24"/>
              </w:rPr>
              <w:t>R</w:t>
            </w:r>
            <w:r w:rsidR="003B2A10" w:rsidRPr="00054C47">
              <w:rPr>
                <w:color w:val="000000"/>
                <w:sz w:val="24"/>
                <w:szCs w:val="24"/>
              </w:rPr>
              <w:t>uhnu</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68368BB" w14:textId="77777777" w:rsidR="00357996" w:rsidRPr="00054C47" w:rsidRDefault="00357996" w:rsidP="00357996">
            <w:pPr>
              <w:autoSpaceDE/>
              <w:autoSpaceDN/>
              <w:jc w:val="right"/>
              <w:rPr>
                <w:color w:val="000000"/>
                <w:sz w:val="24"/>
                <w:szCs w:val="24"/>
              </w:rPr>
            </w:pPr>
            <w:r w:rsidRPr="00054C47">
              <w:rPr>
                <w:color w:val="000000"/>
                <w:sz w:val="24"/>
                <w:szCs w:val="24"/>
              </w:rPr>
              <w:t>3</w:t>
            </w:r>
          </w:p>
        </w:tc>
        <w:tc>
          <w:tcPr>
            <w:tcW w:w="927" w:type="dxa"/>
            <w:tcBorders>
              <w:top w:val="nil"/>
              <w:left w:val="nil"/>
              <w:bottom w:val="double" w:sz="6" w:space="0" w:color="auto"/>
              <w:right w:val="single" w:sz="4" w:space="0" w:color="auto"/>
            </w:tcBorders>
            <w:shd w:val="clear" w:color="auto" w:fill="auto"/>
            <w:noWrap/>
            <w:vAlign w:val="bottom"/>
            <w:hideMark/>
          </w:tcPr>
          <w:p w14:paraId="7A559317" w14:textId="77777777" w:rsidR="00357996" w:rsidRPr="00054C47" w:rsidRDefault="00357996" w:rsidP="00357996">
            <w:pPr>
              <w:autoSpaceDE/>
              <w:autoSpaceDN/>
              <w:jc w:val="right"/>
              <w:rPr>
                <w:color w:val="000000"/>
                <w:sz w:val="24"/>
                <w:szCs w:val="24"/>
              </w:rPr>
            </w:pPr>
            <w:r w:rsidRPr="00054C47">
              <w:rPr>
                <w:color w:val="000000"/>
                <w:sz w:val="24"/>
                <w:szCs w:val="24"/>
              </w:rPr>
              <w:t>0</w:t>
            </w:r>
          </w:p>
        </w:tc>
        <w:tc>
          <w:tcPr>
            <w:tcW w:w="927" w:type="dxa"/>
            <w:tcBorders>
              <w:top w:val="nil"/>
              <w:left w:val="nil"/>
              <w:bottom w:val="double" w:sz="6" w:space="0" w:color="auto"/>
              <w:right w:val="single" w:sz="4" w:space="0" w:color="auto"/>
            </w:tcBorders>
            <w:shd w:val="clear" w:color="auto" w:fill="auto"/>
            <w:noWrap/>
            <w:vAlign w:val="bottom"/>
            <w:hideMark/>
          </w:tcPr>
          <w:p w14:paraId="3FF8CC4C" w14:textId="77777777" w:rsidR="00357996" w:rsidRPr="00054C47" w:rsidRDefault="00357996" w:rsidP="00357996">
            <w:pPr>
              <w:autoSpaceDE/>
              <w:autoSpaceDN/>
              <w:jc w:val="right"/>
              <w:rPr>
                <w:color w:val="000000"/>
                <w:sz w:val="24"/>
                <w:szCs w:val="24"/>
              </w:rPr>
            </w:pPr>
            <w:r w:rsidRPr="00054C47">
              <w:rPr>
                <w:color w:val="000000"/>
                <w:sz w:val="24"/>
                <w:szCs w:val="24"/>
              </w:rPr>
              <w:t>1</w:t>
            </w:r>
          </w:p>
        </w:tc>
      </w:tr>
      <w:tr w:rsidR="00357996" w:rsidRPr="00054C47" w14:paraId="2350180F"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26DD7A3F" w14:textId="77777777" w:rsidR="00357996" w:rsidRPr="00054C47" w:rsidRDefault="00357996" w:rsidP="00357996">
            <w:pPr>
              <w:autoSpaceDE/>
              <w:autoSpaceDN/>
              <w:rPr>
                <w:color w:val="000000"/>
                <w:sz w:val="24"/>
                <w:szCs w:val="24"/>
              </w:rPr>
            </w:pPr>
            <w:r w:rsidRPr="00054C47">
              <w:rPr>
                <w:color w:val="000000"/>
                <w:sz w:val="24"/>
                <w:szCs w:val="24"/>
              </w:rPr>
              <w:t xml:space="preserve">59. </w:t>
            </w:r>
          </w:p>
        </w:tc>
        <w:tc>
          <w:tcPr>
            <w:tcW w:w="3580" w:type="dxa"/>
            <w:tcBorders>
              <w:top w:val="nil"/>
              <w:left w:val="nil"/>
              <w:bottom w:val="double" w:sz="6" w:space="0" w:color="auto"/>
              <w:right w:val="single" w:sz="4" w:space="0" w:color="auto"/>
            </w:tcBorders>
            <w:shd w:val="clear" w:color="000000" w:fill="FFF2CC"/>
            <w:noWrap/>
            <w:vAlign w:val="bottom"/>
            <w:hideMark/>
          </w:tcPr>
          <w:p w14:paraId="19A7934A" w14:textId="06C3CA47" w:rsidR="00357996" w:rsidRPr="00054C47" w:rsidRDefault="00357996" w:rsidP="00357996">
            <w:pPr>
              <w:autoSpaceDE/>
              <w:autoSpaceDN/>
              <w:rPr>
                <w:color w:val="000000"/>
                <w:sz w:val="24"/>
                <w:szCs w:val="24"/>
              </w:rPr>
            </w:pPr>
            <w:r w:rsidRPr="00054C47">
              <w:rPr>
                <w:color w:val="000000"/>
                <w:sz w:val="24"/>
                <w:szCs w:val="24"/>
              </w:rPr>
              <w:t>S</w:t>
            </w:r>
            <w:r w:rsidR="003B2A10" w:rsidRPr="00054C47">
              <w:rPr>
                <w:color w:val="000000"/>
                <w:sz w:val="24"/>
                <w:szCs w:val="24"/>
              </w:rPr>
              <w:t>aaremaa</w:t>
            </w:r>
            <w:r w:rsidRPr="00054C47">
              <w:rPr>
                <w:color w:val="000000"/>
                <w:sz w:val="24"/>
                <w:szCs w:val="24"/>
              </w:rPr>
              <w:t xml:space="preserve"> V</w:t>
            </w:r>
            <w:r w:rsidR="003B2A10"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4CCA2D89" w14:textId="77777777" w:rsidR="00357996" w:rsidRPr="00054C47" w:rsidRDefault="00357996" w:rsidP="00357996">
            <w:pPr>
              <w:autoSpaceDE/>
              <w:autoSpaceDN/>
              <w:jc w:val="right"/>
              <w:rPr>
                <w:color w:val="000000"/>
                <w:sz w:val="24"/>
                <w:szCs w:val="24"/>
              </w:rPr>
            </w:pPr>
            <w:r w:rsidRPr="00054C47">
              <w:rPr>
                <w:color w:val="000000"/>
                <w:sz w:val="24"/>
                <w:szCs w:val="24"/>
              </w:rPr>
              <w:t>286</w:t>
            </w:r>
          </w:p>
        </w:tc>
        <w:tc>
          <w:tcPr>
            <w:tcW w:w="927" w:type="dxa"/>
            <w:tcBorders>
              <w:top w:val="nil"/>
              <w:left w:val="nil"/>
              <w:bottom w:val="double" w:sz="6" w:space="0" w:color="auto"/>
              <w:right w:val="single" w:sz="4" w:space="0" w:color="auto"/>
            </w:tcBorders>
            <w:shd w:val="clear" w:color="000000" w:fill="FFF2CC"/>
            <w:noWrap/>
            <w:vAlign w:val="bottom"/>
            <w:hideMark/>
          </w:tcPr>
          <w:p w14:paraId="0341CEB2" w14:textId="77777777" w:rsidR="00357996" w:rsidRPr="00054C47" w:rsidRDefault="00357996" w:rsidP="00357996">
            <w:pPr>
              <w:autoSpaceDE/>
              <w:autoSpaceDN/>
              <w:jc w:val="right"/>
              <w:rPr>
                <w:color w:val="000000"/>
                <w:sz w:val="24"/>
                <w:szCs w:val="24"/>
              </w:rPr>
            </w:pPr>
            <w:r w:rsidRPr="00054C47">
              <w:rPr>
                <w:color w:val="000000"/>
                <w:sz w:val="24"/>
                <w:szCs w:val="24"/>
              </w:rPr>
              <w:t>287</w:t>
            </w:r>
          </w:p>
        </w:tc>
        <w:tc>
          <w:tcPr>
            <w:tcW w:w="927" w:type="dxa"/>
            <w:tcBorders>
              <w:top w:val="nil"/>
              <w:left w:val="nil"/>
              <w:bottom w:val="double" w:sz="6" w:space="0" w:color="auto"/>
              <w:right w:val="single" w:sz="4" w:space="0" w:color="auto"/>
            </w:tcBorders>
            <w:shd w:val="clear" w:color="000000" w:fill="FFF2CC"/>
            <w:noWrap/>
            <w:vAlign w:val="bottom"/>
            <w:hideMark/>
          </w:tcPr>
          <w:p w14:paraId="0EA321B0" w14:textId="77777777" w:rsidR="00357996" w:rsidRPr="00054C47" w:rsidRDefault="00357996" w:rsidP="00357996">
            <w:pPr>
              <w:autoSpaceDE/>
              <w:autoSpaceDN/>
              <w:jc w:val="right"/>
              <w:rPr>
                <w:color w:val="000000"/>
                <w:sz w:val="24"/>
                <w:szCs w:val="24"/>
              </w:rPr>
            </w:pPr>
            <w:r w:rsidRPr="00054C47">
              <w:rPr>
                <w:color w:val="000000"/>
                <w:sz w:val="24"/>
                <w:szCs w:val="24"/>
              </w:rPr>
              <w:t>274</w:t>
            </w:r>
          </w:p>
        </w:tc>
      </w:tr>
      <w:tr w:rsidR="00357996" w:rsidRPr="00054C47" w14:paraId="7639F884"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52B7CDFE" w14:textId="77777777" w:rsidR="00357996" w:rsidRPr="00054C47" w:rsidRDefault="00357996" w:rsidP="00357996">
            <w:pPr>
              <w:autoSpaceDE/>
              <w:autoSpaceDN/>
              <w:rPr>
                <w:color w:val="000000"/>
                <w:sz w:val="24"/>
                <w:szCs w:val="24"/>
              </w:rPr>
            </w:pPr>
            <w:r w:rsidRPr="00054C47">
              <w:rPr>
                <w:color w:val="000000"/>
                <w:sz w:val="24"/>
                <w:szCs w:val="24"/>
              </w:rPr>
              <w:lastRenderedPageBreak/>
              <w:t xml:space="preserve">60. </w:t>
            </w:r>
          </w:p>
        </w:tc>
        <w:tc>
          <w:tcPr>
            <w:tcW w:w="3580" w:type="dxa"/>
            <w:tcBorders>
              <w:top w:val="nil"/>
              <w:left w:val="nil"/>
              <w:bottom w:val="double" w:sz="6" w:space="0" w:color="auto"/>
              <w:right w:val="single" w:sz="4" w:space="0" w:color="auto"/>
            </w:tcBorders>
            <w:shd w:val="clear" w:color="000000" w:fill="FFF2CC"/>
            <w:noWrap/>
            <w:vAlign w:val="bottom"/>
            <w:hideMark/>
          </w:tcPr>
          <w:p w14:paraId="70665B3E" w14:textId="5AAAA255" w:rsidR="00357996" w:rsidRPr="00054C47" w:rsidRDefault="00357996" w:rsidP="00357996">
            <w:pPr>
              <w:autoSpaceDE/>
              <w:autoSpaceDN/>
              <w:rPr>
                <w:color w:val="000000"/>
                <w:sz w:val="24"/>
                <w:szCs w:val="24"/>
              </w:rPr>
            </w:pPr>
            <w:r w:rsidRPr="00054C47">
              <w:rPr>
                <w:color w:val="000000"/>
                <w:sz w:val="24"/>
                <w:szCs w:val="24"/>
              </w:rPr>
              <w:t>T</w:t>
            </w:r>
            <w:r w:rsidR="004226C0" w:rsidRPr="00054C47">
              <w:rPr>
                <w:color w:val="000000"/>
                <w:sz w:val="24"/>
                <w:szCs w:val="24"/>
              </w:rPr>
              <w:t>artu</w:t>
            </w:r>
            <w:r w:rsidRPr="00054C47">
              <w:rPr>
                <w:color w:val="000000"/>
                <w:sz w:val="24"/>
                <w:szCs w:val="24"/>
              </w:rPr>
              <w:t xml:space="preserve"> L</w:t>
            </w:r>
            <w:r w:rsidR="004226C0"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21C74ECA" w14:textId="77777777" w:rsidR="00357996" w:rsidRPr="00054C47" w:rsidRDefault="00357996" w:rsidP="00357996">
            <w:pPr>
              <w:autoSpaceDE/>
              <w:autoSpaceDN/>
              <w:jc w:val="right"/>
              <w:rPr>
                <w:color w:val="000000"/>
                <w:sz w:val="24"/>
                <w:szCs w:val="24"/>
              </w:rPr>
            </w:pPr>
            <w:r w:rsidRPr="00054C47">
              <w:rPr>
                <w:color w:val="000000"/>
                <w:sz w:val="24"/>
                <w:szCs w:val="24"/>
              </w:rPr>
              <w:t>1071</w:t>
            </w:r>
          </w:p>
        </w:tc>
        <w:tc>
          <w:tcPr>
            <w:tcW w:w="927" w:type="dxa"/>
            <w:tcBorders>
              <w:top w:val="nil"/>
              <w:left w:val="nil"/>
              <w:bottom w:val="double" w:sz="6" w:space="0" w:color="auto"/>
              <w:right w:val="single" w:sz="4" w:space="0" w:color="auto"/>
            </w:tcBorders>
            <w:shd w:val="clear" w:color="000000" w:fill="FFF2CC"/>
            <w:noWrap/>
            <w:vAlign w:val="bottom"/>
            <w:hideMark/>
          </w:tcPr>
          <w:p w14:paraId="76265932" w14:textId="77777777" w:rsidR="00357996" w:rsidRPr="00054C47" w:rsidRDefault="00357996" w:rsidP="00357996">
            <w:pPr>
              <w:autoSpaceDE/>
              <w:autoSpaceDN/>
              <w:jc w:val="right"/>
              <w:rPr>
                <w:color w:val="000000"/>
                <w:sz w:val="24"/>
                <w:szCs w:val="24"/>
              </w:rPr>
            </w:pPr>
            <w:r w:rsidRPr="00054C47">
              <w:rPr>
                <w:color w:val="000000"/>
                <w:sz w:val="24"/>
                <w:szCs w:val="24"/>
              </w:rPr>
              <w:t>889</w:t>
            </w:r>
          </w:p>
        </w:tc>
        <w:tc>
          <w:tcPr>
            <w:tcW w:w="927" w:type="dxa"/>
            <w:tcBorders>
              <w:top w:val="nil"/>
              <w:left w:val="nil"/>
              <w:bottom w:val="double" w:sz="6" w:space="0" w:color="auto"/>
              <w:right w:val="single" w:sz="4" w:space="0" w:color="auto"/>
            </w:tcBorders>
            <w:shd w:val="clear" w:color="000000" w:fill="FFF2CC"/>
            <w:noWrap/>
            <w:vAlign w:val="bottom"/>
            <w:hideMark/>
          </w:tcPr>
          <w:p w14:paraId="3838CDBF" w14:textId="77777777" w:rsidR="00357996" w:rsidRPr="00054C47" w:rsidRDefault="00357996" w:rsidP="00357996">
            <w:pPr>
              <w:autoSpaceDE/>
              <w:autoSpaceDN/>
              <w:jc w:val="right"/>
              <w:rPr>
                <w:color w:val="000000"/>
                <w:sz w:val="24"/>
                <w:szCs w:val="24"/>
              </w:rPr>
            </w:pPr>
            <w:r w:rsidRPr="00054C47">
              <w:rPr>
                <w:color w:val="000000"/>
                <w:sz w:val="24"/>
                <w:szCs w:val="24"/>
              </w:rPr>
              <w:t>826</w:t>
            </w:r>
          </w:p>
        </w:tc>
      </w:tr>
      <w:tr w:rsidR="00357996" w:rsidRPr="00054C47" w14:paraId="290A5F68"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8FFE1E1" w14:textId="77777777" w:rsidR="00357996" w:rsidRPr="00054C47" w:rsidRDefault="00357996" w:rsidP="00357996">
            <w:pPr>
              <w:autoSpaceDE/>
              <w:autoSpaceDN/>
              <w:rPr>
                <w:color w:val="000000"/>
                <w:sz w:val="24"/>
                <w:szCs w:val="24"/>
              </w:rPr>
            </w:pPr>
            <w:r w:rsidRPr="00054C47">
              <w:rPr>
                <w:color w:val="000000"/>
                <w:sz w:val="24"/>
                <w:szCs w:val="24"/>
              </w:rPr>
              <w:t xml:space="preserve">61. </w:t>
            </w:r>
          </w:p>
        </w:tc>
        <w:tc>
          <w:tcPr>
            <w:tcW w:w="3580" w:type="dxa"/>
            <w:tcBorders>
              <w:top w:val="nil"/>
              <w:left w:val="nil"/>
              <w:bottom w:val="single" w:sz="4" w:space="0" w:color="auto"/>
              <w:right w:val="single" w:sz="4" w:space="0" w:color="auto"/>
            </w:tcBorders>
            <w:shd w:val="clear" w:color="auto" w:fill="auto"/>
            <w:noWrap/>
            <w:vAlign w:val="bottom"/>
            <w:hideMark/>
          </w:tcPr>
          <w:p w14:paraId="7B894D60" w14:textId="1AA6D359" w:rsidR="00357996" w:rsidRPr="00054C47" w:rsidRDefault="00357996" w:rsidP="00357996">
            <w:pPr>
              <w:autoSpaceDE/>
              <w:autoSpaceDN/>
              <w:rPr>
                <w:color w:val="000000"/>
                <w:sz w:val="24"/>
                <w:szCs w:val="24"/>
              </w:rPr>
            </w:pPr>
            <w:r w:rsidRPr="00054C47">
              <w:rPr>
                <w:color w:val="000000"/>
                <w:sz w:val="24"/>
                <w:szCs w:val="24"/>
              </w:rPr>
              <w:t>E</w:t>
            </w:r>
            <w:r w:rsidR="00573A9A" w:rsidRPr="00054C47">
              <w:rPr>
                <w:color w:val="000000"/>
                <w:sz w:val="24"/>
                <w:szCs w:val="24"/>
              </w:rPr>
              <w:t>lva</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D6A5781" w14:textId="77777777" w:rsidR="00357996" w:rsidRPr="00054C47" w:rsidRDefault="00357996" w:rsidP="00357996">
            <w:pPr>
              <w:autoSpaceDE/>
              <w:autoSpaceDN/>
              <w:jc w:val="right"/>
              <w:rPr>
                <w:color w:val="000000"/>
                <w:sz w:val="24"/>
                <w:szCs w:val="24"/>
              </w:rPr>
            </w:pPr>
            <w:r w:rsidRPr="00054C47">
              <w:rPr>
                <w:color w:val="000000"/>
                <w:sz w:val="24"/>
                <w:szCs w:val="24"/>
              </w:rPr>
              <w:t>171</w:t>
            </w:r>
          </w:p>
        </w:tc>
        <w:tc>
          <w:tcPr>
            <w:tcW w:w="927" w:type="dxa"/>
            <w:tcBorders>
              <w:top w:val="nil"/>
              <w:left w:val="nil"/>
              <w:bottom w:val="single" w:sz="4" w:space="0" w:color="auto"/>
              <w:right w:val="single" w:sz="4" w:space="0" w:color="auto"/>
            </w:tcBorders>
            <w:shd w:val="clear" w:color="auto" w:fill="auto"/>
            <w:noWrap/>
            <w:vAlign w:val="bottom"/>
            <w:hideMark/>
          </w:tcPr>
          <w:p w14:paraId="53ABE4FA" w14:textId="77777777" w:rsidR="00357996" w:rsidRPr="00054C47" w:rsidRDefault="00357996" w:rsidP="00357996">
            <w:pPr>
              <w:autoSpaceDE/>
              <w:autoSpaceDN/>
              <w:jc w:val="right"/>
              <w:rPr>
                <w:color w:val="000000"/>
                <w:sz w:val="24"/>
                <w:szCs w:val="24"/>
              </w:rPr>
            </w:pPr>
            <w:r w:rsidRPr="00054C47">
              <w:rPr>
                <w:color w:val="000000"/>
                <w:sz w:val="24"/>
                <w:szCs w:val="24"/>
              </w:rPr>
              <w:t>145</w:t>
            </w:r>
          </w:p>
        </w:tc>
        <w:tc>
          <w:tcPr>
            <w:tcW w:w="927" w:type="dxa"/>
            <w:tcBorders>
              <w:top w:val="nil"/>
              <w:left w:val="nil"/>
              <w:bottom w:val="single" w:sz="4" w:space="0" w:color="auto"/>
              <w:right w:val="single" w:sz="4" w:space="0" w:color="auto"/>
            </w:tcBorders>
            <w:shd w:val="clear" w:color="auto" w:fill="auto"/>
            <w:noWrap/>
            <w:vAlign w:val="bottom"/>
            <w:hideMark/>
          </w:tcPr>
          <w:p w14:paraId="047C20FE" w14:textId="77777777" w:rsidR="00357996" w:rsidRPr="00054C47" w:rsidRDefault="00357996" w:rsidP="00357996">
            <w:pPr>
              <w:autoSpaceDE/>
              <w:autoSpaceDN/>
              <w:jc w:val="right"/>
              <w:rPr>
                <w:color w:val="000000"/>
                <w:sz w:val="24"/>
                <w:szCs w:val="24"/>
              </w:rPr>
            </w:pPr>
            <w:r w:rsidRPr="00054C47">
              <w:rPr>
                <w:color w:val="000000"/>
                <w:sz w:val="24"/>
                <w:szCs w:val="24"/>
              </w:rPr>
              <w:t>118</w:t>
            </w:r>
          </w:p>
        </w:tc>
      </w:tr>
      <w:tr w:rsidR="00357996" w:rsidRPr="00054C47" w14:paraId="6B7C10D1"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DFAD5ED" w14:textId="77777777" w:rsidR="00357996" w:rsidRPr="00054C47" w:rsidRDefault="00357996" w:rsidP="00357996">
            <w:pPr>
              <w:autoSpaceDE/>
              <w:autoSpaceDN/>
              <w:rPr>
                <w:color w:val="000000"/>
                <w:sz w:val="24"/>
                <w:szCs w:val="24"/>
              </w:rPr>
            </w:pPr>
            <w:r w:rsidRPr="00054C47">
              <w:rPr>
                <w:color w:val="000000"/>
                <w:sz w:val="24"/>
                <w:szCs w:val="24"/>
              </w:rPr>
              <w:t xml:space="preserve">62. </w:t>
            </w:r>
          </w:p>
        </w:tc>
        <w:tc>
          <w:tcPr>
            <w:tcW w:w="3580" w:type="dxa"/>
            <w:tcBorders>
              <w:top w:val="nil"/>
              <w:left w:val="nil"/>
              <w:bottom w:val="single" w:sz="4" w:space="0" w:color="auto"/>
              <w:right w:val="single" w:sz="4" w:space="0" w:color="auto"/>
            </w:tcBorders>
            <w:shd w:val="clear" w:color="auto" w:fill="auto"/>
            <w:noWrap/>
            <w:vAlign w:val="bottom"/>
            <w:hideMark/>
          </w:tcPr>
          <w:p w14:paraId="6AEDA0F7" w14:textId="5D796155" w:rsidR="00357996" w:rsidRPr="00054C47" w:rsidRDefault="00357996" w:rsidP="00357996">
            <w:pPr>
              <w:autoSpaceDE/>
              <w:autoSpaceDN/>
              <w:rPr>
                <w:color w:val="000000"/>
                <w:sz w:val="24"/>
                <w:szCs w:val="24"/>
              </w:rPr>
            </w:pPr>
            <w:r w:rsidRPr="00054C47">
              <w:rPr>
                <w:color w:val="000000"/>
                <w:sz w:val="24"/>
                <w:szCs w:val="24"/>
              </w:rPr>
              <w:t>T</w:t>
            </w:r>
            <w:r w:rsidR="00573A9A" w:rsidRPr="00054C47">
              <w:rPr>
                <w:color w:val="000000"/>
                <w:sz w:val="24"/>
                <w:szCs w:val="24"/>
              </w:rPr>
              <w:t>artu</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9450297" w14:textId="77777777" w:rsidR="00357996" w:rsidRPr="00054C47" w:rsidRDefault="00357996" w:rsidP="00357996">
            <w:pPr>
              <w:autoSpaceDE/>
              <w:autoSpaceDN/>
              <w:jc w:val="right"/>
              <w:rPr>
                <w:color w:val="000000"/>
                <w:sz w:val="24"/>
                <w:szCs w:val="24"/>
              </w:rPr>
            </w:pPr>
            <w:r w:rsidRPr="00054C47">
              <w:rPr>
                <w:color w:val="000000"/>
                <w:sz w:val="24"/>
                <w:szCs w:val="24"/>
              </w:rPr>
              <w:t>198</w:t>
            </w:r>
          </w:p>
        </w:tc>
        <w:tc>
          <w:tcPr>
            <w:tcW w:w="927" w:type="dxa"/>
            <w:tcBorders>
              <w:top w:val="nil"/>
              <w:left w:val="nil"/>
              <w:bottom w:val="single" w:sz="4" w:space="0" w:color="auto"/>
              <w:right w:val="single" w:sz="4" w:space="0" w:color="auto"/>
            </w:tcBorders>
            <w:shd w:val="clear" w:color="auto" w:fill="auto"/>
            <w:noWrap/>
            <w:vAlign w:val="bottom"/>
            <w:hideMark/>
          </w:tcPr>
          <w:p w14:paraId="27813333" w14:textId="77777777" w:rsidR="00357996" w:rsidRPr="00054C47" w:rsidRDefault="00357996" w:rsidP="00357996">
            <w:pPr>
              <w:autoSpaceDE/>
              <w:autoSpaceDN/>
              <w:jc w:val="right"/>
              <w:rPr>
                <w:color w:val="000000"/>
                <w:sz w:val="24"/>
                <w:szCs w:val="24"/>
              </w:rPr>
            </w:pPr>
            <w:r w:rsidRPr="00054C47">
              <w:rPr>
                <w:color w:val="000000"/>
                <w:sz w:val="24"/>
                <w:szCs w:val="24"/>
              </w:rPr>
              <w:t>171</w:t>
            </w:r>
          </w:p>
        </w:tc>
        <w:tc>
          <w:tcPr>
            <w:tcW w:w="927" w:type="dxa"/>
            <w:tcBorders>
              <w:top w:val="nil"/>
              <w:left w:val="nil"/>
              <w:bottom w:val="single" w:sz="4" w:space="0" w:color="auto"/>
              <w:right w:val="single" w:sz="4" w:space="0" w:color="auto"/>
            </w:tcBorders>
            <w:shd w:val="clear" w:color="auto" w:fill="auto"/>
            <w:noWrap/>
            <w:vAlign w:val="bottom"/>
            <w:hideMark/>
          </w:tcPr>
          <w:p w14:paraId="2295E4ED" w14:textId="77777777" w:rsidR="00357996" w:rsidRPr="00054C47" w:rsidRDefault="00357996" w:rsidP="00357996">
            <w:pPr>
              <w:autoSpaceDE/>
              <w:autoSpaceDN/>
              <w:jc w:val="right"/>
              <w:rPr>
                <w:color w:val="000000"/>
                <w:sz w:val="24"/>
                <w:szCs w:val="24"/>
              </w:rPr>
            </w:pPr>
            <w:r w:rsidRPr="00054C47">
              <w:rPr>
                <w:color w:val="000000"/>
                <w:sz w:val="24"/>
                <w:szCs w:val="24"/>
              </w:rPr>
              <w:t>165</w:t>
            </w:r>
          </w:p>
        </w:tc>
      </w:tr>
      <w:tr w:rsidR="00357996" w:rsidRPr="00054C47" w14:paraId="1FEFF832"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9E0F06" w14:textId="77777777" w:rsidR="00357996" w:rsidRPr="00054C47" w:rsidRDefault="00357996" w:rsidP="00357996">
            <w:pPr>
              <w:autoSpaceDE/>
              <w:autoSpaceDN/>
              <w:rPr>
                <w:color w:val="000000"/>
                <w:sz w:val="24"/>
                <w:szCs w:val="24"/>
              </w:rPr>
            </w:pPr>
            <w:r w:rsidRPr="00054C47">
              <w:rPr>
                <w:color w:val="000000"/>
                <w:sz w:val="24"/>
                <w:szCs w:val="24"/>
              </w:rPr>
              <w:t xml:space="preserve">63. </w:t>
            </w:r>
          </w:p>
        </w:tc>
        <w:tc>
          <w:tcPr>
            <w:tcW w:w="3580" w:type="dxa"/>
            <w:tcBorders>
              <w:top w:val="nil"/>
              <w:left w:val="nil"/>
              <w:bottom w:val="single" w:sz="4" w:space="0" w:color="auto"/>
              <w:right w:val="single" w:sz="4" w:space="0" w:color="auto"/>
            </w:tcBorders>
            <w:shd w:val="clear" w:color="auto" w:fill="auto"/>
            <w:noWrap/>
            <w:vAlign w:val="bottom"/>
            <w:hideMark/>
          </w:tcPr>
          <w:p w14:paraId="77B31EA3" w14:textId="3F4A38B2" w:rsidR="00357996" w:rsidRPr="00054C47" w:rsidRDefault="00357996" w:rsidP="00357996">
            <w:pPr>
              <w:autoSpaceDE/>
              <w:autoSpaceDN/>
              <w:rPr>
                <w:color w:val="000000"/>
                <w:sz w:val="24"/>
                <w:szCs w:val="24"/>
              </w:rPr>
            </w:pPr>
            <w:r w:rsidRPr="00054C47">
              <w:rPr>
                <w:color w:val="000000"/>
                <w:sz w:val="24"/>
                <w:szCs w:val="24"/>
              </w:rPr>
              <w:t>K</w:t>
            </w:r>
            <w:r w:rsidR="00573A9A" w:rsidRPr="00054C47">
              <w:rPr>
                <w:color w:val="000000"/>
                <w:sz w:val="24"/>
                <w:szCs w:val="24"/>
              </w:rPr>
              <w:t>ambja</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DAB3BAB" w14:textId="77777777" w:rsidR="00357996" w:rsidRPr="00054C47" w:rsidRDefault="00357996" w:rsidP="00357996">
            <w:pPr>
              <w:autoSpaceDE/>
              <w:autoSpaceDN/>
              <w:jc w:val="right"/>
              <w:rPr>
                <w:color w:val="000000"/>
                <w:sz w:val="24"/>
                <w:szCs w:val="24"/>
              </w:rPr>
            </w:pPr>
            <w:r w:rsidRPr="00054C47">
              <w:rPr>
                <w:color w:val="000000"/>
                <w:sz w:val="24"/>
                <w:szCs w:val="24"/>
              </w:rPr>
              <w:t>197</w:t>
            </w:r>
          </w:p>
        </w:tc>
        <w:tc>
          <w:tcPr>
            <w:tcW w:w="927" w:type="dxa"/>
            <w:tcBorders>
              <w:top w:val="nil"/>
              <w:left w:val="nil"/>
              <w:bottom w:val="single" w:sz="4" w:space="0" w:color="auto"/>
              <w:right w:val="single" w:sz="4" w:space="0" w:color="auto"/>
            </w:tcBorders>
            <w:shd w:val="clear" w:color="auto" w:fill="auto"/>
            <w:noWrap/>
            <w:vAlign w:val="bottom"/>
            <w:hideMark/>
          </w:tcPr>
          <w:p w14:paraId="1D1CCAB1" w14:textId="77777777" w:rsidR="00357996" w:rsidRPr="00054C47" w:rsidRDefault="00357996" w:rsidP="00357996">
            <w:pPr>
              <w:autoSpaceDE/>
              <w:autoSpaceDN/>
              <w:jc w:val="right"/>
              <w:rPr>
                <w:color w:val="000000"/>
                <w:sz w:val="24"/>
                <w:szCs w:val="24"/>
              </w:rPr>
            </w:pPr>
            <w:r w:rsidRPr="00054C47">
              <w:rPr>
                <w:color w:val="000000"/>
                <w:sz w:val="24"/>
                <w:szCs w:val="24"/>
              </w:rPr>
              <w:t>166</w:t>
            </w:r>
          </w:p>
        </w:tc>
        <w:tc>
          <w:tcPr>
            <w:tcW w:w="927" w:type="dxa"/>
            <w:tcBorders>
              <w:top w:val="nil"/>
              <w:left w:val="nil"/>
              <w:bottom w:val="single" w:sz="4" w:space="0" w:color="auto"/>
              <w:right w:val="single" w:sz="4" w:space="0" w:color="auto"/>
            </w:tcBorders>
            <w:shd w:val="clear" w:color="auto" w:fill="auto"/>
            <w:noWrap/>
            <w:vAlign w:val="bottom"/>
            <w:hideMark/>
          </w:tcPr>
          <w:p w14:paraId="7498AB49" w14:textId="77777777" w:rsidR="00357996" w:rsidRPr="00054C47" w:rsidRDefault="00357996" w:rsidP="00357996">
            <w:pPr>
              <w:autoSpaceDE/>
              <w:autoSpaceDN/>
              <w:jc w:val="right"/>
              <w:rPr>
                <w:color w:val="000000"/>
                <w:sz w:val="24"/>
                <w:szCs w:val="24"/>
              </w:rPr>
            </w:pPr>
            <w:r w:rsidRPr="00054C47">
              <w:rPr>
                <w:color w:val="000000"/>
                <w:sz w:val="24"/>
                <w:szCs w:val="24"/>
              </w:rPr>
              <w:t>168</w:t>
            </w:r>
          </w:p>
        </w:tc>
      </w:tr>
      <w:tr w:rsidR="00357996" w:rsidRPr="00054C47" w14:paraId="3F1A73B8"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4116690" w14:textId="77777777" w:rsidR="00357996" w:rsidRPr="00054C47" w:rsidRDefault="00357996" w:rsidP="00357996">
            <w:pPr>
              <w:autoSpaceDE/>
              <w:autoSpaceDN/>
              <w:rPr>
                <w:color w:val="000000"/>
                <w:sz w:val="24"/>
                <w:szCs w:val="24"/>
              </w:rPr>
            </w:pPr>
            <w:r w:rsidRPr="00054C47">
              <w:rPr>
                <w:color w:val="000000"/>
                <w:sz w:val="24"/>
                <w:szCs w:val="24"/>
              </w:rPr>
              <w:t xml:space="preserve">64. </w:t>
            </w:r>
          </w:p>
        </w:tc>
        <w:tc>
          <w:tcPr>
            <w:tcW w:w="3580" w:type="dxa"/>
            <w:tcBorders>
              <w:top w:val="nil"/>
              <w:left w:val="nil"/>
              <w:bottom w:val="single" w:sz="4" w:space="0" w:color="auto"/>
              <w:right w:val="single" w:sz="4" w:space="0" w:color="auto"/>
            </w:tcBorders>
            <w:shd w:val="clear" w:color="auto" w:fill="auto"/>
            <w:noWrap/>
            <w:vAlign w:val="bottom"/>
            <w:hideMark/>
          </w:tcPr>
          <w:p w14:paraId="3A987855" w14:textId="6BB86A72" w:rsidR="00357996" w:rsidRPr="00054C47" w:rsidRDefault="00357996" w:rsidP="00357996">
            <w:pPr>
              <w:autoSpaceDE/>
              <w:autoSpaceDN/>
              <w:rPr>
                <w:color w:val="000000"/>
                <w:sz w:val="24"/>
                <w:szCs w:val="24"/>
              </w:rPr>
            </w:pPr>
            <w:r w:rsidRPr="00054C47">
              <w:rPr>
                <w:color w:val="000000"/>
                <w:sz w:val="24"/>
                <w:szCs w:val="24"/>
              </w:rPr>
              <w:t>P</w:t>
            </w:r>
            <w:r w:rsidR="00573A9A" w:rsidRPr="00054C47">
              <w:rPr>
                <w:color w:val="000000"/>
                <w:sz w:val="24"/>
                <w:szCs w:val="24"/>
              </w:rPr>
              <w:t>eipsiääre</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64D1C70" w14:textId="77777777" w:rsidR="00357996" w:rsidRPr="00054C47" w:rsidRDefault="00357996" w:rsidP="00357996">
            <w:pPr>
              <w:autoSpaceDE/>
              <w:autoSpaceDN/>
              <w:jc w:val="right"/>
              <w:rPr>
                <w:color w:val="000000"/>
                <w:sz w:val="24"/>
                <w:szCs w:val="24"/>
              </w:rPr>
            </w:pPr>
            <w:r w:rsidRPr="00054C47">
              <w:rPr>
                <w:color w:val="000000"/>
                <w:sz w:val="24"/>
                <w:szCs w:val="24"/>
              </w:rPr>
              <w:t>44</w:t>
            </w:r>
          </w:p>
        </w:tc>
        <w:tc>
          <w:tcPr>
            <w:tcW w:w="927" w:type="dxa"/>
            <w:tcBorders>
              <w:top w:val="nil"/>
              <w:left w:val="nil"/>
              <w:bottom w:val="single" w:sz="4" w:space="0" w:color="auto"/>
              <w:right w:val="single" w:sz="4" w:space="0" w:color="auto"/>
            </w:tcBorders>
            <w:shd w:val="clear" w:color="auto" w:fill="auto"/>
            <w:noWrap/>
            <w:vAlign w:val="bottom"/>
            <w:hideMark/>
          </w:tcPr>
          <w:p w14:paraId="5748BA12" w14:textId="77777777" w:rsidR="00357996" w:rsidRPr="00054C47" w:rsidRDefault="00357996" w:rsidP="00357996">
            <w:pPr>
              <w:autoSpaceDE/>
              <w:autoSpaceDN/>
              <w:jc w:val="right"/>
              <w:rPr>
                <w:color w:val="000000"/>
                <w:sz w:val="24"/>
                <w:szCs w:val="24"/>
              </w:rPr>
            </w:pPr>
            <w:r w:rsidRPr="00054C47">
              <w:rPr>
                <w:color w:val="000000"/>
                <w:sz w:val="24"/>
                <w:szCs w:val="24"/>
              </w:rPr>
              <w:t>36</w:t>
            </w:r>
          </w:p>
        </w:tc>
        <w:tc>
          <w:tcPr>
            <w:tcW w:w="927" w:type="dxa"/>
            <w:tcBorders>
              <w:top w:val="nil"/>
              <w:left w:val="nil"/>
              <w:bottom w:val="single" w:sz="4" w:space="0" w:color="auto"/>
              <w:right w:val="single" w:sz="4" w:space="0" w:color="auto"/>
            </w:tcBorders>
            <w:shd w:val="clear" w:color="auto" w:fill="auto"/>
            <w:noWrap/>
            <w:vAlign w:val="bottom"/>
            <w:hideMark/>
          </w:tcPr>
          <w:p w14:paraId="1C172606" w14:textId="77777777" w:rsidR="00357996" w:rsidRPr="00054C47" w:rsidRDefault="00357996" w:rsidP="00357996">
            <w:pPr>
              <w:autoSpaceDE/>
              <w:autoSpaceDN/>
              <w:jc w:val="right"/>
              <w:rPr>
                <w:color w:val="000000"/>
                <w:sz w:val="24"/>
                <w:szCs w:val="24"/>
              </w:rPr>
            </w:pPr>
            <w:r w:rsidRPr="00054C47">
              <w:rPr>
                <w:color w:val="000000"/>
                <w:sz w:val="24"/>
                <w:szCs w:val="24"/>
              </w:rPr>
              <w:t>42</w:t>
            </w:r>
          </w:p>
        </w:tc>
      </w:tr>
      <w:tr w:rsidR="00357996" w:rsidRPr="00054C47" w14:paraId="728D20FF"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4D634E1" w14:textId="77777777" w:rsidR="00357996" w:rsidRPr="00054C47" w:rsidRDefault="00357996" w:rsidP="00357996">
            <w:pPr>
              <w:autoSpaceDE/>
              <w:autoSpaceDN/>
              <w:rPr>
                <w:color w:val="000000"/>
                <w:sz w:val="24"/>
                <w:szCs w:val="24"/>
              </w:rPr>
            </w:pPr>
            <w:r w:rsidRPr="00054C47">
              <w:rPr>
                <w:color w:val="000000"/>
                <w:sz w:val="24"/>
                <w:szCs w:val="24"/>
              </w:rPr>
              <w:t xml:space="preserve">65. </w:t>
            </w:r>
          </w:p>
        </w:tc>
        <w:tc>
          <w:tcPr>
            <w:tcW w:w="3580" w:type="dxa"/>
            <w:tcBorders>
              <w:top w:val="nil"/>
              <w:left w:val="nil"/>
              <w:bottom w:val="single" w:sz="4" w:space="0" w:color="auto"/>
              <w:right w:val="single" w:sz="4" w:space="0" w:color="auto"/>
            </w:tcBorders>
            <w:shd w:val="clear" w:color="auto" w:fill="auto"/>
            <w:noWrap/>
            <w:vAlign w:val="bottom"/>
            <w:hideMark/>
          </w:tcPr>
          <w:p w14:paraId="58B7902D" w14:textId="76B3ABC6" w:rsidR="00357996" w:rsidRPr="00054C47" w:rsidRDefault="00357996" w:rsidP="00357996">
            <w:pPr>
              <w:autoSpaceDE/>
              <w:autoSpaceDN/>
              <w:rPr>
                <w:color w:val="000000"/>
                <w:sz w:val="24"/>
                <w:szCs w:val="24"/>
              </w:rPr>
            </w:pPr>
            <w:proofErr w:type="spellStart"/>
            <w:r w:rsidRPr="00054C47">
              <w:rPr>
                <w:color w:val="000000"/>
                <w:sz w:val="24"/>
                <w:szCs w:val="24"/>
              </w:rPr>
              <w:t>K</w:t>
            </w:r>
            <w:r w:rsidR="00573A9A" w:rsidRPr="00054C47">
              <w:rPr>
                <w:color w:val="000000"/>
                <w:sz w:val="24"/>
                <w:szCs w:val="24"/>
              </w:rPr>
              <w:t>astre</w:t>
            </w:r>
            <w:proofErr w:type="spellEnd"/>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522F2AE" w14:textId="77777777" w:rsidR="00357996" w:rsidRPr="00054C47" w:rsidRDefault="00357996" w:rsidP="00357996">
            <w:pPr>
              <w:autoSpaceDE/>
              <w:autoSpaceDN/>
              <w:jc w:val="right"/>
              <w:rPr>
                <w:color w:val="000000"/>
                <w:sz w:val="24"/>
                <w:szCs w:val="24"/>
              </w:rPr>
            </w:pPr>
            <w:r w:rsidRPr="00054C47">
              <w:rPr>
                <w:color w:val="000000"/>
                <w:sz w:val="24"/>
                <w:szCs w:val="24"/>
              </w:rPr>
              <w:t>89</w:t>
            </w:r>
          </w:p>
        </w:tc>
        <w:tc>
          <w:tcPr>
            <w:tcW w:w="927" w:type="dxa"/>
            <w:tcBorders>
              <w:top w:val="nil"/>
              <w:left w:val="nil"/>
              <w:bottom w:val="single" w:sz="4" w:space="0" w:color="auto"/>
              <w:right w:val="single" w:sz="4" w:space="0" w:color="auto"/>
            </w:tcBorders>
            <w:shd w:val="clear" w:color="auto" w:fill="auto"/>
            <w:noWrap/>
            <w:vAlign w:val="bottom"/>
            <w:hideMark/>
          </w:tcPr>
          <w:p w14:paraId="78C4B900" w14:textId="77777777" w:rsidR="00357996" w:rsidRPr="00054C47" w:rsidRDefault="00357996" w:rsidP="00357996">
            <w:pPr>
              <w:autoSpaceDE/>
              <w:autoSpaceDN/>
              <w:jc w:val="right"/>
              <w:rPr>
                <w:color w:val="000000"/>
                <w:sz w:val="24"/>
                <w:szCs w:val="24"/>
              </w:rPr>
            </w:pPr>
            <w:r w:rsidRPr="00054C47">
              <w:rPr>
                <w:color w:val="000000"/>
                <w:sz w:val="24"/>
                <w:szCs w:val="24"/>
              </w:rPr>
              <w:t>86</w:t>
            </w:r>
          </w:p>
        </w:tc>
        <w:tc>
          <w:tcPr>
            <w:tcW w:w="927" w:type="dxa"/>
            <w:tcBorders>
              <w:top w:val="nil"/>
              <w:left w:val="nil"/>
              <w:bottom w:val="single" w:sz="4" w:space="0" w:color="auto"/>
              <w:right w:val="single" w:sz="4" w:space="0" w:color="auto"/>
            </w:tcBorders>
            <w:shd w:val="clear" w:color="auto" w:fill="auto"/>
            <w:noWrap/>
            <w:vAlign w:val="bottom"/>
            <w:hideMark/>
          </w:tcPr>
          <w:p w14:paraId="2DFA3341" w14:textId="77777777" w:rsidR="00357996" w:rsidRPr="00054C47" w:rsidRDefault="00357996" w:rsidP="00357996">
            <w:pPr>
              <w:autoSpaceDE/>
              <w:autoSpaceDN/>
              <w:jc w:val="right"/>
              <w:rPr>
                <w:color w:val="000000"/>
                <w:sz w:val="24"/>
                <w:szCs w:val="24"/>
              </w:rPr>
            </w:pPr>
            <w:r w:rsidRPr="00054C47">
              <w:rPr>
                <w:color w:val="000000"/>
                <w:sz w:val="24"/>
                <w:szCs w:val="24"/>
              </w:rPr>
              <w:t>88</w:t>
            </w:r>
          </w:p>
        </w:tc>
      </w:tr>
      <w:tr w:rsidR="00357996" w:rsidRPr="00054C47" w14:paraId="1F5EC6D4"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37D56B" w14:textId="77777777" w:rsidR="00357996" w:rsidRPr="00054C47" w:rsidRDefault="00357996" w:rsidP="00357996">
            <w:pPr>
              <w:autoSpaceDE/>
              <w:autoSpaceDN/>
              <w:rPr>
                <w:color w:val="000000"/>
                <w:sz w:val="24"/>
                <w:szCs w:val="24"/>
              </w:rPr>
            </w:pPr>
            <w:r w:rsidRPr="00054C47">
              <w:rPr>
                <w:color w:val="000000"/>
                <w:sz w:val="24"/>
                <w:szCs w:val="24"/>
              </w:rPr>
              <w:t xml:space="preserve">66. </w:t>
            </w:r>
          </w:p>
        </w:tc>
        <w:tc>
          <w:tcPr>
            <w:tcW w:w="3580" w:type="dxa"/>
            <w:tcBorders>
              <w:top w:val="nil"/>
              <w:left w:val="nil"/>
              <w:bottom w:val="single" w:sz="4" w:space="0" w:color="auto"/>
              <w:right w:val="single" w:sz="4" w:space="0" w:color="auto"/>
            </w:tcBorders>
            <w:shd w:val="clear" w:color="auto" w:fill="auto"/>
            <w:noWrap/>
            <w:vAlign w:val="bottom"/>
            <w:hideMark/>
          </w:tcPr>
          <w:p w14:paraId="18032A3D" w14:textId="45DBAD7D" w:rsidR="00357996" w:rsidRPr="00054C47" w:rsidRDefault="00357996" w:rsidP="00357996">
            <w:pPr>
              <w:autoSpaceDE/>
              <w:autoSpaceDN/>
              <w:rPr>
                <w:color w:val="000000"/>
                <w:sz w:val="24"/>
                <w:szCs w:val="24"/>
              </w:rPr>
            </w:pPr>
            <w:r w:rsidRPr="00054C47">
              <w:rPr>
                <w:color w:val="000000"/>
                <w:sz w:val="24"/>
                <w:szCs w:val="24"/>
              </w:rPr>
              <w:t>N</w:t>
            </w:r>
            <w:r w:rsidR="00573A9A" w:rsidRPr="00054C47">
              <w:rPr>
                <w:color w:val="000000"/>
                <w:sz w:val="24"/>
                <w:szCs w:val="24"/>
              </w:rPr>
              <w:t>õo</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C781AC2" w14:textId="77777777" w:rsidR="00357996" w:rsidRPr="00054C47" w:rsidRDefault="00357996" w:rsidP="00357996">
            <w:pPr>
              <w:autoSpaceDE/>
              <w:autoSpaceDN/>
              <w:jc w:val="right"/>
              <w:rPr>
                <w:color w:val="000000"/>
                <w:sz w:val="24"/>
                <w:szCs w:val="24"/>
              </w:rPr>
            </w:pPr>
            <w:r w:rsidRPr="00054C47">
              <w:rPr>
                <w:color w:val="000000"/>
                <w:sz w:val="24"/>
                <w:szCs w:val="24"/>
              </w:rPr>
              <w:t>42</w:t>
            </w:r>
          </w:p>
        </w:tc>
        <w:tc>
          <w:tcPr>
            <w:tcW w:w="927" w:type="dxa"/>
            <w:tcBorders>
              <w:top w:val="nil"/>
              <w:left w:val="nil"/>
              <w:bottom w:val="single" w:sz="4" w:space="0" w:color="auto"/>
              <w:right w:val="single" w:sz="4" w:space="0" w:color="auto"/>
            </w:tcBorders>
            <w:shd w:val="clear" w:color="auto" w:fill="auto"/>
            <w:noWrap/>
            <w:vAlign w:val="bottom"/>
            <w:hideMark/>
          </w:tcPr>
          <w:p w14:paraId="36A771F3" w14:textId="77777777" w:rsidR="00357996" w:rsidRPr="00054C47" w:rsidRDefault="00357996" w:rsidP="00357996">
            <w:pPr>
              <w:autoSpaceDE/>
              <w:autoSpaceDN/>
              <w:jc w:val="right"/>
              <w:rPr>
                <w:color w:val="000000"/>
                <w:sz w:val="24"/>
                <w:szCs w:val="24"/>
              </w:rPr>
            </w:pPr>
            <w:r w:rsidRPr="00054C47">
              <w:rPr>
                <w:color w:val="000000"/>
                <w:sz w:val="24"/>
                <w:szCs w:val="24"/>
              </w:rPr>
              <w:t>49</w:t>
            </w:r>
          </w:p>
        </w:tc>
        <w:tc>
          <w:tcPr>
            <w:tcW w:w="927" w:type="dxa"/>
            <w:tcBorders>
              <w:top w:val="nil"/>
              <w:left w:val="nil"/>
              <w:bottom w:val="single" w:sz="4" w:space="0" w:color="auto"/>
              <w:right w:val="single" w:sz="4" w:space="0" w:color="auto"/>
            </w:tcBorders>
            <w:shd w:val="clear" w:color="auto" w:fill="auto"/>
            <w:noWrap/>
            <w:vAlign w:val="bottom"/>
            <w:hideMark/>
          </w:tcPr>
          <w:p w14:paraId="50CB3937" w14:textId="77777777" w:rsidR="00357996" w:rsidRPr="00054C47" w:rsidRDefault="00357996" w:rsidP="00357996">
            <w:pPr>
              <w:autoSpaceDE/>
              <w:autoSpaceDN/>
              <w:jc w:val="right"/>
              <w:rPr>
                <w:color w:val="000000"/>
                <w:sz w:val="24"/>
                <w:szCs w:val="24"/>
              </w:rPr>
            </w:pPr>
            <w:r w:rsidRPr="00054C47">
              <w:rPr>
                <w:color w:val="000000"/>
                <w:sz w:val="24"/>
                <w:szCs w:val="24"/>
              </w:rPr>
              <w:t>34</w:t>
            </w:r>
          </w:p>
        </w:tc>
      </w:tr>
      <w:tr w:rsidR="00357996" w:rsidRPr="00054C47" w14:paraId="0D1D9C67"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11FE704F" w14:textId="77777777" w:rsidR="00357996" w:rsidRPr="00054C47" w:rsidRDefault="00357996" w:rsidP="00357996">
            <w:pPr>
              <w:autoSpaceDE/>
              <w:autoSpaceDN/>
              <w:rPr>
                <w:color w:val="000000"/>
                <w:sz w:val="24"/>
                <w:szCs w:val="24"/>
              </w:rPr>
            </w:pPr>
            <w:r w:rsidRPr="00054C47">
              <w:rPr>
                <w:color w:val="000000"/>
                <w:sz w:val="24"/>
                <w:szCs w:val="24"/>
              </w:rPr>
              <w:t xml:space="preserve">67. </w:t>
            </w:r>
          </w:p>
        </w:tc>
        <w:tc>
          <w:tcPr>
            <w:tcW w:w="3580" w:type="dxa"/>
            <w:tcBorders>
              <w:top w:val="nil"/>
              <w:left w:val="nil"/>
              <w:bottom w:val="double" w:sz="6" w:space="0" w:color="auto"/>
              <w:right w:val="single" w:sz="4" w:space="0" w:color="auto"/>
            </w:tcBorders>
            <w:shd w:val="clear" w:color="auto" w:fill="auto"/>
            <w:noWrap/>
            <w:vAlign w:val="bottom"/>
            <w:hideMark/>
          </w:tcPr>
          <w:p w14:paraId="69275080" w14:textId="32CAA5D9" w:rsidR="00357996" w:rsidRPr="00054C47" w:rsidRDefault="00357996" w:rsidP="00357996">
            <w:pPr>
              <w:autoSpaceDE/>
              <w:autoSpaceDN/>
              <w:rPr>
                <w:color w:val="000000"/>
                <w:sz w:val="24"/>
                <w:szCs w:val="24"/>
              </w:rPr>
            </w:pPr>
            <w:r w:rsidRPr="00054C47">
              <w:rPr>
                <w:color w:val="000000"/>
                <w:sz w:val="24"/>
                <w:szCs w:val="24"/>
              </w:rPr>
              <w:t>L</w:t>
            </w:r>
            <w:r w:rsidR="00573A9A" w:rsidRPr="00054C47">
              <w:rPr>
                <w:color w:val="000000"/>
                <w:sz w:val="24"/>
                <w:szCs w:val="24"/>
              </w:rPr>
              <w:t>uunja</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24483B7B" w14:textId="77777777" w:rsidR="00357996" w:rsidRPr="00054C47" w:rsidRDefault="00357996" w:rsidP="00357996">
            <w:pPr>
              <w:autoSpaceDE/>
              <w:autoSpaceDN/>
              <w:jc w:val="right"/>
              <w:rPr>
                <w:color w:val="000000"/>
                <w:sz w:val="24"/>
                <w:szCs w:val="24"/>
              </w:rPr>
            </w:pPr>
            <w:r w:rsidRPr="00054C47">
              <w:rPr>
                <w:color w:val="000000"/>
                <w:sz w:val="24"/>
                <w:szCs w:val="24"/>
              </w:rPr>
              <w:t>90</w:t>
            </w:r>
          </w:p>
        </w:tc>
        <w:tc>
          <w:tcPr>
            <w:tcW w:w="927" w:type="dxa"/>
            <w:tcBorders>
              <w:top w:val="nil"/>
              <w:left w:val="nil"/>
              <w:bottom w:val="double" w:sz="6" w:space="0" w:color="auto"/>
              <w:right w:val="single" w:sz="4" w:space="0" w:color="auto"/>
            </w:tcBorders>
            <w:shd w:val="clear" w:color="auto" w:fill="auto"/>
            <w:noWrap/>
            <w:vAlign w:val="bottom"/>
            <w:hideMark/>
          </w:tcPr>
          <w:p w14:paraId="021EB6A1" w14:textId="77777777" w:rsidR="00357996" w:rsidRPr="00054C47" w:rsidRDefault="00357996" w:rsidP="00357996">
            <w:pPr>
              <w:autoSpaceDE/>
              <w:autoSpaceDN/>
              <w:jc w:val="right"/>
              <w:rPr>
                <w:color w:val="000000"/>
                <w:sz w:val="24"/>
                <w:szCs w:val="24"/>
              </w:rPr>
            </w:pPr>
            <w:r w:rsidRPr="00054C47">
              <w:rPr>
                <w:color w:val="000000"/>
                <w:sz w:val="24"/>
                <w:szCs w:val="24"/>
              </w:rPr>
              <w:t>78</w:t>
            </w:r>
          </w:p>
        </w:tc>
        <w:tc>
          <w:tcPr>
            <w:tcW w:w="927" w:type="dxa"/>
            <w:tcBorders>
              <w:top w:val="nil"/>
              <w:left w:val="nil"/>
              <w:bottom w:val="double" w:sz="6" w:space="0" w:color="auto"/>
              <w:right w:val="single" w:sz="4" w:space="0" w:color="auto"/>
            </w:tcBorders>
            <w:shd w:val="clear" w:color="auto" w:fill="auto"/>
            <w:noWrap/>
            <w:vAlign w:val="bottom"/>
            <w:hideMark/>
          </w:tcPr>
          <w:p w14:paraId="6F50E2E7" w14:textId="77777777" w:rsidR="00357996" w:rsidRPr="00054C47" w:rsidRDefault="00357996" w:rsidP="00357996">
            <w:pPr>
              <w:autoSpaceDE/>
              <w:autoSpaceDN/>
              <w:jc w:val="right"/>
              <w:rPr>
                <w:color w:val="000000"/>
                <w:sz w:val="24"/>
                <w:szCs w:val="24"/>
              </w:rPr>
            </w:pPr>
            <w:r w:rsidRPr="00054C47">
              <w:rPr>
                <w:color w:val="000000"/>
                <w:sz w:val="24"/>
                <w:szCs w:val="24"/>
              </w:rPr>
              <w:t>76</w:t>
            </w:r>
          </w:p>
        </w:tc>
      </w:tr>
      <w:tr w:rsidR="00357996" w:rsidRPr="00054C47" w14:paraId="6412B666"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4405D5CA" w14:textId="77777777" w:rsidR="00357996" w:rsidRPr="00054C47" w:rsidRDefault="00357996" w:rsidP="00357996">
            <w:pPr>
              <w:autoSpaceDE/>
              <w:autoSpaceDN/>
              <w:rPr>
                <w:color w:val="000000"/>
                <w:sz w:val="24"/>
                <w:szCs w:val="24"/>
              </w:rPr>
            </w:pPr>
            <w:r w:rsidRPr="00054C47">
              <w:rPr>
                <w:color w:val="000000"/>
                <w:sz w:val="24"/>
                <w:szCs w:val="24"/>
              </w:rPr>
              <w:t xml:space="preserve">68. </w:t>
            </w:r>
          </w:p>
        </w:tc>
        <w:tc>
          <w:tcPr>
            <w:tcW w:w="3580" w:type="dxa"/>
            <w:tcBorders>
              <w:top w:val="nil"/>
              <w:left w:val="nil"/>
              <w:bottom w:val="double" w:sz="6" w:space="0" w:color="auto"/>
              <w:right w:val="single" w:sz="4" w:space="0" w:color="auto"/>
            </w:tcBorders>
            <w:shd w:val="clear" w:color="000000" w:fill="FFF2CC"/>
            <w:noWrap/>
            <w:vAlign w:val="bottom"/>
            <w:hideMark/>
          </w:tcPr>
          <w:p w14:paraId="2EE76CF7" w14:textId="404ABE7D" w:rsidR="00357996" w:rsidRPr="00054C47" w:rsidRDefault="00357996" w:rsidP="00357996">
            <w:pPr>
              <w:autoSpaceDE/>
              <w:autoSpaceDN/>
              <w:rPr>
                <w:color w:val="000000"/>
                <w:sz w:val="24"/>
                <w:szCs w:val="24"/>
              </w:rPr>
            </w:pPr>
            <w:r w:rsidRPr="00054C47">
              <w:rPr>
                <w:color w:val="000000"/>
                <w:sz w:val="24"/>
                <w:szCs w:val="24"/>
              </w:rPr>
              <w:t>V</w:t>
            </w:r>
            <w:r w:rsidR="00573A9A" w:rsidRPr="00054C47">
              <w:rPr>
                <w:color w:val="000000"/>
                <w:sz w:val="24"/>
                <w:szCs w:val="24"/>
              </w:rPr>
              <w:t>alga</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7F4C1D9D" w14:textId="77777777" w:rsidR="00357996" w:rsidRPr="00054C47" w:rsidRDefault="00357996" w:rsidP="00357996">
            <w:pPr>
              <w:autoSpaceDE/>
              <w:autoSpaceDN/>
              <w:jc w:val="right"/>
              <w:rPr>
                <w:color w:val="000000"/>
                <w:sz w:val="24"/>
                <w:szCs w:val="24"/>
              </w:rPr>
            </w:pPr>
            <w:r w:rsidRPr="00054C47">
              <w:rPr>
                <w:color w:val="000000"/>
                <w:sz w:val="24"/>
                <w:szCs w:val="24"/>
              </w:rPr>
              <w:t>99</w:t>
            </w:r>
          </w:p>
        </w:tc>
        <w:tc>
          <w:tcPr>
            <w:tcW w:w="927" w:type="dxa"/>
            <w:tcBorders>
              <w:top w:val="nil"/>
              <w:left w:val="nil"/>
              <w:bottom w:val="double" w:sz="6" w:space="0" w:color="auto"/>
              <w:right w:val="single" w:sz="4" w:space="0" w:color="auto"/>
            </w:tcBorders>
            <w:shd w:val="clear" w:color="000000" w:fill="FFF2CC"/>
            <w:noWrap/>
            <w:vAlign w:val="bottom"/>
            <w:hideMark/>
          </w:tcPr>
          <w:p w14:paraId="261900BB" w14:textId="77777777" w:rsidR="00357996" w:rsidRPr="00054C47" w:rsidRDefault="00357996" w:rsidP="00357996">
            <w:pPr>
              <w:autoSpaceDE/>
              <w:autoSpaceDN/>
              <w:jc w:val="right"/>
              <w:rPr>
                <w:color w:val="000000"/>
                <w:sz w:val="24"/>
                <w:szCs w:val="24"/>
              </w:rPr>
            </w:pPr>
            <w:r w:rsidRPr="00054C47">
              <w:rPr>
                <w:color w:val="000000"/>
                <w:sz w:val="24"/>
                <w:szCs w:val="24"/>
              </w:rPr>
              <w:t>112</w:t>
            </w:r>
          </w:p>
        </w:tc>
        <w:tc>
          <w:tcPr>
            <w:tcW w:w="927" w:type="dxa"/>
            <w:tcBorders>
              <w:top w:val="nil"/>
              <w:left w:val="nil"/>
              <w:bottom w:val="double" w:sz="6" w:space="0" w:color="auto"/>
              <w:right w:val="single" w:sz="4" w:space="0" w:color="auto"/>
            </w:tcBorders>
            <w:shd w:val="clear" w:color="000000" w:fill="FFF2CC"/>
            <w:noWrap/>
            <w:vAlign w:val="bottom"/>
            <w:hideMark/>
          </w:tcPr>
          <w:p w14:paraId="283DC09B" w14:textId="77777777" w:rsidR="00357996" w:rsidRPr="00054C47" w:rsidRDefault="00357996" w:rsidP="00357996">
            <w:pPr>
              <w:autoSpaceDE/>
              <w:autoSpaceDN/>
              <w:jc w:val="right"/>
              <w:rPr>
                <w:color w:val="000000"/>
                <w:sz w:val="24"/>
                <w:szCs w:val="24"/>
              </w:rPr>
            </w:pPr>
            <w:r w:rsidRPr="00054C47">
              <w:rPr>
                <w:color w:val="000000"/>
                <w:sz w:val="24"/>
                <w:szCs w:val="24"/>
              </w:rPr>
              <w:t>95</w:t>
            </w:r>
          </w:p>
        </w:tc>
      </w:tr>
      <w:tr w:rsidR="00357996" w:rsidRPr="00054C47" w14:paraId="5E98A2A3"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CEC5AD2" w14:textId="77777777" w:rsidR="00357996" w:rsidRPr="00054C47" w:rsidRDefault="00357996" w:rsidP="00357996">
            <w:pPr>
              <w:autoSpaceDE/>
              <w:autoSpaceDN/>
              <w:rPr>
                <w:color w:val="000000"/>
                <w:sz w:val="24"/>
                <w:szCs w:val="24"/>
              </w:rPr>
            </w:pPr>
            <w:r w:rsidRPr="00054C47">
              <w:rPr>
                <w:color w:val="000000"/>
                <w:sz w:val="24"/>
                <w:szCs w:val="24"/>
              </w:rPr>
              <w:t xml:space="preserve">69. </w:t>
            </w:r>
          </w:p>
        </w:tc>
        <w:tc>
          <w:tcPr>
            <w:tcW w:w="3580" w:type="dxa"/>
            <w:tcBorders>
              <w:top w:val="nil"/>
              <w:left w:val="nil"/>
              <w:bottom w:val="single" w:sz="4" w:space="0" w:color="auto"/>
              <w:right w:val="single" w:sz="4" w:space="0" w:color="auto"/>
            </w:tcBorders>
            <w:shd w:val="clear" w:color="auto" w:fill="auto"/>
            <w:noWrap/>
            <w:vAlign w:val="bottom"/>
            <w:hideMark/>
          </w:tcPr>
          <w:p w14:paraId="5264F61E" w14:textId="037E6C18" w:rsidR="00357996" w:rsidRPr="00054C47" w:rsidRDefault="00357996" w:rsidP="00357996">
            <w:pPr>
              <w:autoSpaceDE/>
              <w:autoSpaceDN/>
              <w:rPr>
                <w:color w:val="000000"/>
                <w:sz w:val="24"/>
                <w:szCs w:val="24"/>
              </w:rPr>
            </w:pPr>
            <w:r w:rsidRPr="00054C47">
              <w:rPr>
                <w:color w:val="000000"/>
                <w:sz w:val="24"/>
                <w:szCs w:val="24"/>
              </w:rPr>
              <w:t>O</w:t>
            </w:r>
            <w:r w:rsidR="00573A9A" w:rsidRPr="00054C47">
              <w:rPr>
                <w:color w:val="000000"/>
                <w:sz w:val="24"/>
                <w:szCs w:val="24"/>
              </w:rPr>
              <w:t>tepää</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642AFD9" w14:textId="77777777" w:rsidR="00357996" w:rsidRPr="00054C47" w:rsidRDefault="00357996" w:rsidP="00357996">
            <w:pPr>
              <w:autoSpaceDE/>
              <w:autoSpaceDN/>
              <w:jc w:val="right"/>
              <w:rPr>
                <w:color w:val="000000"/>
                <w:sz w:val="24"/>
                <w:szCs w:val="24"/>
              </w:rPr>
            </w:pPr>
            <w:r w:rsidRPr="00054C47">
              <w:rPr>
                <w:color w:val="000000"/>
                <w:sz w:val="24"/>
                <w:szCs w:val="24"/>
              </w:rPr>
              <w:t>71</w:t>
            </w:r>
          </w:p>
        </w:tc>
        <w:tc>
          <w:tcPr>
            <w:tcW w:w="927" w:type="dxa"/>
            <w:tcBorders>
              <w:top w:val="nil"/>
              <w:left w:val="nil"/>
              <w:bottom w:val="single" w:sz="4" w:space="0" w:color="auto"/>
              <w:right w:val="single" w:sz="4" w:space="0" w:color="auto"/>
            </w:tcBorders>
            <w:shd w:val="clear" w:color="auto" w:fill="auto"/>
            <w:noWrap/>
            <w:vAlign w:val="bottom"/>
            <w:hideMark/>
          </w:tcPr>
          <w:p w14:paraId="4760CE3B" w14:textId="77777777" w:rsidR="00357996" w:rsidRPr="00054C47" w:rsidRDefault="00357996" w:rsidP="00357996">
            <w:pPr>
              <w:autoSpaceDE/>
              <w:autoSpaceDN/>
              <w:jc w:val="right"/>
              <w:rPr>
                <w:color w:val="000000"/>
                <w:sz w:val="24"/>
                <w:szCs w:val="24"/>
              </w:rPr>
            </w:pPr>
            <w:r w:rsidRPr="00054C47">
              <w:rPr>
                <w:color w:val="000000"/>
                <w:sz w:val="24"/>
                <w:szCs w:val="24"/>
              </w:rPr>
              <w:t>78</w:t>
            </w:r>
          </w:p>
        </w:tc>
        <w:tc>
          <w:tcPr>
            <w:tcW w:w="927" w:type="dxa"/>
            <w:tcBorders>
              <w:top w:val="nil"/>
              <w:left w:val="nil"/>
              <w:bottom w:val="single" w:sz="4" w:space="0" w:color="auto"/>
              <w:right w:val="single" w:sz="4" w:space="0" w:color="auto"/>
            </w:tcBorders>
            <w:shd w:val="clear" w:color="auto" w:fill="auto"/>
            <w:noWrap/>
            <w:vAlign w:val="bottom"/>
            <w:hideMark/>
          </w:tcPr>
          <w:p w14:paraId="67D48253" w14:textId="77777777" w:rsidR="00357996" w:rsidRPr="00054C47" w:rsidRDefault="00357996" w:rsidP="00357996">
            <w:pPr>
              <w:autoSpaceDE/>
              <w:autoSpaceDN/>
              <w:jc w:val="right"/>
              <w:rPr>
                <w:color w:val="000000"/>
                <w:sz w:val="24"/>
                <w:szCs w:val="24"/>
              </w:rPr>
            </w:pPr>
            <w:r w:rsidRPr="00054C47">
              <w:rPr>
                <w:color w:val="000000"/>
                <w:sz w:val="24"/>
                <w:szCs w:val="24"/>
              </w:rPr>
              <w:t>36</w:t>
            </w:r>
          </w:p>
        </w:tc>
      </w:tr>
      <w:tr w:rsidR="00357996" w:rsidRPr="00054C47" w14:paraId="73134B38"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20A4240E" w14:textId="77777777" w:rsidR="00357996" w:rsidRPr="00054C47" w:rsidRDefault="00357996" w:rsidP="00357996">
            <w:pPr>
              <w:autoSpaceDE/>
              <w:autoSpaceDN/>
              <w:rPr>
                <w:color w:val="000000"/>
                <w:sz w:val="24"/>
                <w:szCs w:val="24"/>
              </w:rPr>
            </w:pPr>
            <w:r w:rsidRPr="00054C47">
              <w:rPr>
                <w:color w:val="000000"/>
                <w:sz w:val="24"/>
                <w:szCs w:val="24"/>
              </w:rPr>
              <w:t xml:space="preserve">70. </w:t>
            </w:r>
          </w:p>
        </w:tc>
        <w:tc>
          <w:tcPr>
            <w:tcW w:w="3580" w:type="dxa"/>
            <w:tcBorders>
              <w:top w:val="nil"/>
              <w:left w:val="nil"/>
              <w:bottom w:val="double" w:sz="6" w:space="0" w:color="auto"/>
              <w:right w:val="single" w:sz="4" w:space="0" w:color="auto"/>
            </w:tcBorders>
            <w:shd w:val="clear" w:color="auto" w:fill="auto"/>
            <w:noWrap/>
            <w:vAlign w:val="bottom"/>
            <w:hideMark/>
          </w:tcPr>
          <w:p w14:paraId="5407E295" w14:textId="2D4D9959" w:rsidR="00357996" w:rsidRPr="00054C47" w:rsidRDefault="00357996" w:rsidP="00357996">
            <w:pPr>
              <w:autoSpaceDE/>
              <w:autoSpaceDN/>
              <w:rPr>
                <w:color w:val="000000"/>
                <w:sz w:val="24"/>
                <w:szCs w:val="24"/>
              </w:rPr>
            </w:pPr>
            <w:r w:rsidRPr="00054C47">
              <w:rPr>
                <w:color w:val="000000"/>
                <w:sz w:val="24"/>
                <w:szCs w:val="24"/>
              </w:rPr>
              <w:t>T</w:t>
            </w:r>
            <w:r w:rsidR="00573A9A" w:rsidRPr="00054C47">
              <w:rPr>
                <w:color w:val="000000"/>
                <w:sz w:val="24"/>
                <w:szCs w:val="24"/>
              </w:rPr>
              <w:t>õrva</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4D8C627E" w14:textId="77777777" w:rsidR="00357996" w:rsidRPr="00054C47" w:rsidRDefault="00357996" w:rsidP="00357996">
            <w:pPr>
              <w:autoSpaceDE/>
              <w:autoSpaceDN/>
              <w:jc w:val="right"/>
              <w:rPr>
                <w:color w:val="000000"/>
                <w:sz w:val="24"/>
                <w:szCs w:val="24"/>
              </w:rPr>
            </w:pPr>
            <w:r w:rsidRPr="00054C47">
              <w:rPr>
                <w:color w:val="000000"/>
                <w:sz w:val="24"/>
                <w:szCs w:val="24"/>
              </w:rPr>
              <w:t>46</w:t>
            </w:r>
          </w:p>
        </w:tc>
        <w:tc>
          <w:tcPr>
            <w:tcW w:w="927" w:type="dxa"/>
            <w:tcBorders>
              <w:top w:val="nil"/>
              <w:left w:val="nil"/>
              <w:bottom w:val="double" w:sz="6" w:space="0" w:color="auto"/>
              <w:right w:val="single" w:sz="4" w:space="0" w:color="auto"/>
            </w:tcBorders>
            <w:shd w:val="clear" w:color="auto" w:fill="auto"/>
            <w:noWrap/>
            <w:vAlign w:val="bottom"/>
            <w:hideMark/>
          </w:tcPr>
          <w:p w14:paraId="1DAB58FD" w14:textId="77777777" w:rsidR="00357996" w:rsidRPr="00054C47" w:rsidRDefault="00357996" w:rsidP="00357996">
            <w:pPr>
              <w:autoSpaceDE/>
              <w:autoSpaceDN/>
              <w:jc w:val="right"/>
              <w:rPr>
                <w:color w:val="000000"/>
                <w:sz w:val="24"/>
                <w:szCs w:val="24"/>
              </w:rPr>
            </w:pPr>
            <w:r w:rsidRPr="00054C47">
              <w:rPr>
                <w:color w:val="000000"/>
                <w:sz w:val="24"/>
                <w:szCs w:val="24"/>
              </w:rPr>
              <w:t>36</w:t>
            </w:r>
          </w:p>
        </w:tc>
        <w:tc>
          <w:tcPr>
            <w:tcW w:w="927" w:type="dxa"/>
            <w:tcBorders>
              <w:top w:val="nil"/>
              <w:left w:val="nil"/>
              <w:bottom w:val="double" w:sz="6" w:space="0" w:color="auto"/>
              <w:right w:val="single" w:sz="4" w:space="0" w:color="auto"/>
            </w:tcBorders>
            <w:shd w:val="clear" w:color="auto" w:fill="auto"/>
            <w:noWrap/>
            <w:vAlign w:val="bottom"/>
            <w:hideMark/>
          </w:tcPr>
          <w:p w14:paraId="518193E3" w14:textId="77777777" w:rsidR="00357996" w:rsidRPr="00054C47" w:rsidRDefault="00357996" w:rsidP="00357996">
            <w:pPr>
              <w:autoSpaceDE/>
              <w:autoSpaceDN/>
              <w:jc w:val="right"/>
              <w:rPr>
                <w:color w:val="000000"/>
                <w:sz w:val="24"/>
                <w:szCs w:val="24"/>
              </w:rPr>
            </w:pPr>
            <w:r w:rsidRPr="00054C47">
              <w:rPr>
                <w:color w:val="000000"/>
                <w:sz w:val="24"/>
                <w:szCs w:val="24"/>
              </w:rPr>
              <w:t>45</w:t>
            </w:r>
          </w:p>
        </w:tc>
      </w:tr>
      <w:tr w:rsidR="00357996" w:rsidRPr="00054C47" w14:paraId="3C953061" w14:textId="77777777" w:rsidTr="00357996">
        <w:trPr>
          <w:trHeight w:val="312"/>
        </w:trPr>
        <w:tc>
          <w:tcPr>
            <w:tcW w:w="820" w:type="dxa"/>
            <w:tcBorders>
              <w:top w:val="nil"/>
              <w:left w:val="single" w:sz="4" w:space="0" w:color="auto"/>
              <w:bottom w:val="double" w:sz="6" w:space="0" w:color="auto"/>
              <w:right w:val="single" w:sz="4" w:space="0" w:color="auto"/>
            </w:tcBorders>
            <w:shd w:val="clear" w:color="000000" w:fill="FFF2CC"/>
            <w:noWrap/>
            <w:vAlign w:val="bottom"/>
            <w:hideMark/>
          </w:tcPr>
          <w:p w14:paraId="4639A8CA" w14:textId="77777777" w:rsidR="00357996" w:rsidRPr="00054C47" w:rsidRDefault="00357996" w:rsidP="00357996">
            <w:pPr>
              <w:autoSpaceDE/>
              <w:autoSpaceDN/>
              <w:rPr>
                <w:color w:val="000000"/>
                <w:sz w:val="24"/>
                <w:szCs w:val="24"/>
              </w:rPr>
            </w:pPr>
            <w:r w:rsidRPr="00054C47">
              <w:rPr>
                <w:color w:val="000000"/>
                <w:sz w:val="24"/>
                <w:szCs w:val="24"/>
              </w:rPr>
              <w:t xml:space="preserve">71. </w:t>
            </w:r>
          </w:p>
        </w:tc>
        <w:tc>
          <w:tcPr>
            <w:tcW w:w="3580" w:type="dxa"/>
            <w:tcBorders>
              <w:top w:val="nil"/>
              <w:left w:val="nil"/>
              <w:bottom w:val="double" w:sz="6" w:space="0" w:color="auto"/>
              <w:right w:val="single" w:sz="4" w:space="0" w:color="auto"/>
            </w:tcBorders>
            <w:shd w:val="clear" w:color="000000" w:fill="FFF2CC"/>
            <w:noWrap/>
            <w:vAlign w:val="bottom"/>
            <w:hideMark/>
          </w:tcPr>
          <w:p w14:paraId="2D0D3A8E" w14:textId="6B9807E4" w:rsidR="00357996" w:rsidRPr="00054C47" w:rsidRDefault="00357996" w:rsidP="00357996">
            <w:pPr>
              <w:autoSpaceDE/>
              <w:autoSpaceDN/>
              <w:rPr>
                <w:color w:val="000000"/>
                <w:sz w:val="24"/>
                <w:szCs w:val="24"/>
              </w:rPr>
            </w:pPr>
            <w:r w:rsidRPr="00054C47">
              <w:rPr>
                <w:color w:val="000000"/>
                <w:sz w:val="24"/>
                <w:szCs w:val="24"/>
              </w:rPr>
              <w:t>V</w:t>
            </w:r>
            <w:r w:rsidR="00573A9A" w:rsidRPr="00054C47">
              <w:rPr>
                <w:color w:val="000000"/>
                <w:sz w:val="24"/>
                <w:szCs w:val="24"/>
              </w:rPr>
              <w:t>iljandi</w:t>
            </w:r>
            <w:r w:rsidRPr="00054C47">
              <w:rPr>
                <w:color w:val="000000"/>
                <w:sz w:val="24"/>
                <w:szCs w:val="24"/>
              </w:rPr>
              <w:t xml:space="preserve"> L</w:t>
            </w:r>
            <w:r w:rsidR="00573A9A" w:rsidRPr="00054C47">
              <w:rPr>
                <w:color w:val="000000"/>
                <w:sz w:val="24"/>
                <w:szCs w:val="24"/>
              </w:rPr>
              <w:t>innavalitsus</w:t>
            </w:r>
          </w:p>
        </w:tc>
        <w:tc>
          <w:tcPr>
            <w:tcW w:w="927" w:type="dxa"/>
            <w:tcBorders>
              <w:top w:val="nil"/>
              <w:left w:val="nil"/>
              <w:bottom w:val="double" w:sz="6" w:space="0" w:color="auto"/>
              <w:right w:val="single" w:sz="4" w:space="0" w:color="auto"/>
            </w:tcBorders>
            <w:shd w:val="clear" w:color="000000" w:fill="FFF2CC"/>
            <w:noWrap/>
            <w:vAlign w:val="bottom"/>
            <w:hideMark/>
          </w:tcPr>
          <w:p w14:paraId="6F8C2603" w14:textId="77777777" w:rsidR="00357996" w:rsidRPr="00054C47" w:rsidRDefault="00357996" w:rsidP="00357996">
            <w:pPr>
              <w:autoSpaceDE/>
              <w:autoSpaceDN/>
              <w:jc w:val="right"/>
              <w:rPr>
                <w:color w:val="000000"/>
                <w:sz w:val="24"/>
                <w:szCs w:val="24"/>
              </w:rPr>
            </w:pPr>
            <w:r w:rsidRPr="00054C47">
              <w:rPr>
                <w:color w:val="000000"/>
                <w:sz w:val="24"/>
                <w:szCs w:val="24"/>
              </w:rPr>
              <w:t>160</w:t>
            </w:r>
          </w:p>
        </w:tc>
        <w:tc>
          <w:tcPr>
            <w:tcW w:w="927" w:type="dxa"/>
            <w:tcBorders>
              <w:top w:val="nil"/>
              <w:left w:val="nil"/>
              <w:bottom w:val="double" w:sz="6" w:space="0" w:color="auto"/>
              <w:right w:val="single" w:sz="4" w:space="0" w:color="auto"/>
            </w:tcBorders>
            <w:shd w:val="clear" w:color="000000" w:fill="FFF2CC"/>
            <w:noWrap/>
            <w:vAlign w:val="bottom"/>
            <w:hideMark/>
          </w:tcPr>
          <w:p w14:paraId="6E9B256B" w14:textId="77777777" w:rsidR="00357996" w:rsidRPr="00054C47" w:rsidRDefault="00357996" w:rsidP="00357996">
            <w:pPr>
              <w:autoSpaceDE/>
              <w:autoSpaceDN/>
              <w:jc w:val="right"/>
              <w:rPr>
                <w:color w:val="000000"/>
                <w:sz w:val="24"/>
                <w:szCs w:val="24"/>
              </w:rPr>
            </w:pPr>
            <w:r w:rsidRPr="00054C47">
              <w:rPr>
                <w:color w:val="000000"/>
                <w:sz w:val="24"/>
                <w:szCs w:val="24"/>
              </w:rPr>
              <w:t>139</w:t>
            </w:r>
          </w:p>
        </w:tc>
        <w:tc>
          <w:tcPr>
            <w:tcW w:w="927" w:type="dxa"/>
            <w:tcBorders>
              <w:top w:val="nil"/>
              <w:left w:val="nil"/>
              <w:bottom w:val="double" w:sz="6" w:space="0" w:color="auto"/>
              <w:right w:val="single" w:sz="4" w:space="0" w:color="auto"/>
            </w:tcBorders>
            <w:shd w:val="clear" w:color="000000" w:fill="FFF2CC"/>
            <w:noWrap/>
            <w:vAlign w:val="bottom"/>
            <w:hideMark/>
          </w:tcPr>
          <w:p w14:paraId="50F75C1A" w14:textId="77777777" w:rsidR="00357996" w:rsidRPr="00054C47" w:rsidRDefault="00357996" w:rsidP="00357996">
            <w:pPr>
              <w:autoSpaceDE/>
              <w:autoSpaceDN/>
              <w:jc w:val="right"/>
              <w:rPr>
                <w:color w:val="000000"/>
                <w:sz w:val="24"/>
                <w:szCs w:val="24"/>
              </w:rPr>
            </w:pPr>
            <w:r w:rsidRPr="00054C47">
              <w:rPr>
                <w:color w:val="000000"/>
                <w:sz w:val="24"/>
                <w:szCs w:val="24"/>
              </w:rPr>
              <w:t>152</w:t>
            </w:r>
          </w:p>
        </w:tc>
      </w:tr>
      <w:tr w:rsidR="00357996" w:rsidRPr="00054C47" w14:paraId="23FF9CE1" w14:textId="77777777" w:rsidTr="00357996">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26DD866" w14:textId="77777777" w:rsidR="00357996" w:rsidRPr="00054C47" w:rsidRDefault="00357996" w:rsidP="00357996">
            <w:pPr>
              <w:autoSpaceDE/>
              <w:autoSpaceDN/>
              <w:rPr>
                <w:color w:val="000000"/>
                <w:sz w:val="24"/>
                <w:szCs w:val="24"/>
              </w:rPr>
            </w:pPr>
            <w:r w:rsidRPr="00054C47">
              <w:rPr>
                <w:color w:val="000000"/>
                <w:sz w:val="24"/>
                <w:szCs w:val="24"/>
              </w:rPr>
              <w:t xml:space="preserve">72. </w:t>
            </w:r>
          </w:p>
        </w:tc>
        <w:tc>
          <w:tcPr>
            <w:tcW w:w="3580" w:type="dxa"/>
            <w:tcBorders>
              <w:top w:val="nil"/>
              <w:left w:val="nil"/>
              <w:bottom w:val="single" w:sz="4" w:space="0" w:color="auto"/>
              <w:right w:val="single" w:sz="4" w:space="0" w:color="auto"/>
            </w:tcBorders>
            <w:shd w:val="clear" w:color="auto" w:fill="auto"/>
            <w:noWrap/>
            <w:vAlign w:val="bottom"/>
            <w:hideMark/>
          </w:tcPr>
          <w:p w14:paraId="0B138EC2" w14:textId="3E2F44DC" w:rsidR="00357996" w:rsidRPr="00054C47" w:rsidRDefault="00357996" w:rsidP="00357996">
            <w:pPr>
              <w:autoSpaceDE/>
              <w:autoSpaceDN/>
              <w:rPr>
                <w:color w:val="000000"/>
                <w:sz w:val="24"/>
                <w:szCs w:val="24"/>
              </w:rPr>
            </w:pPr>
            <w:r w:rsidRPr="00054C47">
              <w:rPr>
                <w:color w:val="000000"/>
                <w:sz w:val="24"/>
                <w:szCs w:val="24"/>
              </w:rPr>
              <w:t>V</w:t>
            </w:r>
            <w:r w:rsidR="00573A9A" w:rsidRPr="00054C47">
              <w:rPr>
                <w:color w:val="000000"/>
                <w:sz w:val="24"/>
                <w:szCs w:val="24"/>
              </w:rPr>
              <w:t>iljandi</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85869D1" w14:textId="77777777" w:rsidR="00357996" w:rsidRPr="00054C47" w:rsidRDefault="00357996" w:rsidP="00357996">
            <w:pPr>
              <w:autoSpaceDE/>
              <w:autoSpaceDN/>
              <w:jc w:val="right"/>
              <w:rPr>
                <w:color w:val="000000"/>
                <w:sz w:val="24"/>
                <w:szCs w:val="24"/>
              </w:rPr>
            </w:pPr>
            <w:r w:rsidRPr="00054C47">
              <w:rPr>
                <w:color w:val="000000"/>
                <w:sz w:val="24"/>
                <w:szCs w:val="24"/>
              </w:rPr>
              <w:t>131</w:t>
            </w:r>
          </w:p>
        </w:tc>
        <w:tc>
          <w:tcPr>
            <w:tcW w:w="927" w:type="dxa"/>
            <w:tcBorders>
              <w:top w:val="nil"/>
              <w:left w:val="nil"/>
              <w:bottom w:val="single" w:sz="4" w:space="0" w:color="auto"/>
              <w:right w:val="single" w:sz="4" w:space="0" w:color="auto"/>
            </w:tcBorders>
            <w:shd w:val="clear" w:color="auto" w:fill="auto"/>
            <w:noWrap/>
            <w:vAlign w:val="bottom"/>
            <w:hideMark/>
          </w:tcPr>
          <w:p w14:paraId="42E03963" w14:textId="77777777" w:rsidR="00357996" w:rsidRPr="00054C47" w:rsidRDefault="00357996" w:rsidP="00357996">
            <w:pPr>
              <w:autoSpaceDE/>
              <w:autoSpaceDN/>
              <w:jc w:val="right"/>
              <w:rPr>
                <w:color w:val="000000"/>
                <w:sz w:val="24"/>
                <w:szCs w:val="24"/>
              </w:rPr>
            </w:pPr>
            <w:r w:rsidRPr="00054C47">
              <w:rPr>
                <w:color w:val="000000"/>
                <w:sz w:val="24"/>
                <w:szCs w:val="24"/>
              </w:rPr>
              <w:t>102</w:t>
            </w:r>
          </w:p>
        </w:tc>
        <w:tc>
          <w:tcPr>
            <w:tcW w:w="927" w:type="dxa"/>
            <w:tcBorders>
              <w:top w:val="nil"/>
              <w:left w:val="nil"/>
              <w:bottom w:val="single" w:sz="4" w:space="0" w:color="auto"/>
              <w:right w:val="single" w:sz="4" w:space="0" w:color="auto"/>
            </w:tcBorders>
            <w:shd w:val="clear" w:color="auto" w:fill="auto"/>
            <w:noWrap/>
            <w:vAlign w:val="bottom"/>
            <w:hideMark/>
          </w:tcPr>
          <w:p w14:paraId="2F06693A" w14:textId="77777777" w:rsidR="00357996" w:rsidRPr="00054C47" w:rsidRDefault="00357996" w:rsidP="00357996">
            <w:pPr>
              <w:autoSpaceDE/>
              <w:autoSpaceDN/>
              <w:jc w:val="right"/>
              <w:rPr>
                <w:color w:val="000000"/>
                <w:sz w:val="24"/>
                <w:szCs w:val="24"/>
              </w:rPr>
            </w:pPr>
            <w:r w:rsidRPr="00054C47">
              <w:rPr>
                <w:color w:val="000000"/>
                <w:sz w:val="24"/>
                <w:szCs w:val="24"/>
              </w:rPr>
              <w:t>113</w:t>
            </w:r>
          </w:p>
        </w:tc>
      </w:tr>
      <w:tr w:rsidR="00357996" w:rsidRPr="00054C47" w14:paraId="6031BEA3"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32302B" w14:textId="77777777" w:rsidR="00357996" w:rsidRPr="00054C47" w:rsidRDefault="00357996" w:rsidP="00357996">
            <w:pPr>
              <w:autoSpaceDE/>
              <w:autoSpaceDN/>
              <w:rPr>
                <w:color w:val="000000"/>
                <w:sz w:val="24"/>
                <w:szCs w:val="24"/>
              </w:rPr>
            </w:pPr>
            <w:r w:rsidRPr="00054C47">
              <w:rPr>
                <w:color w:val="000000"/>
                <w:sz w:val="24"/>
                <w:szCs w:val="24"/>
              </w:rPr>
              <w:t xml:space="preserve">73. </w:t>
            </w:r>
          </w:p>
        </w:tc>
        <w:tc>
          <w:tcPr>
            <w:tcW w:w="3580" w:type="dxa"/>
            <w:tcBorders>
              <w:top w:val="nil"/>
              <w:left w:val="nil"/>
              <w:bottom w:val="single" w:sz="4" w:space="0" w:color="auto"/>
              <w:right w:val="single" w:sz="4" w:space="0" w:color="auto"/>
            </w:tcBorders>
            <w:shd w:val="clear" w:color="auto" w:fill="auto"/>
            <w:noWrap/>
            <w:vAlign w:val="bottom"/>
            <w:hideMark/>
          </w:tcPr>
          <w:p w14:paraId="406E9F96" w14:textId="22018F58" w:rsidR="00357996" w:rsidRPr="00054C47" w:rsidRDefault="00357996" w:rsidP="00357996">
            <w:pPr>
              <w:autoSpaceDE/>
              <w:autoSpaceDN/>
              <w:rPr>
                <w:color w:val="000000"/>
                <w:sz w:val="24"/>
                <w:szCs w:val="24"/>
              </w:rPr>
            </w:pPr>
            <w:r w:rsidRPr="00054C47">
              <w:rPr>
                <w:color w:val="000000"/>
                <w:sz w:val="24"/>
                <w:szCs w:val="24"/>
              </w:rPr>
              <w:t>P</w:t>
            </w:r>
            <w:r w:rsidR="00573A9A" w:rsidRPr="00054C47">
              <w:rPr>
                <w:color w:val="000000"/>
                <w:sz w:val="24"/>
                <w:szCs w:val="24"/>
              </w:rPr>
              <w:t>õhja</w:t>
            </w:r>
            <w:r w:rsidRPr="00054C47">
              <w:rPr>
                <w:color w:val="000000"/>
                <w:sz w:val="24"/>
                <w:szCs w:val="24"/>
              </w:rPr>
              <w:t>-S</w:t>
            </w:r>
            <w:r w:rsidR="00573A9A" w:rsidRPr="00054C47">
              <w:rPr>
                <w:color w:val="000000"/>
                <w:sz w:val="24"/>
                <w:szCs w:val="24"/>
              </w:rPr>
              <w:t>akala</w:t>
            </w:r>
            <w:r w:rsidRPr="00054C47">
              <w:rPr>
                <w:color w:val="000000"/>
                <w:sz w:val="24"/>
                <w:szCs w:val="24"/>
              </w:rPr>
              <w:t xml:space="preserve"> V</w:t>
            </w:r>
            <w:r w:rsidR="00573A9A"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EED1FA5" w14:textId="77777777" w:rsidR="00357996" w:rsidRPr="00054C47" w:rsidRDefault="00357996" w:rsidP="00357996">
            <w:pPr>
              <w:autoSpaceDE/>
              <w:autoSpaceDN/>
              <w:jc w:val="right"/>
              <w:rPr>
                <w:color w:val="000000"/>
                <w:sz w:val="24"/>
                <w:szCs w:val="24"/>
              </w:rPr>
            </w:pPr>
            <w:r w:rsidRPr="00054C47">
              <w:rPr>
                <w:color w:val="000000"/>
                <w:sz w:val="24"/>
                <w:szCs w:val="24"/>
              </w:rPr>
              <w:t>69</w:t>
            </w:r>
          </w:p>
        </w:tc>
        <w:tc>
          <w:tcPr>
            <w:tcW w:w="927" w:type="dxa"/>
            <w:tcBorders>
              <w:top w:val="nil"/>
              <w:left w:val="nil"/>
              <w:bottom w:val="single" w:sz="4" w:space="0" w:color="auto"/>
              <w:right w:val="single" w:sz="4" w:space="0" w:color="auto"/>
            </w:tcBorders>
            <w:shd w:val="clear" w:color="auto" w:fill="auto"/>
            <w:noWrap/>
            <w:vAlign w:val="bottom"/>
            <w:hideMark/>
          </w:tcPr>
          <w:p w14:paraId="19E3FB33" w14:textId="77777777" w:rsidR="00357996" w:rsidRPr="00054C47" w:rsidRDefault="00357996" w:rsidP="00357996">
            <w:pPr>
              <w:autoSpaceDE/>
              <w:autoSpaceDN/>
              <w:jc w:val="right"/>
              <w:rPr>
                <w:color w:val="000000"/>
                <w:sz w:val="24"/>
                <w:szCs w:val="24"/>
              </w:rPr>
            </w:pPr>
            <w:r w:rsidRPr="00054C47">
              <w:rPr>
                <w:color w:val="000000"/>
                <w:sz w:val="24"/>
                <w:szCs w:val="24"/>
              </w:rPr>
              <w:t>57</w:t>
            </w:r>
          </w:p>
        </w:tc>
        <w:tc>
          <w:tcPr>
            <w:tcW w:w="927" w:type="dxa"/>
            <w:tcBorders>
              <w:top w:val="nil"/>
              <w:left w:val="nil"/>
              <w:bottom w:val="single" w:sz="4" w:space="0" w:color="auto"/>
              <w:right w:val="single" w:sz="4" w:space="0" w:color="auto"/>
            </w:tcBorders>
            <w:shd w:val="clear" w:color="auto" w:fill="auto"/>
            <w:noWrap/>
            <w:vAlign w:val="bottom"/>
            <w:hideMark/>
          </w:tcPr>
          <w:p w14:paraId="5A28898D" w14:textId="77777777" w:rsidR="00357996" w:rsidRPr="00054C47" w:rsidRDefault="00357996" w:rsidP="00357996">
            <w:pPr>
              <w:autoSpaceDE/>
              <w:autoSpaceDN/>
              <w:jc w:val="right"/>
              <w:rPr>
                <w:color w:val="000000"/>
                <w:sz w:val="24"/>
                <w:szCs w:val="24"/>
              </w:rPr>
            </w:pPr>
            <w:r w:rsidRPr="00054C47">
              <w:rPr>
                <w:color w:val="000000"/>
                <w:sz w:val="24"/>
                <w:szCs w:val="24"/>
              </w:rPr>
              <w:t>54</w:t>
            </w:r>
          </w:p>
        </w:tc>
      </w:tr>
      <w:tr w:rsidR="00357996" w:rsidRPr="00054C47" w14:paraId="691A2747"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F6B59F0" w14:textId="77777777" w:rsidR="00357996" w:rsidRPr="00054C47" w:rsidRDefault="00357996" w:rsidP="00357996">
            <w:pPr>
              <w:autoSpaceDE/>
              <w:autoSpaceDN/>
              <w:rPr>
                <w:color w:val="000000"/>
                <w:sz w:val="24"/>
                <w:szCs w:val="24"/>
              </w:rPr>
            </w:pPr>
            <w:r w:rsidRPr="00054C47">
              <w:rPr>
                <w:color w:val="000000"/>
                <w:sz w:val="24"/>
                <w:szCs w:val="24"/>
              </w:rPr>
              <w:t xml:space="preserve">74. </w:t>
            </w:r>
          </w:p>
        </w:tc>
        <w:tc>
          <w:tcPr>
            <w:tcW w:w="3580" w:type="dxa"/>
            <w:tcBorders>
              <w:top w:val="nil"/>
              <w:left w:val="nil"/>
              <w:bottom w:val="single" w:sz="4" w:space="0" w:color="auto"/>
              <w:right w:val="single" w:sz="4" w:space="0" w:color="auto"/>
            </w:tcBorders>
            <w:shd w:val="clear" w:color="auto" w:fill="auto"/>
            <w:noWrap/>
            <w:vAlign w:val="bottom"/>
            <w:hideMark/>
          </w:tcPr>
          <w:p w14:paraId="04664D85" w14:textId="38E7EF1D" w:rsidR="00357996" w:rsidRPr="00054C47" w:rsidRDefault="00357996" w:rsidP="00357996">
            <w:pPr>
              <w:autoSpaceDE/>
              <w:autoSpaceDN/>
              <w:rPr>
                <w:color w:val="000000"/>
                <w:sz w:val="24"/>
                <w:szCs w:val="24"/>
              </w:rPr>
            </w:pPr>
            <w:r w:rsidRPr="00054C47">
              <w:rPr>
                <w:color w:val="000000"/>
                <w:sz w:val="24"/>
                <w:szCs w:val="24"/>
              </w:rPr>
              <w:t>M</w:t>
            </w:r>
            <w:r w:rsidR="00C85DBE" w:rsidRPr="00054C47">
              <w:rPr>
                <w:color w:val="000000"/>
                <w:sz w:val="24"/>
                <w:szCs w:val="24"/>
              </w:rPr>
              <w:t>ulgi</w:t>
            </w:r>
            <w:r w:rsidRPr="00054C47">
              <w:rPr>
                <w:color w:val="000000"/>
                <w:sz w:val="24"/>
                <w:szCs w:val="24"/>
              </w:rPr>
              <w:t xml:space="preserve"> V</w:t>
            </w:r>
            <w:r w:rsidR="00C85DBE"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3B88835" w14:textId="77777777" w:rsidR="00357996" w:rsidRPr="00054C47" w:rsidRDefault="00357996" w:rsidP="00357996">
            <w:pPr>
              <w:autoSpaceDE/>
              <w:autoSpaceDN/>
              <w:jc w:val="right"/>
              <w:rPr>
                <w:color w:val="000000"/>
                <w:sz w:val="24"/>
                <w:szCs w:val="24"/>
              </w:rPr>
            </w:pPr>
            <w:r w:rsidRPr="00054C47">
              <w:rPr>
                <w:color w:val="000000"/>
                <w:sz w:val="24"/>
                <w:szCs w:val="24"/>
              </w:rPr>
              <w:t>51</w:t>
            </w:r>
          </w:p>
        </w:tc>
        <w:tc>
          <w:tcPr>
            <w:tcW w:w="927" w:type="dxa"/>
            <w:tcBorders>
              <w:top w:val="nil"/>
              <w:left w:val="nil"/>
              <w:bottom w:val="single" w:sz="4" w:space="0" w:color="auto"/>
              <w:right w:val="single" w:sz="4" w:space="0" w:color="auto"/>
            </w:tcBorders>
            <w:shd w:val="clear" w:color="auto" w:fill="auto"/>
            <w:noWrap/>
            <w:vAlign w:val="bottom"/>
            <w:hideMark/>
          </w:tcPr>
          <w:p w14:paraId="394E4F7E" w14:textId="77777777" w:rsidR="00357996" w:rsidRPr="00054C47" w:rsidRDefault="00357996" w:rsidP="00357996">
            <w:pPr>
              <w:autoSpaceDE/>
              <w:autoSpaceDN/>
              <w:jc w:val="right"/>
              <w:rPr>
                <w:color w:val="000000"/>
                <w:sz w:val="24"/>
                <w:szCs w:val="24"/>
              </w:rPr>
            </w:pPr>
            <w:r w:rsidRPr="00054C47">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0C4C6061" w14:textId="77777777" w:rsidR="00357996" w:rsidRPr="00054C47" w:rsidRDefault="00357996" w:rsidP="00357996">
            <w:pPr>
              <w:autoSpaceDE/>
              <w:autoSpaceDN/>
              <w:jc w:val="right"/>
              <w:rPr>
                <w:color w:val="000000"/>
                <w:sz w:val="24"/>
                <w:szCs w:val="24"/>
              </w:rPr>
            </w:pPr>
            <w:r w:rsidRPr="00054C47">
              <w:rPr>
                <w:color w:val="000000"/>
                <w:sz w:val="24"/>
                <w:szCs w:val="24"/>
              </w:rPr>
              <w:t>46</w:t>
            </w:r>
          </w:p>
        </w:tc>
      </w:tr>
      <w:tr w:rsidR="00357996" w:rsidRPr="00054C47" w14:paraId="30355BE5"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61B7EB" w14:textId="77777777" w:rsidR="00357996" w:rsidRPr="00054C47" w:rsidRDefault="00357996" w:rsidP="00357996">
            <w:pPr>
              <w:autoSpaceDE/>
              <w:autoSpaceDN/>
              <w:rPr>
                <w:color w:val="000000"/>
                <w:sz w:val="24"/>
                <w:szCs w:val="24"/>
              </w:rPr>
            </w:pPr>
            <w:r w:rsidRPr="00054C47">
              <w:rPr>
                <w:color w:val="000000"/>
                <w:sz w:val="24"/>
                <w:szCs w:val="24"/>
              </w:rPr>
              <w:t xml:space="preserve">75. </w:t>
            </w:r>
          </w:p>
        </w:tc>
        <w:tc>
          <w:tcPr>
            <w:tcW w:w="3580" w:type="dxa"/>
            <w:tcBorders>
              <w:top w:val="nil"/>
              <w:left w:val="nil"/>
              <w:bottom w:val="single" w:sz="4" w:space="0" w:color="auto"/>
              <w:right w:val="single" w:sz="4" w:space="0" w:color="auto"/>
            </w:tcBorders>
            <w:shd w:val="clear" w:color="auto" w:fill="auto"/>
            <w:noWrap/>
            <w:vAlign w:val="bottom"/>
            <w:hideMark/>
          </w:tcPr>
          <w:p w14:paraId="5ED98624" w14:textId="4CC33CDD" w:rsidR="00357996" w:rsidRPr="00054C47" w:rsidRDefault="00357996" w:rsidP="00357996">
            <w:pPr>
              <w:autoSpaceDE/>
              <w:autoSpaceDN/>
              <w:rPr>
                <w:color w:val="000000"/>
                <w:sz w:val="24"/>
                <w:szCs w:val="24"/>
              </w:rPr>
            </w:pPr>
            <w:r w:rsidRPr="00054C47">
              <w:rPr>
                <w:color w:val="000000"/>
                <w:sz w:val="24"/>
                <w:szCs w:val="24"/>
              </w:rPr>
              <w:t>V</w:t>
            </w:r>
            <w:r w:rsidR="00C85DBE" w:rsidRPr="00054C47">
              <w:rPr>
                <w:color w:val="000000"/>
                <w:sz w:val="24"/>
                <w:szCs w:val="24"/>
              </w:rPr>
              <w:t>õru</w:t>
            </w:r>
            <w:r w:rsidRPr="00054C47">
              <w:rPr>
                <w:color w:val="000000"/>
                <w:sz w:val="24"/>
                <w:szCs w:val="24"/>
              </w:rPr>
              <w:t xml:space="preserve"> V</w:t>
            </w:r>
            <w:r w:rsidR="00C85DBE"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9FBEFC3" w14:textId="77777777" w:rsidR="00357996" w:rsidRPr="00054C47" w:rsidRDefault="00357996" w:rsidP="00357996">
            <w:pPr>
              <w:autoSpaceDE/>
              <w:autoSpaceDN/>
              <w:jc w:val="right"/>
              <w:rPr>
                <w:color w:val="000000"/>
                <w:sz w:val="24"/>
                <w:szCs w:val="24"/>
              </w:rPr>
            </w:pPr>
            <w:r w:rsidRPr="00054C47">
              <w:rPr>
                <w:color w:val="000000"/>
                <w:sz w:val="24"/>
                <w:szCs w:val="24"/>
              </w:rPr>
              <w:t>109</w:t>
            </w:r>
          </w:p>
        </w:tc>
        <w:tc>
          <w:tcPr>
            <w:tcW w:w="927" w:type="dxa"/>
            <w:tcBorders>
              <w:top w:val="nil"/>
              <w:left w:val="nil"/>
              <w:bottom w:val="single" w:sz="4" w:space="0" w:color="auto"/>
              <w:right w:val="single" w:sz="4" w:space="0" w:color="auto"/>
            </w:tcBorders>
            <w:shd w:val="clear" w:color="auto" w:fill="auto"/>
            <w:noWrap/>
            <w:vAlign w:val="bottom"/>
            <w:hideMark/>
          </w:tcPr>
          <w:p w14:paraId="312A0021" w14:textId="77777777" w:rsidR="00357996" w:rsidRPr="00054C47" w:rsidRDefault="00357996" w:rsidP="00357996">
            <w:pPr>
              <w:autoSpaceDE/>
              <w:autoSpaceDN/>
              <w:jc w:val="right"/>
              <w:rPr>
                <w:color w:val="000000"/>
                <w:sz w:val="24"/>
                <w:szCs w:val="24"/>
              </w:rPr>
            </w:pPr>
            <w:r w:rsidRPr="00054C47">
              <w:rPr>
                <w:color w:val="000000"/>
                <w:sz w:val="24"/>
                <w:szCs w:val="24"/>
              </w:rPr>
              <w:t>87</w:t>
            </w:r>
          </w:p>
        </w:tc>
        <w:tc>
          <w:tcPr>
            <w:tcW w:w="927" w:type="dxa"/>
            <w:tcBorders>
              <w:top w:val="nil"/>
              <w:left w:val="nil"/>
              <w:bottom w:val="single" w:sz="4" w:space="0" w:color="auto"/>
              <w:right w:val="single" w:sz="4" w:space="0" w:color="auto"/>
            </w:tcBorders>
            <w:shd w:val="clear" w:color="auto" w:fill="auto"/>
            <w:noWrap/>
            <w:vAlign w:val="bottom"/>
            <w:hideMark/>
          </w:tcPr>
          <w:p w14:paraId="3353C83B" w14:textId="77777777" w:rsidR="00357996" w:rsidRPr="00054C47" w:rsidRDefault="00357996" w:rsidP="00357996">
            <w:pPr>
              <w:autoSpaceDE/>
              <w:autoSpaceDN/>
              <w:jc w:val="right"/>
              <w:rPr>
                <w:color w:val="000000"/>
                <w:sz w:val="24"/>
                <w:szCs w:val="24"/>
              </w:rPr>
            </w:pPr>
            <w:r w:rsidRPr="00054C47">
              <w:rPr>
                <w:color w:val="000000"/>
                <w:sz w:val="24"/>
                <w:szCs w:val="24"/>
              </w:rPr>
              <w:t>90</w:t>
            </w:r>
          </w:p>
        </w:tc>
      </w:tr>
      <w:tr w:rsidR="00357996" w:rsidRPr="00054C47" w14:paraId="36C5E57D"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A133F94" w14:textId="77777777" w:rsidR="00357996" w:rsidRPr="00054C47" w:rsidRDefault="00357996" w:rsidP="00357996">
            <w:pPr>
              <w:autoSpaceDE/>
              <w:autoSpaceDN/>
              <w:rPr>
                <w:color w:val="000000"/>
                <w:sz w:val="24"/>
                <w:szCs w:val="24"/>
              </w:rPr>
            </w:pPr>
            <w:r w:rsidRPr="00054C47">
              <w:rPr>
                <w:color w:val="000000"/>
                <w:sz w:val="24"/>
                <w:szCs w:val="24"/>
              </w:rPr>
              <w:t xml:space="preserve">76. </w:t>
            </w:r>
          </w:p>
        </w:tc>
        <w:tc>
          <w:tcPr>
            <w:tcW w:w="3580" w:type="dxa"/>
            <w:tcBorders>
              <w:top w:val="nil"/>
              <w:left w:val="nil"/>
              <w:bottom w:val="single" w:sz="4" w:space="0" w:color="auto"/>
              <w:right w:val="single" w:sz="4" w:space="0" w:color="auto"/>
            </w:tcBorders>
            <w:shd w:val="clear" w:color="auto" w:fill="auto"/>
            <w:noWrap/>
            <w:vAlign w:val="bottom"/>
            <w:hideMark/>
          </w:tcPr>
          <w:p w14:paraId="1F7ACD03" w14:textId="19FED35F" w:rsidR="00357996" w:rsidRPr="00054C47" w:rsidRDefault="00357996" w:rsidP="00357996">
            <w:pPr>
              <w:autoSpaceDE/>
              <w:autoSpaceDN/>
              <w:rPr>
                <w:color w:val="000000"/>
                <w:sz w:val="24"/>
                <w:szCs w:val="24"/>
              </w:rPr>
            </w:pPr>
            <w:r w:rsidRPr="00054C47">
              <w:rPr>
                <w:color w:val="000000"/>
                <w:sz w:val="24"/>
                <w:szCs w:val="24"/>
              </w:rPr>
              <w:t>R</w:t>
            </w:r>
            <w:r w:rsidR="00C85DBE" w:rsidRPr="00054C47">
              <w:rPr>
                <w:color w:val="000000"/>
                <w:sz w:val="24"/>
                <w:szCs w:val="24"/>
              </w:rPr>
              <w:t>õuge</w:t>
            </w:r>
            <w:r w:rsidRPr="00054C47">
              <w:rPr>
                <w:color w:val="000000"/>
                <w:sz w:val="24"/>
                <w:szCs w:val="24"/>
              </w:rPr>
              <w:t xml:space="preserve"> V</w:t>
            </w:r>
            <w:r w:rsidR="00C85DBE"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517A110" w14:textId="77777777" w:rsidR="00357996" w:rsidRPr="00054C47" w:rsidRDefault="00357996" w:rsidP="00357996">
            <w:pPr>
              <w:autoSpaceDE/>
              <w:autoSpaceDN/>
              <w:jc w:val="right"/>
              <w:rPr>
                <w:color w:val="000000"/>
                <w:sz w:val="24"/>
                <w:szCs w:val="24"/>
              </w:rPr>
            </w:pPr>
            <w:r w:rsidRPr="00054C47">
              <w:rPr>
                <w:color w:val="000000"/>
                <w:sz w:val="24"/>
                <w:szCs w:val="24"/>
              </w:rPr>
              <w:t>37</w:t>
            </w:r>
          </w:p>
        </w:tc>
        <w:tc>
          <w:tcPr>
            <w:tcW w:w="927" w:type="dxa"/>
            <w:tcBorders>
              <w:top w:val="nil"/>
              <w:left w:val="nil"/>
              <w:bottom w:val="single" w:sz="4" w:space="0" w:color="auto"/>
              <w:right w:val="single" w:sz="4" w:space="0" w:color="auto"/>
            </w:tcBorders>
            <w:shd w:val="clear" w:color="auto" w:fill="auto"/>
            <w:noWrap/>
            <w:vAlign w:val="bottom"/>
            <w:hideMark/>
          </w:tcPr>
          <w:p w14:paraId="368ACCC3" w14:textId="77777777" w:rsidR="00357996" w:rsidRPr="00054C47" w:rsidRDefault="00357996" w:rsidP="00357996">
            <w:pPr>
              <w:autoSpaceDE/>
              <w:autoSpaceDN/>
              <w:jc w:val="right"/>
              <w:rPr>
                <w:color w:val="000000"/>
                <w:sz w:val="24"/>
                <w:szCs w:val="24"/>
              </w:rPr>
            </w:pPr>
            <w:r w:rsidRPr="00054C47">
              <w:rPr>
                <w:color w:val="000000"/>
                <w:sz w:val="24"/>
                <w:szCs w:val="24"/>
              </w:rPr>
              <w:t>36</w:t>
            </w:r>
          </w:p>
        </w:tc>
        <w:tc>
          <w:tcPr>
            <w:tcW w:w="927" w:type="dxa"/>
            <w:tcBorders>
              <w:top w:val="nil"/>
              <w:left w:val="nil"/>
              <w:bottom w:val="single" w:sz="4" w:space="0" w:color="auto"/>
              <w:right w:val="single" w:sz="4" w:space="0" w:color="auto"/>
            </w:tcBorders>
            <w:shd w:val="clear" w:color="auto" w:fill="auto"/>
            <w:noWrap/>
            <w:vAlign w:val="bottom"/>
            <w:hideMark/>
          </w:tcPr>
          <w:p w14:paraId="05DE288A" w14:textId="77777777" w:rsidR="00357996" w:rsidRPr="00054C47" w:rsidRDefault="00357996" w:rsidP="00357996">
            <w:pPr>
              <w:autoSpaceDE/>
              <w:autoSpaceDN/>
              <w:jc w:val="right"/>
              <w:rPr>
                <w:color w:val="000000"/>
                <w:sz w:val="24"/>
                <w:szCs w:val="24"/>
              </w:rPr>
            </w:pPr>
            <w:r w:rsidRPr="00054C47">
              <w:rPr>
                <w:color w:val="000000"/>
                <w:sz w:val="24"/>
                <w:szCs w:val="24"/>
              </w:rPr>
              <w:t>23</w:t>
            </w:r>
          </w:p>
        </w:tc>
      </w:tr>
      <w:tr w:rsidR="00357996" w:rsidRPr="00054C47" w14:paraId="0F8C4FFD" w14:textId="77777777" w:rsidTr="00357996">
        <w:trPr>
          <w:trHeight w:val="28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101BE74" w14:textId="77777777" w:rsidR="00357996" w:rsidRPr="00054C47" w:rsidRDefault="00357996" w:rsidP="00357996">
            <w:pPr>
              <w:autoSpaceDE/>
              <w:autoSpaceDN/>
              <w:rPr>
                <w:color w:val="000000"/>
                <w:sz w:val="24"/>
                <w:szCs w:val="24"/>
              </w:rPr>
            </w:pPr>
            <w:r w:rsidRPr="00054C47">
              <w:rPr>
                <w:color w:val="000000"/>
                <w:sz w:val="24"/>
                <w:szCs w:val="24"/>
              </w:rPr>
              <w:t xml:space="preserve">77. </w:t>
            </w:r>
          </w:p>
        </w:tc>
        <w:tc>
          <w:tcPr>
            <w:tcW w:w="3580" w:type="dxa"/>
            <w:tcBorders>
              <w:top w:val="nil"/>
              <w:left w:val="nil"/>
              <w:bottom w:val="single" w:sz="4" w:space="0" w:color="auto"/>
              <w:right w:val="single" w:sz="4" w:space="0" w:color="auto"/>
            </w:tcBorders>
            <w:shd w:val="clear" w:color="auto" w:fill="auto"/>
            <w:noWrap/>
            <w:vAlign w:val="bottom"/>
            <w:hideMark/>
          </w:tcPr>
          <w:p w14:paraId="1AF46460" w14:textId="278C3EB6" w:rsidR="00357996" w:rsidRPr="00054C47" w:rsidRDefault="00357996" w:rsidP="00357996">
            <w:pPr>
              <w:autoSpaceDE/>
              <w:autoSpaceDN/>
              <w:rPr>
                <w:color w:val="000000"/>
                <w:sz w:val="24"/>
                <w:szCs w:val="24"/>
              </w:rPr>
            </w:pPr>
            <w:r w:rsidRPr="00054C47">
              <w:rPr>
                <w:color w:val="000000"/>
                <w:sz w:val="24"/>
                <w:szCs w:val="24"/>
              </w:rPr>
              <w:t>A</w:t>
            </w:r>
            <w:r w:rsidR="00C85DBE" w:rsidRPr="00054C47">
              <w:rPr>
                <w:color w:val="000000"/>
                <w:sz w:val="24"/>
                <w:szCs w:val="24"/>
              </w:rPr>
              <w:t>ntsla</w:t>
            </w:r>
            <w:r w:rsidRPr="00054C47">
              <w:rPr>
                <w:color w:val="000000"/>
                <w:sz w:val="24"/>
                <w:szCs w:val="24"/>
              </w:rPr>
              <w:t xml:space="preserve"> V</w:t>
            </w:r>
            <w:r w:rsidR="00C85DBE" w:rsidRPr="00054C47">
              <w:rPr>
                <w:color w:val="000000"/>
                <w:sz w:val="24"/>
                <w:szCs w:val="24"/>
              </w:rPr>
              <w:t>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CBB707F" w14:textId="77777777" w:rsidR="00357996" w:rsidRPr="00054C47" w:rsidRDefault="00357996" w:rsidP="00357996">
            <w:pPr>
              <w:autoSpaceDE/>
              <w:autoSpaceDN/>
              <w:jc w:val="right"/>
              <w:rPr>
                <w:color w:val="000000"/>
                <w:sz w:val="24"/>
                <w:szCs w:val="24"/>
              </w:rPr>
            </w:pPr>
            <w:r w:rsidRPr="00054C47">
              <w:rPr>
                <w:color w:val="000000"/>
                <w:sz w:val="24"/>
                <w:szCs w:val="24"/>
              </w:rPr>
              <w:t>28</w:t>
            </w:r>
          </w:p>
        </w:tc>
        <w:tc>
          <w:tcPr>
            <w:tcW w:w="927" w:type="dxa"/>
            <w:tcBorders>
              <w:top w:val="nil"/>
              <w:left w:val="nil"/>
              <w:bottom w:val="single" w:sz="4" w:space="0" w:color="auto"/>
              <w:right w:val="single" w:sz="4" w:space="0" w:color="auto"/>
            </w:tcBorders>
            <w:shd w:val="clear" w:color="auto" w:fill="auto"/>
            <w:noWrap/>
            <w:vAlign w:val="bottom"/>
            <w:hideMark/>
          </w:tcPr>
          <w:p w14:paraId="2DD785C4" w14:textId="77777777" w:rsidR="00357996" w:rsidRPr="00054C47" w:rsidRDefault="00357996" w:rsidP="00357996">
            <w:pPr>
              <w:autoSpaceDE/>
              <w:autoSpaceDN/>
              <w:jc w:val="right"/>
              <w:rPr>
                <w:color w:val="000000"/>
                <w:sz w:val="24"/>
                <w:szCs w:val="24"/>
              </w:rPr>
            </w:pPr>
            <w:r w:rsidRPr="00054C47">
              <w:rPr>
                <w:color w:val="000000"/>
                <w:sz w:val="24"/>
                <w:szCs w:val="24"/>
              </w:rPr>
              <w:t>35</w:t>
            </w:r>
          </w:p>
        </w:tc>
        <w:tc>
          <w:tcPr>
            <w:tcW w:w="927" w:type="dxa"/>
            <w:tcBorders>
              <w:top w:val="nil"/>
              <w:left w:val="nil"/>
              <w:bottom w:val="single" w:sz="4" w:space="0" w:color="auto"/>
              <w:right w:val="single" w:sz="4" w:space="0" w:color="auto"/>
            </w:tcBorders>
            <w:shd w:val="clear" w:color="auto" w:fill="auto"/>
            <w:noWrap/>
            <w:vAlign w:val="bottom"/>
            <w:hideMark/>
          </w:tcPr>
          <w:p w14:paraId="40336A93" w14:textId="77777777" w:rsidR="00357996" w:rsidRPr="00054C47" w:rsidRDefault="00357996" w:rsidP="00357996">
            <w:pPr>
              <w:autoSpaceDE/>
              <w:autoSpaceDN/>
              <w:jc w:val="right"/>
              <w:rPr>
                <w:color w:val="000000"/>
                <w:sz w:val="24"/>
                <w:szCs w:val="24"/>
              </w:rPr>
            </w:pPr>
            <w:r w:rsidRPr="00054C47">
              <w:rPr>
                <w:color w:val="000000"/>
                <w:sz w:val="24"/>
                <w:szCs w:val="24"/>
              </w:rPr>
              <w:t>21</w:t>
            </w:r>
          </w:p>
        </w:tc>
      </w:tr>
      <w:tr w:rsidR="00357996" w:rsidRPr="00054C47" w14:paraId="288C31AE" w14:textId="77777777" w:rsidTr="00357996">
        <w:trPr>
          <w:trHeight w:val="300"/>
        </w:trPr>
        <w:tc>
          <w:tcPr>
            <w:tcW w:w="820" w:type="dxa"/>
            <w:tcBorders>
              <w:top w:val="nil"/>
              <w:left w:val="single" w:sz="4" w:space="0" w:color="auto"/>
              <w:bottom w:val="double" w:sz="6" w:space="0" w:color="auto"/>
              <w:right w:val="single" w:sz="4" w:space="0" w:color="auto"/>
            </w:tcBorders>
            <w:shd w:val="clear" w:color="auto" w:fill="auto"/>
            <w:noWrap/>
            <w:vAlign w:val="bottom"/>
            <w:hideMark/>
          </w:tcPr>
          <w:p w14:paraId="14E5546F" w14:textId="77777777" w:rsidR="00357996" w:rsidRPr="00054C47" w:rsidRDefault="00357996" w:rsidP="00357996">
            <w:pPr>
              <w:autoSpaceDE/>
              <w:autoSpaceDN/>
              <w:rPr>
                <w:color w:val="000000"/>
                <w:sz w:val="24"/>
                <w:szCs w:val="24"/>
              </w:rPr>
            </w:pPr>
            <w:r w:rsidRPr="00054C47">
              <w:rPr>
                <w:color w:val="000000"/>
                <w:sz w:val="24"/>
                <w:szCs w:val="24"/>
              </w:rPr>
              <w:t xml:space="preserve">78. </w:t>
            </w:r>
          </w:p>
        </w:tc>
        <w:tc>
          <w:tcPr>
            <w:tcW w:w="3580" w:type="dxa"/>
            <w:tcBorders>
              <w:top w:val="nil"/>
              <w:left w:val="nil"/>
              <w:bottom w:val="double" w:sz="6" w:space="0" w:color="auto"/>
              <w:right w:val="single" w:sz="4" w:space="0" w:color="auto"/>
            </w:tcBorders>
            <w:shd w:val="clear" w:color="auto" w:fill="auto"/>
            <w:noWrap/>
            <w:vAlign w:val="bottom"/>
            <w:hideMark/>
          </w:tcPr>
          <w:p w14:paraId="3CE4F0A7" w14:textId="3E122666" w:rsidR="00357996" w:rsidRPr="00054C47" w:rsidRDefault="00357996" w:rsidP="00357996">
            <w:pPr>
              <w:autoSpaceDE/>
              <w:autoSpaceDN/>
              <w:rPr>
                <w:color w:val="000000"/>
                <w:sz w:val="24"/>
                <w:szCs w:val="24"/>
              </w:rPr>
            </w:pPr>
            <w:r w:rsidRPr="00054C47">
              <w:rPr>
                <w:color w:val="000000"/>
                <w:sz w:val="24"/>
                <w:szCs w:val="24"/>
              </w:rPr>
              <w:t>S</w:t>
            </w:r>
            <w:r w:rsidR="00C85DBE" w:rsidRPr="00054C47">
              <w:rPr>
                <w:color w:val="000000"/>
                <w:sz w:val="24"/>
                <w:szCs w:val="24"/>
              </w:rPr>
              <w:t>etomaa</w:t>
            </w:r>
            <w:r w:rsidRPr="00054C47">
              <w:rPr>
                <w:color w:val="000000"/>
                <w:sz w:val="24"/>
                <w:szCs w:val="24"/>
              </w:rPr>
              <w:t xml:space="preserve"> V</w:t>
            </w:r>
            <w:r w:rsidR="00C85DBE" w:rsidRPr="00054C47">
              <w:rPr>
                <w:color w:val="000000"/>
                <w:sz w:val="24"/>
                <w:szCs w:val="24"/>
              </w:rPr>
              <w:t>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35F117B3" w14:textId="77777777" w:rsidR="00357996" w:rsidRPr="00054C47" w:rsidRDefault="00357996" w:rsidP="00357996">
            <w:pPr>
              <w:autoSpaceDE/>
              <w:autoSpaceDN/>
              <w:jc w:val="right"/>
              <w:rPr>
                <w:color w:val="000000"/>
                <w:sz w:val="24"/>
                <w:szCs w:val="24"/>
              </w:rPr>
            </w:pPr>
            <w:r w:rsidRPr="00054C47">
              <w:rPr>
                <w:color w:val="000000"/>
                <w:sz w:val="24"/>
                <w:szCs w:val="24"/>
              </w:rPr>
              <w:t>28</w:t>
            </w:r>
          </w:p>
        </w:tc>
        <w:tc>
          <w:tcPr>
            <w:tcW w:w="927" w:type="dxa"/>
            <w:tcBorders>
              <w:top w:val="nil"/>
              <w:left w:val="nil"/>
              <w:bottom w:val="double" w:sz="6" w:space="0" w:color="auto"/>
              <w:right w:val="single" w:sz="4" w:space="0" w:color="auto"/>
            </w:tcBorders>
            <w:shd w:val="clear" w:color="auto" w:fill="auto"/>
            <w:noWrap/>
            <w:vAlign w:val="bottom"/>
            <w:hideMark/>
          </w:tcPr>
          <w:p w14:paraId="7D27107B" w14:textId="77777777" w:rsidR="00357996" w:rsidRPr="00054C47" w:rsidRDefault="00357996" w:rsidP="00357996">
            <w:pPr>
              <w:autoSpaceDE/>
              <w:autoSpaceDN/>
              <w:jc w:val="right"/>
              <w:rPr>
                <w:color w:val="000000"/>
                <w:sz w:val="24"/>
                <w:szCs w:val="24"/>
              </w:rPr>
            </w:pPr>
            <w:r w:rsidRPr="00054C47">
              <w:rPr>
                <w:color w:val="000000"/>
                <w:sz w:val="24"/>
                <w:szCs w:val="24"/>
              </w:rPr>
              <w:t>16</w:t>
            </w:r>
          </w:p>
        </w:tc>
        <w:tc>
          <w:tcPr>
            <w:tcW w:w="927" w:type="dxa"/>
            <w:tcBorders>
              <w:top w:val="nil"/>
              <w:left w:val="nil"/>
              <w:bottom w:val="double" w:sz="6" w:space="0" w:color="auto"/>
              <w:right w:val="single" w:sz="4" w:space="0" w:color="auto"/>
            </w:tcBorders>
            <w:shd w:val="clear" w:color="auto" w:fill="auto"/>
            <w:noWrap/>
            <w:vAlign w:val="bottom"/>
            <w:hideMark/>
          </w:tcPr>
          <w:p w14:paraId="5EB03272" w14:textId="77777777" w:rsidR="00357996" w:rsidRPr="00054C47" w:rsidRDefault="00357996" w:rsidP="00357996">
            <w:pPr>
              <w:autoSpaceDE/>
              <w:autoSpaceDN/>
              <w:jc w:val="right"/>
              <w:rPr>
                <w:color w:val="000000"/>
                <w:sz w:val="24"/>
                <w:szCs w:val="24"/>
              </w:rPr>
            </w:pPr>
            <w:r w:rsidRPr="00054C47">
              <w:rPr>
                <w:color w:val="000000"/>
                <w:sz w:val="24"/>
                <w:szCs w:val="24"/>
              </w:rPr>
              <w:t>14</w:t>
            </w:r>
          </w:p>
        </w:tc>
      </w:tr>
      <w:tr w:rsidR="00357996" w:rsidRPr="00054C47" w14:paraId="1D3801F3" w14:textId="77777777" w:rsidTr="00357996">
        <w:trPr>
          <w:trHeight w:val="300"/>
        </w:trPr>
        <w:tc>
          <w:tcPr>
            <w:tcW w:w="820" w:type="dxa"/>
            <w:tcBorders>
              <w:top w:val="nil"/>
              <w:left w:val="single" w:sz="4" w:space="0" w:color="auto"/>
              <w:bottom w:val="nil"/>
              <w:right w:val="single" w:sz="4" w:space="0" w:color="auto"/>
            </w:tcBorders>
            <w:shd w:val="clear" w:color="000000" w:fill="FFF2CC"/>
            <w:noWrap/>
            <w:vAlign w:val="bottom"/>
            <w:hideMark/>
          </w:tcPr>
          <w:p w14:paraId="255ABA20" w14:textId="77777777" w:rsidR="00357996" w:rsidRPr="00054C47" w:rsidRDefault="00357996" w:rsidP="00357996">
            <w:pPr>
              <w:autoSpaceDE/>
              <w:autoSpaceDN/>
              <w:rPr>
                <w:color w:val="000000"/>
                <w:sz w:val="24"/>
                <w:szCs w:val="24"/>
              </w:rPr>
            </w:pPr>
            <w:r w:rsidRPr="00054C47">
              <w:rPr>
                <w:color w:val="000000"/>
                <w:sz w:val="24"/>
                <w:szCs w:val="24"/>
              </w:rPr>
              <w:t xml:space="preserve">79. </w:t>
            </w:r>
          </w:p>
        </w:tc>
        <w:tc>
          <w:tcPr>
            <w:tcW w:w="3580" w:type="dxa"/>
            <w:tcBorders>
              <w:top w:val="nil"/>
              <w:left w:val="nil"/>
              <w:bottom w:val="nil"/>
              <w:right w:val="single" w:sz="4" w:space="0" w:color="auto"/>
            </w:tcBorders>
            <w:shd w:val="clear" w:color="000000" w:fill="FFF2CC"/>
            <w:noWrap/>
            <w:vAlign w:val="bottom"/>
            <w:hideMark/>
          </w:tcPr>
          <w:p w14:paraId="24A33644" w14:textId="1A06A2ED" w:rsidR="00357996" w:rsidRPr="00054C47" w:rsidRDefault="00357996" w:rsidP="00357996">
            <w:pPr>
              <w:autoSpaceDE/>
              <w:autoSpaceDN/>
              <w:rPr>
                <w:color w:val="000000"/>
                <w:sz w:val="24"/>
                <w:szCs w:val="24"/>
              </w:rPr>
            </w:pPr>
            <w:r w:rsidRPr="00054C47">
              <w:rPr>
                <w:color w:val="000000"/>
                <w:sz w:val="24"/>
                <w:szCs w:val="24"/>
              </w:rPr>
              <w:t>V</w:t>
            </w:r>
            <w:r w:rsidR="00C85DBE" w:rsidRPr="00054C47">
              <w:rPr>
                <w:color w:val="000000"/>
                <w:sz w:val="24"/>
                <w:szCs w:val="24"/>
              </w:rPr>
              <w:t>õru</w:t>
            </w:r>
            <w:r w:rsidRPr="00054C47">
              <w:rPr>
                <w:color w:val="000000"/>
                <w:sz w:val="24"/>
                <w:szCs w:val="24"/>
              </w:rPr>
              <w:t xml:space="preserve"> L</w:t>
            </w:r>
            <w:r w:rsidR="00C85DBE" w:rsidRPr="00054C47">
              <w:rPr>
                <w:color w:val="000000"/>
                <w:sz w:val="24"/>
                <w:szCs w:val="24"/>
              </w:rPr>
              <w:t>innavalitsus</w:t>
            </w:r>
          </w:p>
        </w:tc>
        <w:tc>
          <w:tcPr>
            <w:tcW w:w="927" w:type="dxa"/>
            <w:tcBorders>
              <w:top w:val="nil"/>
              <w:left w:val="nil"/>
              <w:bottom w:val="nil"/>
              <w:right w:val="single" w:sz="4" w:space="0" w:color="auto"/>
            </w:tcBorders>
            <w:shd w:val="clear" w:color="000000" w:fill="FFF2CC"/>
            <w:noWrap/>
            <w:vAlign w:val="bottom"/>
            <w:hideMark/>
          </w:tcPr>
          <w:p w14:paraId="2465A3F9" w14:textId="77777777" w:rsidR="00357996" w:rsidRPr="00054C47" w:rsidRDefault="00357996" w:rsidP="00357996">
            <w:pPr>
              <w:autoSpaceDE/>
              <w:autoSpaceDN/>
              <w:jc w:val="right"/>
              <w:rPr>
                <w:color w:val="000000"/>
                <w:sz w:val="24"/>
                <w:szCs w:val="24"/>
              </w:rPr>
            </w:pPr>
            <w:r w:rsidRPr="00054C47">
              <w:rPr>
                <w:color w:val="000000"/>
                <w:sz w:val="24"/>
                <w:szCs w:val="24"/>
              </w:rPr>
              <w:t>111</w:t>
            </w:r>
          </w:p>
        </w:tc>
        <w:tc>
          <w:tcPr>
            <w:tcW w:w="927" w:type="dxa"/>
            <w:tcBorders>
              <w:top w:val="nil"/>
              <w:left w:val="nil"/>
              <w:bottom w:val="nil"/>
              <w:right w:val="single" w:sz="4" w:space="0" w:color="auto"/>
            </w:tcBorders>
            <w:shd w:val="clear" w:color="000000" w:fill="FFF2CC"/>
            <w:noWrap/>
            <w:vAlign w:val="bottom"/>
            <w:hideMark/>
          </w:tcPr>
          <w:p w14:paraId="6A50560E" w14:textId="77777777" w:rsidR="00357996" w:rsidRPr="00054C47" w:rsidRDefault="00357996" w:rsidP="00357996">
            <w:pPr>
              <w:autoSpaceDE/>
              <w:autoSpaceDN/>
              <w:jc w:val="right"/>
              <w:rPr>
                <w:color w:val="000000"/>
                <w:sz w:val="24"/>
                <w:szCs w:val="24"/>
              </w:rPr>
            </w:pPr>
            <w:r w:rsidRPr="00054C47">
              <w:rPr>
                <w:color w:val="000000"/>
                <w:sz w:val="24"/>
                <w:szCs w:val="24"/>
              </w:rPr>
              <w:t>100</w:t>
            </w:r>
          </w:p>
        </w:tc>
        <w:tc>
          <w:tcPr>
            <w:tcW w:w="927" w:type="dxa"/>
            <w:tcBorders>
              <w:top w:val="nil"/>
              <w:left w:val="nil"/>
              <w:bottom w:val="nil"/>
              <w:right w:val="single" w:sz="4" w:space="0" w:color="auto"/>
            </w:tcBorders>
            <w:shd w:val="clear" w:color="000000" w:fill="FFF2CC"/>
            <w:noWrap/>
            <w:vAlign w:val="bottom"/>
            <w:hideMark/>
          </w:tcPr>
          <w:p w14:paraId="270245AF" w14:textId="77777777" w:rsidR="00357996" w:rsidRPr="00054C47" w:rsidRDefault="00357996" w:rsidP="00357996">
            <w:pPr>
              <w:autoSpaceDE/>
              <w:autoSpaceDN/>
              <w:jc w:val="right"/>
              <w:rPr>
                <w:color w:val="000000"/>
                <w:sz w:val="24"/>
                <w:szCs w:val="24"/>
              </w:rPr>
            </w:pPr>
            <w:r w:rsidRPr="00054C47">
              <w:rPr>
                <w:color w:val="000000"/>
                <w:sz w:val="24"/>
                <w:szCs w:val="24"/>
              </w:rPr>
              <w:t>91</w:t>
            </w:r>
          </w:p>
        </w:tc>
      </w:tr>
      <w:tr w:rsidR="00357996" w:rsidRPr="00054C47" w14:paraId="5DAD6F8C" w14:textId="77777777" w:rsidTr="00357996">
        <w:trPr>
          <w:trHeight w:val="288"/>
        </w:trPr>
        <w:tc>
          <w:tcPr>
            <w:tcW w:w="82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08AF83AC" w14:textId="77777777" w:rsidR="00357996" w:rsidRPr="00054C47" w:rsidRDefault="00357996" w:rsidP="00357996">
            <w:pPr>
              <w:autoSpaceDE/>
              <w:autoSpaceDN/>
              <w:rPr>
                <w:color w:val="000000"/>
                <w:sz w:val="24"/>
                <w:szCs w:val="24"/>
              </w:rPr>
            </w:pPr>
            <w:r w:rsidRPr="00054C47">
              <w:rPr>
                <w:color w:val="000000"/>
                <w:sz w:val="24"/>
                <w:szCs w:val="24"/>
              </w:rPr>
              <w:t> </w:t>
            </w:r>
          </w:p>
        </w:tc>
        <w:tc>
          <w:tcPr>
            <w:tcW w:w="3580" w:type="dxa"/>
            <w:tcBorders>
              <w:top w:val="single" w:sz="4" w:space="0" w:color="auto"/>
              <w:left w:val="nil"/>
              <w:bottom w:val="single" w:sz="4" w:space="0" w:color="auto"/>
              <w:right w:val="single" w:sz="4" w:space="0" w:color="auto"/>
            </w:tcBorders>
            <w:shd w:val="clear" w:color="000000" w:fill="FFF2CC"/>
            <w:noWrap/>
            <w:vAlign w:val="bottom"/>
            <w:hideMark/>
          </w:tcPr>
          <w:p w14:paraId="505B2065" w14:textId="77777777" w:rsidR="00357996" w:rsidRPr="00054C47" w:rsidRDefault="00357996" w:rsidP="00357996">
            <w:pPr>
              <w:autoSpaceDE/>
              <w:autoSpaceDN/>
              <w:rPr>
                <w:color w:val="000000"/>
                <w:sz w:val="24"/>
                <w:szCs w:val="24"/>
              </w:rPr>
            </w:pPr>
            <w:r w:rsidRPr="00054C47">
              <w:rPr>
                <w:color w:val="000000"/>
                <w:sz w:val="24"/>
                <w:szCs w:val="24"/>
              </w:rPr>
              <w:t>KOKKU</w:t>
            </w:r>
          </w:p>
        </w:tc>
        <w:tc>
          <w:tcPr>
            <w:tcW w:w="927" w:type="dxa"/>
            <w:tcBorders>
              <w:top w:val="single" w:sz="4" w:space="0" w:color="auto"/>
              <w:left w:val="nil"/>
              <w:bottom w:val="single" w:sz="4" w:space="0" w:color="auto"/>
              <w:right w:val="single" w:sz="4" w:space="0" w:color="auto"/>
            </w:tcBorders>
            <w:shd w:val="clear" w:color="000000" w:fill="FFF2CC"/>
            <w:noWrap/>
            <w:vAlign w:val="bottom"/>
            <w:hideMark/>
          </w:tcPr>
          <w:p w14:paraId="52F6A466" w14:textId="77777777" w:rsidR="00357996" w:rsidRPr="00054C47" w:rsidRDefault="00357996" w:rsidP="00357996">
            <w:pPr>
              <w:autoSpaceDE/>
              <w:autoSpaceDN/>
              <w:jc w:val="right"/>
              <w:rPr>
                <w:color w:val="000000"/>
                <w:sz w:val="24"/>
                <w:szCs w:val="24"/>
              </w:rPr>
            </w:pPr>
            <w:r w:rsidRPr="00054C47">
              <w:rPr>
                <w:color w:val="000000"/>
                <w:sz w:val="24"/>
                <w:szCs w:val="24"/>
              </w:rPr>
              <w:t>13138</w:t>
            </w:r>
          </w:p>
        </w:tc>
        <w:tc>
          <w:tcPr>
            <w:tcW w:w="927" w:type="dxa"/>
            <w:tcBorders>
              <w:top w:val="single" w:sz="4" w:space="0" w:color="auto"/>
              <w:left w:val="nil"/>
              <w:bottom w:val="single" w:sz="4" w:space="0" w:color="auto"/>
              <w:right w:val="single" w:sz="4" w:space="0" w:color="auto"/>
            </w:tcBorders>
            <w:shd w:val="clear" w:color="000000" w:fill="FFF2CC"/>
            <w:noWrap/>
            <w:vAlign w:val="bottom"/>
            <w:hideMark/>
          </w:tcPr>
          <w:p w14:paraId="5B0DB17F" w14:textId="77777777" w:rsidR="00357996" w:rsidRPr="00054C47" w:rsidRDefault="00357996" w:rsidP="00357996">
            <w:pPr>
              <w:autoSpaceDE/>
              <w:autoSpaceDN/>
              <w:jc w:val="right"/>
              <w:rPr>
                <w:color w:val="000000"/>
                <w:sz w:val="24"/>
                <w:szCs w:val="24"/>
              </w:rPr>
            </w:pPr>
            <w:r w:rsidRPr="00054C47">
              <w:rPr>
                <w:color w:val="000000"/>
                <w:sz w:val="24"/>
                <w:szCs w:val="24"/>
              </w:rPr>
              <w:t>11588</w:t>
            </w:r>
          </w:p>
        </w:tc>
        <w:tc>
          <w:tcPr>
            <w:tcW w:w="927" w:type="dxa"/>
            <w:tcBorders>
              <w:top w:val="single" w:sz="4" w:space="0" w:color="auto"/>
              <w:left w:val="nil"/>
              <w:bottom w:val="single" w:sz="4" w:space="0" w:color="auto"/>
              <w:right w:val="single" w:sz="4" w:space="0" w:color="auto"/>
            </w:tcBorders>
            <w:shd w:val="clear" w:color="000000" w:fill="FFF2CC"/>
            <w:noWrap/>
            <w:vAlign w:val="bottom"/>
            <w:hideMark/>
          </w:tcPr>
          <w:p w14:paraId="375F4A2D" w14:textId="77777777" w:rsidR="00357996" w:rsidRPr="00054C47" w:rsidRDefault="00357996" w:rsidP="00357996">
            <w:pPr>
              <w:autoSpaceDE/>
              <w:autoSpaceDN/>
              <w:jc w:val="right"/>
              <w:rPr>
                <w:color w:val="000000"/>
                <w:sz w:val="24"/>
                <w:szCs w:val="24"/>
              </w:rPr>
            </w:pPr>
            <w:r w:rsidRPr="00054C47">
              <w:rPr>
                <w:color w:val="000000"/>
                <w:sz w:val="24"/>
                <w:szCs w:val="24"/>
              </w:rPr>
              <w:t>10721</w:t>
            </w:r>
          </w:p>
        </w:tc>
      </w:tr>
    </w:tbl>
    <w:p w14:paraId="2618C2EB" w14:textId="77777777" w:rsidR="00357996" w:rsidRPr="00054C47" w:rsidRDefault="00357996" w:rsidP="00B6638F">
      <w:pPr>
        <w:jc w:val="both"/>
        <w:rPr>
          <w:sz w:val="24"/>
          <w:szCs w:val="24"/>
        </w:rPr>
      </w:pPr>
    </w:p>
    <w:p w14:paraId="6C74BF01" w14:textId="00D3AA7E" w:rsidR="002A3D1D" w:rsidRPr="00054C47" w:rsidRDefault="004D7C7B" w:rsidP="00427814">
      <w:pPr>
        <w:jc w:val="both"/>
        <w:rPr>
          <w:sz w:val="24"/>
          <w:szCs w:val="24"/>
        </w:rPr>
      </w:pPr>
      <w:r w:rsidRPr="00054C47">
        <w:rPr>
          <w:sz w:val="24"/>
          <w:szCs w:val="24"/>
        </w:rPr>
        <w:t>A</w:t>
      </w:r>
      <w:r w:rsidR="009767E4" w:rsidRPr="00054C47">
        <w:rPr>
          <w:sz w:val="24"/>
          <w:szCs w:val="24"/>
        </w:rPr>
        <w:t>lates 5.</w:t>
      </w:r>
      <w:r w:rsidR="000457CA" w:rsidRPr="00054C47">
        <w:rPr>
          <w:sz w:val="24"/>
          <w:szCs w:val="24"/>
        </w:rPr>
        <w:t xml:space="preserve"> </w:t>
      </w:r>
      <w:r w:rsidR="009767E4" w:rsidRPr="00054C47">
        <w:rPr>
          <w:sz w:val="24"/>
          <w:szCs w:val="24"/>
        </w:rPr>
        <w:t>aprillist 2024</w:t>
      </w:r>
      <w:r w:rsidR="000457CA" w:rsidRPr="00054C47">
        <w:rPr>
          <w:sz w:val="24"/>
          <w:szCs w:val="24"/>
        </w:rPr>
        <w:t>. a</w:t>
      </w:r>
      <w:r w:rsidR="009767E4" w:rsidRPr="00054C47">
        <w:rPr>
          <w:sz w:val="24"/>
          <w:szCs w:val="24"/>
        </w:rPr>
        <w:t xml:space="preserve"> </w:t>
      </w:r>
      <w:r w:rsidR="0085103A" w:rsidRPr="00054C47">
        <w:rPr>
          <w:sz w:val="24"/>
          <w:szCs w:val="24"/>
        </w:rPr>
        <w:t xml:space="preserve">hakati </w:t>
      </w:r>
      <w:r w:rsidR="009767E4" w:rsidRPr="00054C47">
        <w:rPr>
          <w:sz w:val="24"/>
          <w:szCs w:val="24"/>
        </w:rPr>
        <w:t xml:space="preserve">tegema sünni registreerimise automaatkandeid, mis vähendavad ametnike töökoormust oluliselt. </w:t>
      </w:r>
      <w:r w:rsidR="00FC4B13" w:rsidRPr="00054C47">
        <w:rPr>
          <w:sz w:val="24"/>
          <w:szCs w:val="24"/>
        </w:rPr>
        <w:t>Mais</w:t>
      </w:r>
      <w:r w:rsidR="009767E4" w:rsidRPr="00054C47">
        <w:rPr>
          <w:sz w:val="24"/>
          <w:szCs w:val="24"/>
        </w:rPr>
        <w:t xml:space="preserve"> </w:t>
      </w:r>
      <w:r w:rsidR="000457CA" w:rsidRPr="00054C47">
        <w:rPr>
          <w:sz w:val="24"/>
          <w:szCs w:val="24"/>
        </w:rPr>
        <w:t xml:space="preserve">2024. a </w:t>
      </w:r>
      <w:r w:rsidR="009767E4" w:rsidRPr="00054C47">
        <w:rPr>
          <w:sz w:val="24"/>
          <w:szCs w:val="24"/>
        </w:rPr>
        <w:t xml:space="preserve">registreeriti </w:t>
      </w:r>
      <w:proofErr w:type="spellStart"/>
      <w:r w:rsidR="0033241A" w:rsidRPr="00054C47">
        <w:rPr>
          <w:sz w:val="24"/>
          <w:szCs w:val="24"/>
        </w:rPr>
        <w:t>RR-s</w:t>
      </w:r>
      <w:proofErr w:type="spellEnd"/>
      <w:r w:rsidR="0033241A" w:rsidRPr="00054C47">
        <w:rPr>
          <w:sz w:val="24"/>
          <w:szCs w:val="24"/>
        </w:rPr>
        <w:t xml:space="preserve"> </w:t>
      </w:r>
      <w:r w:rsidR="0085103A" w:rsidRPr="00054C47">
        <w:rPr>
          <w:sz w:val="24"/>
          <w:szCs w:val="24"/>
        </w:rPr>
        <w:t xml:space="preserve">815 </w:t>
      </w:r>
      <w:r w:rsidR="009767E4" w:rsidRPr="00054C47">
        <w:rPr>
          <w:sz w:val="24"/>
          <w:szCs w:val="24"/>
        </w:rPr>
        <w:t xml:space="preserve">sündi. Neist </w:t>
      </w:r>
      <w:r w:rsidR="0085103A" w:rsidRPr="00054C47">
        <w:rPr>
          <w:sz w:val="24"/>
          <w:szCs w:val="24"/>
        </w:rPr>
        <w:t xml:space="preserve">172 </w:t>
      </w:r>
      <w:r w:rsidR="009767E4" w:rsidRPr="00054C47">
        <w:rPr>
          <w:sz w:val="24"/>
          <w:szCs w:val="24"/>
        </w:rPr>
        <w:t xml:space="preserve">tehti ametnike poolt ning </w:t>
      </w:r>
      <w:r w:rsidR="0085103A" w:rsidRPr="00054C47">
        <w:rPr>
          <w:sz w:val="24"/>
          <w:szCs w:val="24"/>
        </w:rPr>
        <w:t xml:space="preserve">643 </w:t>
      </w:r>
      <w:r w:rsidR="009767E4" w:rsidRPr="00054C47">
        <w:rPr>
          <w:sz w:val="24"/>
          <w:szCs w:val="24"/>
        </w:rPr>
        <w:t>automaat</w:t>
      </w:r>
      <w:r w:rsidR="000457CA" w:rsidRPr="00054C47">
        <w:rPr>
          <w:sz w:val="24"/>
          <w:szCs w:val="24"/>
        </w:rPr>
        <w:t>kandega</w:t>
      </w:r>
      <w:r w:rsidR="009767E4" w:rsidRPr="00054C47">
        <w:rPr>
          <w:sz w:val="24"/>
          <w:szCs w:val="24"/>
        </w:rPr>
        <w:t xml:space="preserve">. See tähendab, et </w:t>
      </w:r>
      <w:r w:rsidR="0085103A" w:rsidRPr="00054C47">
        <w:rPr>
          <w:sz w:val="24"/>
          <w:szCs w:val="24"/>
        </w:rPr>
        <w:t xml:space="preserve">2024.a maikuus </w:t>
      </w:r>
      <w:r w:rsidR="009767E4" w:rsidRPr="00054C47">
        <w:rPr>
          <w:sz w:val="24"/>
          <w:szCs w:val="24"/>
        </w:rPr>
        <w:t xml:space="preserve">registreeriti </w:t>
      </w:r>
      <w:r w:rsidR="0085103A" w:rsidRPr="00054C47">
        <w:rPr>
          <w:sz w:val="24"/>
          <w:szCs w:val="24"/>
        </w:rPr>
        <w:t xml:space="preserve">ligi </w:t>
      </w:r>
      <w:r w:rsidR="009767E4" w:rsidRPr="00054C47">
        <w:rPr>
          <w:sz w:val="24"/>
          <w:szCs w:val="24"/>
        </w:rPr>
        <w:t xml:space="preserve">79 % sündidest automaatselt. </w:t>
      </w:r>
      <w:r w:rsidR="0085103A" w:rsidRPr="00054C47">
        <w:rPr>
          <w:sz w:val="24"/>
          <w:szCs w:val="24"/>
        </w:rPr>
        <w:t>108</w:t>
      </w:r>
      <w:r w:rsidRPr="00054C47">
        <w:rPr>
          <w:sz w:val="24"/>
          <w:szCs w:val="24"/>
        </w:rPr>
        <w:t xml:space="preserve"> automaatkande läbinud toimikut suunati siiski ametniku töölauale paberil sünnitõendi trükkimiseks. </w:t>
      </w:r>
      <w:r w:rsidR="00D638E2" w:rsidRPr="00054C47">
        <w:rPr>
          <w:sz w:val="24"/>
          <w:szCs w:val="24"/>
        </w:rPr>
        <w:t xml:space="preserve">Maikuus esitati 84% kõikidest sünni registreerimise avaldustest e-teenuses. Seega kohapeal esitati avaldus üksnes 16% juhtudest ning sellest tulenevalt on näha, et vajadus minna </w:t>
      </w:r>
      <w:proofErr w:type="spellStart"/>
      <w:r w:rsidR="00D638E2" w:rsidRPr="00054C47">
        <w:rPr>
          <w:sz w:val="24"/>
          <w:szCs w:val="24"/>
        </w:rPr>
        <w:t>KOV-i</w:t>
      </w:r>
      <w:proofErr w:type="spellEnd"/>
      <w:r w:rsidR="00D638E2" w:rsidRPr="00054C47">
        <w:rPr>
          <w:sz w:val="24"/>
          <w:szCs w:val="24"/>
        </w:rPr>
        <w:t xml:space="preserve"> kohapeale sünni registreerimisega seoses on pigem väike.</w:t>
      </w:r>
    </w:p>
    <w:p w14:paraId="414167B3" w14:textId="77777777" w:rsidR="002A3D1D" w:rsidRPr="00054C47" w:rsidRDefault="002A3D1D" w:rsidP="00427814">
      <w:pPr>
        <w:jc w:val="both"/>
        <w:rPr>
          <w:sz w:val="24"/>
          <w:szCs w:val="24"/>
          <w:u w:val="single"/>
        </w:rPr>
      </w:pPr>
    </w:p>
    <w:p w14:paraId="1124B9F8" w14:textId="6F9AA948" w:rsidR="00B6638F" w:rsidRPr="00054C47" w:rsidRDefault="00B6638F" w:rsidP="00427814">
      <w:pPr>
        <w:jc w:val="both"/>
        <w:rPr>
          <w:sz w:val="24"/>
          <w:szCs w:val="24"/>
        </w:rPr>
      </w:pPr>
      <w:r w:rsidRPr="00054C47">
        <w:rPr>
          <w:sz w:val="24"/>
          <w:szCs w:val="24"/>
          <w:u w:val="single"/>
        </w:rPr>
        <w:t>Ebasoovitava mõju kaasnemise risk</w:t>
      </w:r>
      <w:r w:rsidRPr="00054C47">
        <w:rPr>
          <w:sz w:val="24"/>
          <w:szCs w:val="24"/>
        </w:rPr>
        <w:t xml:space="preserve"> </w:t>
      </w:r>
      <w:r w:rsidR="0099228F" w:rsidRPr="00054C47">
        <w:rPr>
          <w:sz w:val="24"/>
          <w:szCs w:val="24"/>
        </w:rPr>
        <w:t>on väike</w:t>
      </w:r>
      <w:r w:rsidR="00EE7987" w:rsidRPr="00054C47">
        <w:rPr>
          <w:sz w:val="24"/>
          <w:szCs w:val="24"/>
        </w:rPr>
        <w:t>. Kuna ametnike poolt registreeritud sündide arv on oluliselt kahanenud, siis on juba praegu p</w:t>
      </w:r>
      <w:r w:rsidR="009078CB" w:rsidRPr="00054C47">
        <w:rPr>
          <w:sz w:val="24"/>
          <w:szCs w:val="24"/>
        </w:rPr>
        <w:t xml:space="preserve">aljudele </w:t>
      </w:r>
      <w:proofErr w:type="spellStart"/>
      <w:r w:rsidR="009078CB" w:rsidRPr="00054C47">
        <w:rPr>
          <w:sz w:val="24"/>
          <w:szCs w:val="24"/>
        </w:rPr>
        <w:t>KOV-idele</w:t>
      </w:r>
      <w:proofErr w:type="spellEnd"/>
      <w:r w:rsidR="009078CB" w:rsidRPr="00054C47">
        <w:rPr>
          <w:sz w:val="24"/>
          <w:szCs w:val="24"/>
        </w:rPr>
        <w:t xml:space="preserve"> koormav hoida asutuses tööl kahte perekonnaseisuametniku pädevusega ametnikku. Kuigi </w:t>
      </w:r>
      <w:proofErr w:type="spellStart"/>
      <w:r w:rsidR="009078CB" w:rsidRPr="00054C47">
        <w:rPr>
          <w:sz w:val="24"/>
          <w:szCs w:val="24"/>
        </w:rPr>
        <w:t>KOV-ides</w:t>
      </w:r>
      <w:proofErr w:type="spellEnd"/>
      <w:r w:rsidR="009078CB" w:rsidRPr="00054C47">
        <w:rPr>
          <w:sz w:val="24"/>
          <w:szCs w:val="24"/>
        </w:rPr>
        <w:t xml:space="preserve"> ei ole sünni registreerimisi nii palju, et selleks oleks vaja kahte ametnikku, siis on vaja hoida pädevat asendajat puhkuste ja haiguste perioodiks.</w:t>
      </w:r>
    </w:p>
    <w:p w14:paraId="2849F516" w14:textId="77777777" w:rsidR="000F3549" w:rsidRPr="00054C47" w:rsidRDefault="000F3549" w:rsidP="00427814">
      <w:pPr>
        <w:jc w:val="both"/>
        <w:rPr>
          <w:sz w:val="24"/>
          <w:szCs w:val="24"/>
        </w:rPr>
      </w:pPr>
    </w:p>
    <w:p w14:paraId="1DD988AB" w14:textId="4C8BC6FE" w:rsidR="000F3549" w:rsidRPr="00054C47" w:rsidRDefault="000F3549" w:rsidP="000F3549">
      <w:pPr>
        <w:pStyle w:val="Vahedeta"/>
        <w:jc w:val="both"/>
        <w:rPr>
          <w:rFonts w:ascii="Times New Roman" w:hAnsi="Times New Roman" w:cs="Times New Roman"/>
          <w:sz w:val="24"/>
          <w:szCs w:val="24"/>
        </w:rPr>
      </w:pPr>
      <w:proofErr w:type="spellStart"/>
      <w:r w:rsidRPr="00054C47">
        <w:rPr>
          <w:rFonts w:ascii="Times New Roman" w:hAnsi="Times New Roman" w:cs="Times New Roman"/>
          <w:sz w:val="24"/>
          <w:szCs w:val="24"/>
        </w:rPr>
        <w:t>KOV-id</w:t>
      </w:r>
      <w:proofErr w:type="spellEnd"/>
      <w:r w:rsidRPr="00054C47">
        <w:rPr>
          <w:rFonts w:ascii="Times New Roman" w:hAnsi="Times New Roman" w:cs="Times New Roman"/>
          <w:sz w:val="24"/>
          <w:szCs w:val="24"/>
        </w:rPr>
        <w:t xml:space="preserve">, kes edaspidi enam sünde ei registreeri, peavad leidma selles </w:t>
      </w:r>
      <w:proofErr w:type="spellStart"/>
      <w:r w:rsidRPr="00054C47">
        <w:rPr>
          <w:rFonts w:ascii="Times New Roman" w:hAnsi="Times New Roman" w:cs="Times New Roman"/>
          <w:sz w:val="24"/>
          <w:szCs w:val="24"/>
        </w:rPr>
        <w:t>KOV-is</w:t>
      </w:r>
      <w:proofErr w:type="spellEnd"/>
      <w:r w:rsidRPr="00054C47">
        <w:rPr>
          <w:rFonts w:ascii="Times New Roman" w:hAnsi="Times New Roman" w:cs="Times New Roman"/>
          <w:sz w:val="24"/>
          <w:szCs w:val="24"/>
        </w:rPr>
        <w:t xml:space="preserve"> sünde registreerivale perekonnaseisuametnikule uued ülesanded. Samas teevad </w:t>
      </w:r>
      <w:proofErr w:type="spellStart"/>
      <w:r w:rsidRPr="00054C47">
        <w:rPr>
          <w:rFonts w:ascii="Times New Roman" w:hAnsi="Times New Roman" w:cs="Times New Roman"/>
          <w:sz w:val="24"/>
          <w:szCs w:val="24"/>
        </w:rPr>
        <w:t>KOV-ides</w:t>
      </w:r>
      <w:proofErr w:type="spellEnd"/>
      <w:r w:rsidRPr="00054C47">
        <w:rPr>
          <w:rFonts w:ascii="Times New Roman" w:hAnsi="Times New Roman" w:cs="Times New Roman"/>
          <w:sz w:val="24"/>
          <w:szCs w:val="24"/>
        </w:rPr>
        <w:t xml:space="preserve"> ametnikud perekonnaseisuametniku tööd vaid osakoormusega oma tööst ning täidavad juba praegu perekonnaseisuametniku töö kõrval ka teisi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tööülesandeid. Seega ei pruugi </w:t>
      </w:r>
      <w:proofErr w:type="spellStart"/>
      <w:r w:rsidRPr="00054C47">
        <w:rPr>
          <w:rFonts w:ascii="Times New Roman" w:hAnsi="Times New Roman" w:cs="Times New Roman"/>
          <w:sz w:val="24"/>
          <w:szCs w:val="24"/>
        </w:rPr>
        <w:t>KOV-ide</w:t>
      </w:r>
      <w:proofErr w:type="spellEnd"/>
      <w:r w:rsidRPr="00054C47">
        <w:rPr>
          <w:rFonts w:ascii="Times New Roman" w:hAnsi="Times New Roman" w:cs="Times New Roman"/>
          <w:sz w:val="24"/>
          <w:szCs w:val="24"/>
        </w:rPr>
        <w:t xml:space="preserve"> jaoks olla probleemiks anda ametnikule muid ülesandeid. Samas ei saa välistada, et osa </w:t>
      </w:r>
      <w:proofErr w:type="spellStart"/>
      <w:r w:rsidRPr="00054C47">
        <w:rPr>
          <w:rFonts w:ascii="Times New Roman" w:hAnsi="Times New Roman" w:cs="Times New Roman"/>
          <w:sz w:val="24"/>
          <w:szCs w:val="24"/>
        </w:rPr>
        <w:t>KOV-ide</w:t>
      </w:r>
      <w:proofErr w:type="spellEnd"/>
      <w:r w:rsidRPr="00054C47">
        <w:rPr>
          <w:rFonts w:ascii="Times New Roman" w:hAnsi="Times New Roman" w:cs="Times New Roman"/>
          <w:sz w:val="24"/>
          <w:szCs w:val="24"/>
        </w:rPr>
        <w:t xml:space="preserve"> puhul võib see tähendada ametnike koondamist, sest neile ei ole </w:t>
      </w:r>
      <w:r w:rsidR="0092123E" w:rsidRPr="00054C47">
        <w:rPr>
          <w:rFonts w:ascii="Times New Roman" w:hAnsi="Times New Roman" w:cs="Times New Roman"/>
          <w:sz w:val="24"/>
          <w:szCs w:val="24"/>
        </w:rPr>
        <w:t xml:space="preserve">piisavalt </w:t>
      </w:r>
      <w:r w:rsidRPr="00054C47">
        <w:rPr>
          <w:rFonts w:ascii="Times New Roman" w:hAnsi="Times New Roman" w:cs="Times New Roman"/>
          <w:sz w:val="24"/>
          <w:szCs w:val="24"/>
        </w:rPr>
        <w:t>uusi ülesandeid anda.</w:t>
      </w:r>
    </w:p>
    <w:p w14:paraId="7492BDF4" w14:textId="77777777" w:rsidR="000F3549" w:rsidRPr="00054C47" w:rsidRDefault="000F3549" w:rsidP="000F3549">
      <w:pPr>
        <w:pStyle w:val="Vahedeta"/>
        <w:jc w:val="both"/>
        <w:rPr>
          <w:rFonts w:ascii="Times New Roman" w:hAnsi="Times New Roman" w:cs="Times New Roman"/>
          <w:sz w:val="24"/>
          <w:szCs w:val="24"/>
        </w:rPr>
      </w:pPr>
    </w:p>
    <w:p w14:paraId="590812C1" w14:textId="0F985B67" w:rsidR="000F3549" w:rsidRPr="00054C47" w:rsidRDefault="000F3549" w:rsidP="000F3549">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Samas kui kõik 79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ei pea enam sünde registreerima, saavad need </w:t>
      </w:r>
      <w:proofErr w:type="spellStart"/>
      <w:r w:rsidRPr="00054C47">
        <w:rPr>
          <w:rFonts w:ascii="Times New Roman" w:hAnsi="Times New Roman" w:cs="Times New Roman"/>
          <w:sz w:val="24"/>
          <w:szCs w:val="24"/>
        </w:rPr>
        <w:t>KOV-id</w:t>
      </w:r>
      <w:proofErr w:type="spellEnd"/>
      <w:r w:rsidRPr="00054C47">
        <w:rPr>
          <w:rFonts w:ascii="Times New Roman" w:hAnsi="Times New Roman" w:cs="Times New Roman"/>
          <w:sz w:val="24"/>
          <w:szCs w:val="24"/>
        </w:rPr>
        <w:t xml:space="preserve">, kes enam edaspidi sünde ei registreeri, suunata soovi korral sünni registreerimise ülesande täitmise arvelt </w:t>
      </w:r>
      <w:r w:rsidRPr="00054C47">
        <w:rPr>
          <w:rFonts w:ascii="Times New Roman" w:hAnsi="Times New Roman" w:cs="Times New Roman"/>
          <w:sz w:val="24"/>
          <w:szCs w:val="24"/>
        </w:rPr>
        <w:lastRenderedPageBreak/>
        <w:t xml:space="preserve">vabanevad ametnikud tööle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teistesse valdkondadesse, kui </w:t>
      </w:r>
      <w:proofErr w:type="spellStart"/>
      <w:r w:rsidRPr="00054C47">
        <w:rPr>
          <w:rFonts w:ascii="Times New Roman" w:hAnsi="Times New Roman" w:cs="Times New Roman"/>
          <w:sz w:val="24"/>
          <w:szCs w:val="24"/>
        </w:rPr>
        <w:t>KOV-il</w:t>
      </w:r>
      <w:proofErr w:type="spellEnd"/>
      <w:r w:rsidRPr="00054C47">
        <w:rPr>
          <w:rFonts w:ascii="Times New Roman" w:hAnsi="Times New Roman" w:cs="Times New Roman"/>
          <w:sz w:val="24"/>
          <w:szCs w:val="24"/>
        </w:rPr>
        <w:t xml:space="preserve"> on nende ametnike palgal hoidmiseks raha. Mõne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jaoks ei pruugigi olla mõistlik hoida tööl ametnikku ja koolitada teda üksikute toimingute jaoks, eriti kui lähedal on mõni MK KOV, kus on üldjuhul palju menetlusi ja pädevad ametnikud. Seega saaks inimesed suunata e-teenust kasutama või lähimasse MK </w:t>
      </w:r>
      <w:proofErr w:type="spellStart"/>
      <w:r w:rsidRPr="00054C47">
        <w:rPr>
          <w:rFonts w:ascii="Times New Roman" w:hAnsi="Times New Roman" w:cs="Times New Roman"/>
          <w:sz w:val="24"/>
          <w:szCs w:val="24"/>
        </w:rPr>
        <w:t>KOV-i</w:t>
      </w:r>
      <w:proofErr w:type="spellEnd"/>
      <w:r w:rsidRPr="00054C47">
        <w:rPr>
          <w:rFonts w:ascii="Times New Roman" w:hAnsi="Times New Roman" w:cs="Times New Roman"/>
          <w:sz w:val="24"/>
          <w:szCs w:val="24"/>
        </w:rPr>
        <w:t xml:space="preserve"> ning igas väikeses </w:t>
      </w:r>
      <w:proofErr w:type="spellStart"/>
      <w:r w:rsidRPr="00054C47">
        <w:rPr>
          <w:rFonts w:ascii="Times New Roman" w:hAnsi="Times New Roman" w:cs="Times New Roman"/>
          <w:sz w:val="24"/>
          <w:szCs w:val="24"/>
        </w:rPr>
        <w:t>KOV-is</w:t>
      </w:r>
      <w:proofErr w:type="spellEnd"/>
      <w:r w:rsidRPr="00054C47">
        <w:rPr>
          <w:rFonts w:ascii="Times New Roman" w:hAnsi="Times New Roman" w:cs="Times New Roman"/>
          <w:sz w:val="24"/>
          <w:szCs w:val="24"/>
        </w:rPr>
        <w:t xml:space="preserve">, kus aastas võib olla vaid paar üksikut sünni registreerimist, ei peaks olema selle jaoks eraldi </w:t>
      </w:r>
      <w:r w:rsidR="00437467" w:rsidRPr="00054C47">
        <w:rPr>
          <w:rFonts w:ascii="Times New Roman" w:hAnsi="Times New Roman" w:cs="Times New Roman"/>
          <w:sz w:val="24"/>
          <w:szCs w:val="24"/>
        </w:rPr>
        <w:t xml:space="preserve">kahte </w:t>
      </w:r>
      <w:r w:rsidRPr="00054C47">
        <w:rPr>
          <w:rFonts w:ascii="Times New Roman" w:hAnsi="Times New Roman" w:cs="Times New Roman"/>
          <w:sz w:val="24"/>
          <w:szCs w:val="24"/>
        </w:rPr>
        <w:t>ametnikku.</w:t>
      </w:r>
    </w:p>
    <w:p w14:paraId="59FBAF05" w14:textId="77777777" w:rsidR="00EB09A6" w:rsidRPr="00054C47" w:rsidRDefault="00EB09A6" w:rsidP="000F3549">
      <w:pPr>
        <w:pStyle w:val="Vahedeta"/>
        <w:jc w:val="both"/>
        <w:rPr>
          <w:rFonts w:ascii="Times New Roman" w:hAnsi="Times New Roman" w:cs="Times New Roman"/>
          <w:sz w:val="24"/>
          <w:szCs w:val="24"/>
        </w:rPr>
      </w:pPr>
    </w:p>
    <w:p w14:paraId="32F05B98" w14:textId="2BAAEE2E" w:rsidR="00EB09A6" w:rsidRPr="00054C47" w:rsidRDefault="00EB09A6" w:rsidP="000F3549">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Lisaks sünde registreerivatele ametnikele </w:t>
      </w:r>
      <w:proofErr w:type="spellStart"/>
      <w:r w:rsidRPr="00054C47">
        <w:rPr>
          <w:rFonts w:ascii="Times New Roman" w:hAnsi="Times New Roman" w:cs="Times New Roman"/>
          <w:sz w:val="24"/>
          <w:szCs w:val="24"/>
        </w:rPr>
        <w:t>KOV-is</w:t>
      </w:r>
      <w:proofErr w:type="spellEnd"/>
      <w:r w:rsidRPr="00054C47">
        <w:rPr>
          <w:rFonts w:ascii="Times New Roman" w:hAnsi="Times New Roman" w:cs="Times New Roman"/>
          <w:sz w:val="24"/>
          <w:szCs w:val="24"/>
        </w:rPr>
        <w:t xml:space="preserve"> mõjutab muudatus ka sotsiaal- ja lastekaitse valdkonna spetsialiste. Teatud juhtudel</w:t>
      </w:r>
      <w:r w:rsidR="00284C03" w:rsidRPr="00054C47">
        <w:rPr>
          <w:rFonts w:ascii="Times New Roman" w:hAnsi="Times New Roman" w:cs="Times New Roman"/>
          <w:sz w:val="24"/>
          <w:szCs w:val="24"/>
        </w:rPr>
        <w:t xml:space="preserve"> on KOV sündinud lapse seadusest tulenev eestkostja, kes peab esitama lapse sünni registreerimise avalduse. Sellise</w:t>
      </w:r>
      <w:r w:rsidR="000A27F7" w:rsidRPr="00054C47">
        <w:rPr>
          <w:rFonts w:ascii="Times New Roman" w:hAnsi="Times New Roman" w:cs="Times New Roman"/>
          <w:sz w:val="24"/>
          <w:szCs w:val="24"/>
        </w:rPr>
        <w:t>l  juhul</w:t>
      </w:r>
      <w:r w:rsidR="00284C03" w:rsidRPr="00054C47">
        <w:rPr>
          <w:rFonts w:ascii="Times New Roman" w:hAnsi="Times New Roman" w:cs="Times New Roman"/>
          <w:sz w:val="24"/>
          <w:szCs w:val="24"/>
        </w:rPr>
        <w:t xml:space="preserve"> ei saa avaldust esitada e-</w:t>
      </w:r>
      <w:r w:rsidR="00DA7395" w:rsidRPr="00054C47">
        <w:rPr>
          <w:rFonts w:ascii="Times New Roman" w:hAnsi="Times New Roman" w:cs="Times New Roman"/>
          <w:sz w:val="24"/>
          <w:szCs w:val="24"/>
        </w:rPr>
        <w:t> </w:t>
      </w:r>
      <w:r w:rsidR="00284C03" w:rsidRPr="00054C47">
        <w:rPr>
          <w:rFonts w:ascii="Times New Roman" w:hAnsi="Times New Roman" w:cs="Times New Roman"/>
          <w:sz w:val="24"/>
          <w:szCs w:val="24"/>
        </w:rPr>
        <w:t xml:space="preserve">teenuses ja selleks tuleb edaspidi minna MK </w:t>
      </w:r>
      <w:proofErr w:type="spellStart"/>
      <w:r w:rsidR="00284C03" w:rsidRPr="00054C47">
        <w:rPr>
          <w:rFonts w:ascii="Times New Roman" w:hAnsi="Times New Roman" w:cs="Times New Roman"/>
          <w:sz w:val="24"/>
          <w:szCs w:val="24"/>
        </w:rPr>
        <w:t>KOV-i</w:t>
      </w:r>
      <w:proofErr w:type="spellEnd"/>
      <w:r w:rsidR="00284C03" w:rsidRPr="00054C47">
        <w:rPr>
          <w:rFonts w:ascii="Times New Roman" w:hAnsi="Times New Roman" w:cs="Times New Roman"/>
          <w:sz w:val="24"/>
          <w:szCs w:val="24"/>
        </w:rPr>
        <w:t xml:space="preserve"> kohapeale avaldust esitama</w:t>
      </w:r>
      <w:r w:rsidR="000A27F7" w:rsidRPr="00054C47">
        <w:rPr>
          <w:rFonts w:ascii="Times New Roman" w:hAnsi="Times New Roman" w:cs="Times New Roman"/>
          <w:sz w:val="24"/>
          <w:szCs w:val="24"/>
        </w:rPr>
        <w:t>. Samas ei tule selliseid olukordi väga sageli ette.</w:t>
      </w:r>
    </w:p>
    <w:p w14:paraId="48FF2BE5" w14:textId="77777777" w:rsidR="00B6638F" w:rsidRPr="00054C47" w:rsidRDefault="00B6638F" w:rsidP="00B6638F">
      <w:pPr>
        <w:jc w:val="both"/>
        <w:rPr>
          <w:sz w:val="24"/>
          <w:szCs w:val="24"/>
        </w:rPr>
      </w:pPr>
    </w:p>
    <w:p w14:paraId="0043D101" w14:textId="77777777" w:rsidR="00B6638F" w:rsidRPr="00054C47" w:rsidRDefault="00B6638F" w:rsidP="00B6638F">
      <w:pPr>
        <w:jc w:val="both"/>
        <w:rPr>
          <w:sz w:val="24"/>
          <w:szCs w:val="24"/>
        </w:rPr>
      </w:pPr>
      <w:r w:rsidRPr="00054C47">
        <w:rPr>
          <w:sz w:val="24"/>
          <w:szCs w:val="24"/>
        </w:rPr>
        <w:t>III</w:t>
      </w:r>
    </w:p>
    <w:p w14:paraId="44B5BA8D" w14:textId="77777777" w:rsidR="00B6638F" w:rsidRPr="00054C47" w:rsidRDefault="00B6638F" w:rsidP="00B6638F">
      <w:pPr>
        <w:jc w:val="both"/>
        <w:rPr>
          <w:sz w:val="24"/>
          <w:szCs w:val="24"/>
        </w:rPr>
      </w:pPr>
    </w:p>
    <w:p w14:paraId="0AC28CFE" w14:textId="77777777" w:rsidR="00B6638F" w:rsidRPr="00054C47" w:rsidRDefault="00B6638F" w:rsidP="00B6638F">
      <w:pPr>
        <w:jc w:val="both"/>
        <w:rPr>
          <w:sz w:val="24"/>
          <w:szCs w:val="24"/>
        </w:rPr>
      </w:pPr>
      <w:r w:rsidRPr="00054C47">
        <w:rPr>
          <w:sz w:val="24"/>
          <w:szCs w:val="24"/>
          <w:u w:val="single"/>
        </w:rPr>
        <w:t>Mõju sihtrühm</w:t>
      </w:r>
      <w:r w:rsidRPr="00054C47">
        <w:rPr>
          <w:sz w:val="24"/>
          <w:szCs w:val="24"/>
        </w:rPr>
        <w:t>: Siseministeerium</w:t>
      </w:r>
    </w:p>
    <w:p w14:paraId="64A79EFF" w14:textId="77777777" w:rsidR="00B6638F" w:rsidRPr="00054C47" w:rsidRDefault="00B6638F" w:rsidP="00B6638F">
      <w:pPr>
        <w:jc w:val="both"/>
        <w:rPr>
          <w:sz w:val="24"/>
          <w:szCs w:val="24"/>
        </w:rPr>
      </w:pPr>
    </w:p>
    <w:p w14:paraId="08D550F7" w14:textId="7DF34384" w:rsidR="00991A68" w:rsidRPr="00054C47" w:rsidRDefault="00B6638F" w:rsidP="001A7891">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Sihtrühm on väike. Muudatus mõjutab Siseministeeriumi ametnikke, kes </w:t>
      </w:r>
      <w:r w:rsidR="00991A68" w:rsidRPr="00054C47">
        <w:rPr>
          <w:rFonts w:ascii="Times New Roman" w:hAnsi="Times New Roman" w:cs="Times New Roman"/>
          <w:sz w:val="24"/>
          <w:szCs w:val="24"/>
        </w:rPr>
        <w:t xml:space="preserve">juhendavad perekonnaseisuasutusi perekonnaseisutoimingute tegemisel. Siseministeerium korraldab ka perekonnaseisuametnike koolitamist ja eksami tegemist ning lahendab perekonnaseisutoimingute tegemise kohta esitatud vaideid ja teeb järelevalvet. Siseministeeriumi rahvastiku toimingute osakonnas töötab veidi üle 20 ametniku, kellest umbes pooled tegelevad perekonnaseisuametnike juhendamisega. Võrreldes </w:t>
      </w:r>
      <w:proofErr w:type="spellStart"/>
      <w:r w:rsidR="00991A68" w:rsidRPr="00054C47">
        <w:rPr>
          <w:rFonts w:ascii="Times New Roman" w:hAnsi="Times New Roman" w:cs="Times New Roman"/>
          <w:sz w:val="24"/>
          <w:szCs w:val="24"/>
        </w:rPr>
        <w:t>KOV-ides</w:t>
      </w:r>
      <w:proofErr w:type="spellEnd"/>
      <w:r w:rsidR="00991A68" w:rsidRPr="00054C47">
        <w:rPr>
          <w:rFonts w:ascii="Times New Roman" w:hAnsi="Times New Roman" w:cs="Times New Roman"/>
          <w:sz w:val="24"/>
          <w:szCs w:val="24"/>
        </w:rPr>
        <w:t xml:space="preserve"> töötavate perekonnaseisuametnike arvu ning </w:t>
      </w:r>
      <w:commentRangeStart w:id="99"/>
      <w:r w:rsidR="00991A68" w:rsidRPr="00054C47">
        <w:rPr>
          <w:rFonts w:ascii="Times New Roman" w:hAnsi="Times New Roman" w:cs="Times New Roman"/>
          <w:sz w:val="24"/>
          <w:szCs w:val="24"/>
        </w:rPr>
        <w:t xml:space="preserve">kogu Eesti elanikkonna arvuga </w:t>
      </w:r>
      <w:commentRangeEnd w:id="99"/>
      <w:r w:rsidR="00F83C35">
        <w:rPr>
          <w:rStyle w:val="Kommentaariviide"/>
          <w:rFonts w:eastAsia="Times New Roman"/>
        </w:rPr>
        <w:commentReference w:id="99"/>
      </w:r>
      <w:r w:rsidR="00991A68" w:rsidRPr="00054C47">
        <w:rPr>
          <w:rFonts w:ascii="Times New Roman" w:hAnsi="Times New Roman" w:cs="Times New Roman"/>
          <w:sz w:val="24"/>
          <w:szCs w:val="24"/>
        </w:rPr>
        <w:t>on sihtrühm seega väike.</w:t>
      </w:r>
    </w:p>
    <w:p w14:paraId="733496A7" w14:textId="77777777" w:rsidR="00446D85" w:rsidRPr="00054C47" w:rsidRDefault="00446D85" w:rsidP="00991A68">
      <w:pPr>
        <w:jc w:val="both"/>
        <w:rPr>
          <w:bCs/>
          <w:sz w:val="24"/>
          <w:szCs w:val="24"/>
          <w:u w:val="single"/>
        </w:rPr>
      </w:pPr>
    </w:p>
    <w:p w14:paraId="4C863852" w14:textId="3E34307A" w:rsidR="00B6638F" w:rsidRPr="00054C47" w:rsidRDefault="00B6638F" w:rsidP="00991A68">
      <w:pPr>
        <w:jc w:val="both"/>
        <w:rPr>
          <w:bCs/>
          <w:sz w:val="24"/>
          <w:szCs w:val="24"/>
        </w:rPr>
      </w:pPr>
      <w:r w:rsidRPr="00054C47">
        <w:rPr>
          <w:bCs/>
          <w:sz w:val="24"/>
          <w:szCs w:val="24"/>
          <w:u w:val="single"/>
        </w:rPr>
        <w:t>Mõju ulatus</w:t>
      </w:r>
      <w:r w:rsidRPr="00054C47">
        <w:rPr>
          <w:bCs/>
          <w:sz w:val="24"/>
          <w:szCs w:val="24"/>
        </w:rPr>
        <w:t xml:space="preserve"> on </w:t>
      </w:r>
      <w:r w:rsidR="00991A68" w:rsidRPr="00054C47">
        <w:rPr>
          <w:bCs/>
          <w:sz w:val="24"/>
          <w:szCs w:val="24"/>
        </w:rPr>
        <w:t>väike</w:t>
      </w:r>
      <w:r w:rsidRPr="00054C47">
        <w:rPr>
          <w:bCs/>
          <w:sz w:val="24"/>
          <w:szCs w:val="24"/>
        </w:rPr>
        <w:t xml:space="preserve">. </w:t>
      </w:r>
      <w:r w:rsidR="00991A68" w:rsidRPr="00054C47">
        <w:rPr>
          <w:bCs/>
          <w:sz w:val="24"/>
          <w:szCs w:val="24"/>
        </w:rPr>
        <w:t>Kuigi võivad kaasneda muudatused sihtrühma käitumises, ei kaasne nendega eeldatavalt kohanemisraskusi, sest sünni menetlus jääb üldjoontes samaks, kuid muutuvad kohad, kus sündi registreeritakse. Kuna sünni  registreerimise kohti jääb vähemaks, siis jääb vähemaks ka ametnikke, keda Siseministeerium sünni registreerimise menetluse läbiviimiseks koolitab ja juhendab.</w:t>
      </w:r>
    </w:p>
    <w:p w14:paraId="542B90C2" w14:textId="77777777" w:rsidR="00B6638F" w:rsidRPr="00054C47" w:rsidRDefault="00B6638F" w:rsidP="00B6638F">
      <w:pPr>
        <w:jc w:val="both"/>
        <w:rPr>
          <w:sz w:val="24"/>
          <w:szCs w:val="24"/>
        </w:rPr>
      </w:pPr>
    </w:p>
    <w:p w14:paraId="265D3CB1" w14:textId="30D3DB80" w:rsidR="00B6638F" w:rsidRPr="00054C47" w:rsidRDefault="00B6638F" w:rsidP="00B6638F">
      <w:pPr>
        <w:jc w:val="both"/>
        <w:rPr>
          <w:sz w:val="24"/>
          <w:szCs w:val="24"/>
        </w:rPr>
      </w:pPr>
      <w:r w:rsidRPr="00054C47">
        <w:rPr>
          <w:sz w:val="24"/>
          <w:szCs w:val="24"/>
          <w:u w:val="single"/>
        </w:rPr>
        <w:t>Mõju esinemise sagedus</w:t>
      </w:r>
      <w:r w:rsidRPr="00054C47">
        <w:rPr>
          <w:sz w:val="24"/>
          <w:szCs w:val="24"/>
        </w:rPr>
        <w:t xml:space="preserve"> on </w:t>
      </w:r>
      <w:r w:rsidR="00991A68" w:rsidRPr="00054C47">
        <w:rPr>
          <w:sz w:val="24"/>
          <w:szCs w:val="24"/>
        </w:rPr>
        <w:t xml:space="preserve">suur, sest Siseministeeriumi rahvastiku toimingute osakonna ametnikud puutuvad muudatuste tagajärgedega kokku regulaarselt ehk igal tööpäeval. Rahvastiku toimingute osakond peab tagama PKTS-i menetluste, sealhulgas sünni registreerimise menetluse kvaliteedi. Kui sünde registreeritakse vaid 16 MK </w:t>
      </w:r>
      <w:proofErr w:type="spellStart"/>
      <w:r w:rsidR="00991A68" w:rsidRPr="00054C47">
        <w:rPr>
          <w:sz w:val="24"/>
          <w:szCs w:val="24"/>
        </w:rPr>
        <w:t>KOV-is</w:t>
      </w:r>
      <w:proofErr w:type="spellEnd"/>
      <w:r w:rsidR="00991A68" w:rsidRPr="00054C47">
        <w:rPr>
          <w:sz w:val="24"/>
          <w:szCs w:val="24"/>
        </w:rPr>
        <w:t>, siis loodetavasti on nendel ametnikel rohkem menetlusi, seega ka rohkem praktikat ning nad on kompetentsemad iseseisvalt keerulisemaid juhtumeid lahendama. See hoiab Siseministeeriumi ametnike tööaega kokku selleks, et tegeleda harva ettetulevate ja keerulisemate juhtumite lahendamisega.</w:t>
      </w:r>
    </w:p>
    <w:p w14:paraId="61EE2073" w14:textId="77777777" w:rsidR="00B6638F" w:rsidRPr="00054C47" w:rsidRDefault="00B6638F" w:rsidP="00B6638F">
      <w:pPr>
        <w:jc w:val="both"/>
        <w:rPr>
          <w:sz w:val="24"/>
          <w:szCs w:val="24"/>
        </w:rPr>
      </w:pPr>
    </w:p>
    <w:p w14:paraId="309DA464" w14:textId="11451226" w:rsidR="00446D85" w:rsidRPr="00054C47" w:rsidRDefault="00B6638F" w:rsidP="00446D85">
      <w:pPr>
        <w:jc w:val="both"/>
        <w:rPr>
          <w:sz w:val="24"/>
          <w:szCs w:val="24"/>
        </w:rPr>
      </w:pPr>
      <w:r w:rsidRPr="00054C47">
        <w:rPr>
          <w:sz w:val="24"/>
          <w:szCs w:val="24"/>
          <w:u w:val="single"/>
        </w:rPr>
        <w:t>Ebasoovitava mõju kaasnemise risk</w:t>
      </w:r>
      <w:r w:rsidRPr="00054C47">
        <w:rPr>
          <w:sz w:val="24"/>
          <w:szCs w:val="24"/>
        </w:rPr>
        <w:t xml:space="preserve"> on </w:t>
      </w:r>
      <w:r w:rsidR="00446D85" w:rsidRPr="00054C47">
        <w:rPr>
          <w:sz w:val="24"/>
          <w:szCs w:val="24"/>
        </w:rPr>
        <w:t xml:space="preserve">väike või puudub üldse. Muudatusel on positiivne mõju. Kui MK </w:t>
      </w:r>
      <w:proofErr w:type="spellStart"/>
      <w:r w:rsidR="00446D85" w:rsidRPr="00054C47">
        <w:rPr>
          <w:sz w:val="24"/>
          <w:szCs w:val="24"/>
        </w:rPr>
        <w:t>KOV-i</w:t>
      </w:r>
      <w:proofErr w:type="spellEnd"/>
      <w:r w:rsidR="00446D85" w:rsidRPr="00054C47">
        <w:rPr>
          <w:sz w:val="24"/>
          <w:szCs w:val="24"/>
        </w:rPr>
        <w:t xml:space="preserve"> ametnikel on rohkem juhtumeid ning suurem kompetentsus nende lahendamiseks, siis vähendab see Siseministeeriumi vajadust nõustada ning annab rohkem aega keerulisemate juhtumitega tegeleda. Negatiivse mõjuna võib välja tuua selle, et muudatuse jõustumise järel võib alguses tulla rohkem küsimusi, sest seadus on uus. Tõenäoliselt varsti pärast seaduse jõustumist küsimuste arv väheneb ning nii inimesed kui ka ametnikud harjuvad uute reeglitega kiiresti.</w:t>
      </w:r>
    </w:p>
    <w:p w14:paraId="005F4233" w14:textId="77777777" w:rsidR="00B6638F" w:rsidRPr="00054C47" w:rsidRDefault="00B6638F" w:rsidP="00B6638F">
      <w:pPr>
        <w:jc w:val="both"/>
        <w:rPr>
          <w:sz w:val="24"/>
          <w:szCs w:val="24"/>
        </w:rPr>
      </w:pPr>
    </w:p>
    <w:p w14:paraId="617B58AC" w14:textId="05F3B45C" w:rsidR="00B6638F" w:rsidRPr="00054C47" w:rsidRDefault="00B6638F" w:rsidP="00B6638F">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032A08" w:rsidRPr="00054C47">
        <w:rPr>
          <w:rFonts w:ascii="Times New Roman" w:hAnsi="Times New Roman" w:cs="Times New Roman"/>
          <w:b/>
          <w:bCs/>
          <w:sz w:val="24"/>
          <w:szCs w:val="24"/>
        </w:rPr>
        <w:t>5</w:t>
      </w:r>
      <w:r w:rsidRPr="00054C47">
        <w:rPr>
          <w:rFonts w:ascii="Times New Roman" w:hAnsi="Times New Roman" w:cs="Times New Roman"/>
          <w:b/>
          <w:bCs/>
          <w:sz w:val="24"/>
          <w:szCs w:val="24"/>
        </w:rPr>
        <w:t>.2. Sotsiaalne mõju</w:t>
      </w:r>
    </w:p>
    <w:p w14:paraId="602966D5" w14:textId="03413008" w:rsidR="00B6638F" w:rsidRPr="00054C47" w:rsidRDefault="00B6638F" w:rsidP="00B6638F">
      <w:pPr>
        <w:jc w:val="both"/>
        <w:rPr>
          <w:sz w:val="24"/>
          <w:szCs w:val="24"/>
        </w:rPr>
      </w:pPr>
    </w:p>
    <w:p w14:paraId="2F5AF370" w14:textId="1DF9FE41" w:rsidR="00B6638F" w:rsidRPr="00054C47" w:rsidRDefault="00B6638F" w:rsidP="00B6638F">
      <w:pPr>
        <w:jc w:val="both"/>
        <w:rPr>
          <w:sz w:val="24"/>
          <w:szCs w:val="24"/>
        </w:rPr>
      </w:pPr>
      <w:r w:rsidRPr="00054C47">
        <w:rPr>
          <w:sz w:val="24"/>
          <w:szCs w:val="24"/>
          <w:u w:val="single"/>
        </w:rPr>
        <w:lastRenderedPageBreak/>
        <w:t>Mõju sihtrühm</w:t>
      </w:r>
      <w:r w:rsidRPr="00054C47">
        <w:rPr>
          <w:sz w:val="24"/>
          <w:szCs w:val="24"/>
        </w:rPr>
        <w:t xml:space="preserve">: </w:t>
      </w:r>
      <w:commentRangeStart w:id="100"/>
      <w:r w:rsidR="00446D85" w:rsidRPr="00054C47">
        <w:rPr>
          <w:sz w:val="24"/>
          <w:szCs w:val="24"/>
        </w:rPr>
        <w:t>sünde registreerivad isikud</w:t>
      </w:r>
      <w:commentRangeEnd w:id="100"/>
      <w:r w:rsidR="00F83C35">
        <w:rPr>
          <w:rStyle w:val="Kommentaariviide"/>
          <w:rFonts w:asciiTheme="minorHAnsi" w:hAnsiTheme="minorHAnsi"/>
          <w:lang w:eastAsia="en-US"/>
        </w:rPr>
        <w:commentReference w:id="100"/>
      </w:r>
    </w:p>
    <w:p w14:paraId="4F39E568" w14:textId="77777777" w:rsidR="00B6638F" w:rsidRPr="00054C47" w:rsidRDefault="00B6638F" w:rsidP="00B6638F">
      <w:pPr>
        <w:jc w:val="both"/>
        <w:rPr>
          <w:sz w:val="24"/>
          <w:szCs w:val="24"/>
        </w:rPr>
      </w:pPr>
    </w:p>
    <w:p w14:paraId="7EB74A6F" w14:textId="40D9704D" w:rsidR="00446D85" w:rsidRPr="00054C47" w:rsidRDefault="00B6638F" w:rsidP="00446D85">
      <w:pPr>
        <w:jc w:val="both"/>
        <w:rPr>
          <w:sz w:val="24"/>
          <w:szCs w:val="24"/>
        </w:rPr>
      </w:pPr>
      <w:r w:rsidRPr="00054C47">
        <w:rPr>
          <w:sz w:val="24"/>
          <w:szCs w:val="24"/>
        </w:rPr>
        <w:t>Sihtrühm</w:t>
      </w:r>
      <w:r w:rsidR="00446D85" w:rsidRPr="00054C47">
        <w:rPr>
          <w:sz w:val="24"/>
          <w:szCs w:val="24"/>
        </w:rPr>
        <w:t xml:space="preserve"> on teoreetiliselt suur, sest ühel või teisel viisil võivad elu jooksul sünni  registreerimise menetlustega kokku puutuda kõik Eesti elanikud, keda Statistikaameti kodulehe </w:t>
      </w:r>
    </w:p>
    <w:p w14:paraId="7B2298D3" w14:textId="7C94725A" w:rsidR="00B6638F" w:rsidRPr="00054C47" w:rsidRDefault="00446D85" w:rsidP="00446D85">
      <w:pPr>
        <w:jc w:val="both"/>
        <w:rPr>
          <w:sz w:val="24"/>
          <w:szCs w:val="24"/>
        </w:rPr>
      </w:pPr>
      <w:r w:rsidRPr="00054C47">
        <w:rPr>
          <w:sz w:val="24"/>
          <w:szCs w:val="24"/>
        </w:rPr>
        <w:t>andmetel (202</w:t>
      </w:r>
      <w:r w:rsidR="00852426" w:rsidRPr="00054C47">
        <w:rPr>
          <w:sz w:val="24"/>
          <w:szCs w:val="24"/>
        </w:rPr>
        <w:t>4</w:t>
      </w:r>
      <w:r w:rsidRPr="00054C47">
        <w:rPr>
          <w:sz w:val="24"/>
          <w:szCs w:val="24"/>
        </w:rPr>
        <w:t xml:space="preserve">. aasta </w:t>
      </w:r>
      <w:r w:rsidR="00852426" w:rsidRPr="00054C47">
        <w:rPr>
          <w:sz w:val="24"/>
          <w:szCs w:val="24"/>
        </w:rPr>
        <w:t>12. aprilli seisuga</w:t>
      </w:r>
      <w:r w:rsidRPr="00054C47">
        <w:rPr>
          <w:sz w:val="24"/>
          <w:szCs w:val="24"/>
        </w:rPr>
        <w:t>) on 1 3</w:t>
      </w:r>
      <w:r w:rsidR="00852426" w:rsidRPr="00054C47">
        <w:rPr>
          <w:sz w:val="24"/>
          <w:szCs w:val="24"/>
        </w:rPr>
        <w:t>66</w:t>
      </w:r>
      <w:r w:rsidRPr="00054C47">
        <w:rPr>
          <w:sz w:val="24"/>
          <w:szCs w:val="24"/>
        </w:rPr>
        <w:t xml:space="preserve"> </w:t>
      </w:r>
      <w:r w:rsidR="00852426" w:rsidRPr="00054C47">
        <w:rPr>
          <w:sz w:val="24"/>
          <w:szCs w:val="24"/>
        </w:rPr>
        <w:t>491</w:t>
      </w:r>
      <w:r w:rsidRPr="00054C47">
        <w:rPr>
          <w:sz w:val="24"/>
          <w:szCs w:val="24"/>
        </w:rPr>
        <w:t xml:space="preserve"> inimest.</w:t>
      </w:r>
    </w:p>
    <w:p w14:paraId="794DD2E1" w14:textId="77777777" w:rsidR="00B6638F" w:rsidRPr="00054C47" w:rsidRDefault="00B6638F" w:rsidP="00B6638F">
      <w:pPr>
        <w:jc w:val="both"/>
        <w:rPr>
          <w:sz w:val="24"/>
          <w:szCs w:val="24"/>
        </w:rPr>
      </w:pPr>
    </w:p>
    <w:p w14:paraId="39A0083C" w14:textId="4EE785D7" w:rsidR="00B6638F" w:rsidRPr="00054C47" w:rsidRDefault="00B6638F" w:rsidP="00446D85">
      <w:pPr>
        <w:jc w:val="both"/>
        <w:rPr>
          <w:bCs/>
          <w:sz w:val="24"/>
          <w:szCs w:val="24"/>
        </w:rPr>
      </w:pPr>
      <w:r w:rsidRPr="00054C47">
        <w:rPr>
          <w:bCs/>
          <w:sz w:val="24"/>
          <w:szCs w:val="24"/>
          <w:u w:val="single"/>
        </w:rPr>
        <w:t>Mõju ulatus</w:t>
      </w:r>
      <w:r w:rsidRPr="00054C47">
        <w:rPr>
          <w:bCs/>
          <w:sz w:val="24"/>
          <w:szCs w:val="24"/>
        </w:rPr>
        <w:t xml:space="preserve"> on</w:t>
      </w:r>
      <w:r w:rsidR="000A27F7" w:rsidRPr="00054C47">
        <w:rPr>
          <w:bCs/>
          <w:sz w:val="24"/>
          <w:szCs w:val="24"/>
        </w:rPr>
        <w:t xml:space="preserve"> </w:t>
      </w:r>
      <w:r w:rsidR="00446D85" w:rsidRPr="00054C47">
        <w:rPr>
          <w:bCs/>
          <w:sz w:val="24"/>
          <w:szCs w:val="24"/>
        </w:rPr>
        <w:t xml:space="preserve">keskmine, sest võivad kaasneda muudatused sihtrühma käitumises, kuid eeldatavalt ei kaasne nendega kohanemisraskusi. Edaspidi ei saa inimesed enam sündi kõigis 79 </w:t>
      </w:r>
      <w:proofErr w:type="spellStart"/>
      <w:r w:rsidR="00446D85" w:rsidRPr="00054C47">
        <w:rPr>
          <w:bCs/>
          <w:sz w:val="24"/>
          <w:szCs w:val="24"/>
        </w:rPr>
        <w:t>KOV-is</w:t>
      </w:r>
      <w:proofErr w:type="spellEnd"/>
      <w:r w:rsidR="00446D85" w:rsidRPr="00054C47">
        <w:rPr>
          <w:bCs/>
          <w:sz w:val="24"/>
          <w:szCs w:val="24"/>
        </w:rPr>
        <w:t xml:space="preserve"> registreerida, seda saab teha vaid 16 MK </w:t>
      </w:r>
      <w:proofErr w:type="spellStart"/>
      <w:r w:rsidR="00446D85" w:rsidRPr="00054C47">
        <w:rPr>
          <w:bCs/>
          <w:sz w:val="24"/>
          <w:szCs w:val="24"/>
        </w:rPr>
        <w:t>KOV-is</w:t>
      </w:r>
      <w:proofErr w:type="spellEnd"/>
      <w:r w:rsidR="00446D85" w:rsidRPr="00054C47">
        <w:rPr>
          <w:bCs/>
          <w:sz w:val="24"/>
          <w:szCs w:val="24"/>
        </w:rPr>
        <w:t xml:space="preserve"> ning tulevikus on plaanis neid kohti veelgi vähendada. Seega peab osa inimesi sõitma suurema vahemaa juhul, kui nad soovivad </w:t>
      </w:r>
      <w:r w:rsidR="000A27F7" w:rsidRPr="00054C47">
        <w:rPr>
          <w:bCs/>
          <w:sz w:val="24"/>
          <w:szCs w:val="24"/>
        </w:rPr>
        <w:t xml:space="preserve">või neil on vajadus esitada </w:t>
      </w:r>
      <w:r w:rsidR="00446D85" w:rsidRPr="00054C47">
        <w:rPr>
          <w:bCs/>
          <w:sz w:val="24"/>
          <w:szCs w:val="24"/>
        </w:rPr>
        <w:t>sünni registreeri</w:t>
      </w:r>
      <w:r w:rsidR="000A27F7" w:rsidRPr="00054C47">
        <w:rPr>
          <w:bCs/>
          <w:sz w:val="24"/>
          <w:szCs w:val="24"/>
        </w:rPr>
        <w:t>mise avaldus</w:t>
      </w:r>
      <w:r w:rsidR="00446D85" w:rsidRPr="00054C47">
        <w:rPr>
          <w:bCs/>
          <w:sz w:val="24"/>
          <w:szCs w:val="24"/>
        </w:rPr>
        <w:t xml:space="preserve"> </w:t>
      </w:r>
      <w:proofErr w:type="spellStart"/>
      <w:r w:rsidR="00446D85" w:rsidRPr="00054C47">
        <w:rPr>
          <w:bCs/>
          <w:sz w:val="24"/>
          <w:szCs w:val="24"/>
        </w:rPr>
        <w:t>KOV-is</w:t>
      </w:r>
      <w:proofErr w:type="spellEnd"/>
      <w:r w:rsidR="00446D85" w:rsidRPr="00054C47">
        <w:rPr>
          <w:bCs/>
          <w:sz w:val="24"/>
          <w:szCs w:val="24"/>
        </w:rPr>
        <w:t xml:space="preserve"> kohapeal. Mõju ulatus on kõige suurem nende inimeste puhul, kes elavad keskustest kaugel ning peavad kaugemale sõitma. Kuid nagu öeldud, enamasti ei puutu inimesed sünni registreerimise menetlusega kokku iga päev, seega peaks pikema vahemaa läbima väga harva.</w:t>
      </w:r>
    </w:p>
    <w:p w14:paraId="4B68C16F" w14:textId="77777777" w:rsidR="00B6638F" w:rsidRPr="00054C47" w:rsidRDefault="00B6638F" w:rsidP="00B6638F">
      <w:pPr>
        <w:jc w:val="both"/>
        <w:rPr>
          <w:sz w:val="24"/>
          <w:szCs w:val="24"/>
        </w:rPr>
      </w:pPr>
    </w:p>
    <w:p w14:paraId="2830AA52" w14:textId="611AB2BB" w:rsidR="00446D85" w:rsidRPr="00054C47" w:rsidRDefault="00B6638F" w:rsidP="00446D85">
      <w:pPr>
        <w:jc w:val="both"/>
        <w:rPr>
          <w:sz w:val="24"/>
          <w:szCs w:val="24"/>
        </w:rPr>
      </w:pPr>
      <w:r w:rsidRPr="00054C47">
        <w:rPr>
          <w:sz w:val="24"/>
          <w:szCs w:val="24"/>
          <w:u w:val="single"/>
        </w:rPr>
        <w:t>Mõju esinemise sagedus</w:t>
      </w:r>
      <w:r w:rsidRPr="00054C47">
        <w:rPr>
          <w:sz w:val="24"/>
          <w:szCs w:val="24"/>
        </w:rPr>
        <w:t xml:space="preserve"> on </w:t>
      </w:r>
      <w:r w:rsidR="00446D85" w:rsidRPr="00054C47">
        <w:rPr>
          <w:sz w:val="24"/>
          <w:szCs w:val="24"/>
        </w:rPr>
        <w:t>väike, kuna inimene ei puutu sünni registreerimisega kokku regulaarselt ega tihti</w:t>
      </w:r>
      <w:commentRangeStart w:id="101"/>
      <w:r w:rsidR="00446D85" w:rsidRPr="00054C47">
        <w:rPr>
          <w:sz w:val="24"/>
          <w:szCs w:val="24"/>
        </w:rPr>
        <w:t>, üldjuhul tuleb seda inimese elus harva ette</w:t>
      </w:r>
      <w:commentRangeEnd w:id="101"/>
      <w:r w:rsidR="00F83C35">
        <w:rPr>
          <w:rStyle w:val="Kommentaariviide"/>
          <w:rFonts w:asciiTheme="minorHAnsi" w:hAnsiTheme="minorHAnsi"/>
          <w:lang w:eastAsia="en-US"/>
        </w:rPr>
        <w:commentReference w:id="101"/>
      </w:r>
      <w:r w:rsidR="00446D85" w:rsidRPr="00054C47">
        <w:rPr>
          <w:sz w:val="24"/>
          <w:szCs w:val="24"/>
        </w:rPr>
        <w:t xml:space="preserve">. Inimesel ei ole üldjuhul vaja  iga päev sünni registreerimise regulatsiooniga kokku puutuda. Näiteks Statistikaameti info </w:t>
      </w:r>
    </w:p>
    <w:p w14:paraId="6E02E1F4" w14:textId="7D490DA4" w:rsidR="00446D85" w:rsidRPr="00054C47" w:rsidRDefault="00446D85" w:rsidP="00446D85">
      <w:pPr>
        <w:jc w:val="both"/>
        <w:rPr>
          <w:sz w:val="24"/>
          <w:szCs w:val="24"/>
        </w:rPr>
      </w:pPr>
      <w:r w:rsidRPr="00054C47">
        <w:rPr>
          <w:sz w:val="24"/>
          <w:szCs w:val="24"/>
        </w:rPr>
        <w:t>kohaselt „Keskmiselt on ühel Eestis elaval emal 1,9 last. Kõige madalam on see näitaja Ida-Virumaal ja Harjumaal ning kõige kõrgem Jõgevamaal ja Järvamaal.“</w:t>
      </w:r>
      <w:r w:rsidRPr="00054C47">
        <w:rPr>
          <w:rStyle w:val="Allmrkuseviide"/>
          <w:sz w:val="24"/>
          <w:szCs w:val="24"/>
        </w:rPr>
        <w:footnoteReference w:id="11"/>
      </w:r>
      <w:r w:rsidRPr="00054C47">
        <w:rPr>
          <w:sz w:val="24"/>
          <w:szCs w:val="24"/>
        </w:rPr>
        <w:t xml:space="preserve"> Allpool on esitatud</w:t>
      </w:r>
    </w:p>
    <w:p w14:paraId="7FA3497E" w14:textId="671BDE06" w:rsidR="00446D85" w:rsidRPr="00054C47" w:rsidRDefault="00446D85" w:rsidP="00446D85">
      <w:pPr>
        <w:jc w:val="both"/>
        <w:rPr>
          <w:sz w:val="24"/>
          <w:szCs w:val="24"/>
        </w:rPr>
      </w:pPr>
      <w:r w:rsidRPr="00054C47">
        <w:rPr>
          <w:sz w:val="24"/>
          <w:szCs w:val="24"/>
        </w:rPr>
        <w:t>Statistikaameti joonis „Emad laste arvu järgi, 2020“</w:t>
      </w:r>
      <w:r w:rsidRPr="00054C47">
        <w:rPr>
          <w:rStyle w:val="Allmrkuseviide"/>
          <w:sz w:val="24"/>
          <w:szCs w:val="24"/>
        </w:rPr>
        <w:footnoteReference w:id="12"/>
      </w:r>
      <w:r w:rsidRPr="00054C47">
        <w:rPr>
          <w:sz w:val="24"/>
          <w:szCs w:val="24"/>
        </w:rPr>
        <w:t xml:space="preserve">, mis näitab, et enamasti puututakse sünni </w:t>
      </w:r>
    </w:p>
    <w:p w14:paraId="0CD19EC9" w14:textId="364770B8" w:rsidR="00B6638F" w:rsidRPr="00054C47" w:rsidRDefault="00446D85" w:rsidP="00446D85">
      <w:pPr>
        <w:jc w:val="both"/>
        <w:rPr>
          <w:sz w:val="24"/>
          <w:szCs w:val="24"/>
        </w:rPr>
      </w:pPr>
      <w:r w:rsidRPr="00054C47">
        <w:rPr>
          <w:sz w:val="24"/>
          <w:szCs w:val="24"/>
        </w:rPr>
        <w:t>registreerimisega elu jooksul kokku vaid mõned korrad elus.</w:t>
      </w:r>
    </w:p>
    <w:p w14:paraId="60C5483B" w14:textId="77777777" w:rsidR="00B6638F" w:rsidRPr="00054C47" w:rsidRDefault="00B6638F" w:rsidP="00B6638F">
      <w:pPr>
        <w:jc w:val="both"/>
        <w:rPr>
          <w:sz w:val="24"/>
          <w:szCs w:val="24"/>
        </w:rPr>
      </w:pPr>
    </w:p>
    <w:p w14:paraId="4C89BD73" w14:textId="36734A37" w:rsidR="00446D85" w:rsidRPr="00054C47" w:rsidRDefault="00B6638F" w:rsidP="00446D85">
      <w:pPr>
        <w:jc w:val="both"/>
        <w:rPr>
          <w:bCs/>
          <w:sz w:val="24"/>
          <w:szCs w:val="24"/>
        </w:rPr>
      </w:pPr>
      <w:r w:rsidRPr="00054C47">
        <w:rPr>
          <w:bCs/>
          <w:sz w:val="24"/>
          <w:szCs w:val="24"/>
          <w:u w:val="single"/>
        </w:rPr>
        <w:t>Ebasoovitava mõju kaasnemise risk</w:t>
      </w:r>
      <w:r w:rsidRPr="00054C47">
        <w:rPr>
          <w:bCs/>
          <w:sz w:val="24"/>
          <w:szCs w:val="24"/>
        </w:rPr>
        <w:t xml:space="preserve"> on </w:t>
      </w:r>
      <w:r w:rsidR="00446D85" w:rsidRPr="00054C47">
        <w:rPr>
          <w:bCs/>
          <w:sz w:val="24"/>
          <w:szCs w:val="24"/>
        </w:rPr>
        <w:t xml:space="preserve">Ebasoovitavate mõjude kaasnemise risk inimestele on keskmine. Muudatusel võib olla  inimestele koormav mõju, sest nad on sunnitud kohapeal sünni registreerimiseks läbima  suurema vahemaa MK </w:t>
      </w:r>
      <w:proofErr w:type="spellStart"/>
      <w:r w:rsidR="00446D85" w:rsidRPr="00054C47">
        <w:rPr>
          <w:bCs/>
          <w:sz w:val="24"/>
          <w:szCs w:val="24"/>
        </w:rPr>
        <w:t>KOV-i</w:t>
      </w:r>
      <w:proofErr w:type="spellEnd"/>
      <w:r w:rsidR="00446D85" w:rsidRPr="00054C47">
        <w:rPr>
          <w:bCs/>
          <w:sz w:val="24"/>
          <w:szCs w:val="24"/>
        </w:rPr>
        <w:t xml:space="preserve"> sõitmiseks, praegu saaksid nad soovi korral registreerida sünni oma elukohajärgses </w:t>
      </w:r>
      <w:proofErr w:type="spellStart"/>
      <w:r w:rsidR="00446D85" w:rsidRPr="00054C47">
        <w:rPr>
          <w:bCs/>
          <w:sz w:val="24"/>
          <w:szCs w:val="24"/>
        </w:rPr>
        <w:t>KOV-is</w:t>
      </w:r>
      <w:proofErr w:type="spellEnd"/>
      <w:r w:rsidR="00446D85" w:rsidRPr="00054C47">
        <w:rPr>
          <w:bCs/>
          <w:sz w:val="24"/>
          <w:szCs w:val="24"/>
        </w:rPr>
        <w:t xml:space="preserve">. </w:t>
      </w:r>
      <w:bookmarkStart w:id="102" w:name="_Hlk166741409"/>
      <w:r w:rsidR="00446D85" w:rsidRPr="00054C47">
        <w:rPr>
          <w:bCs/>
          <w:sz w:val="24"/>
          <w:szCs w:val="24"/>
        </w:rPr>
        <w:t>Ebasoovitavate mõjude kaasnemise risk on suurem nende inimeste puhul, kes ei saa e-teenuses sündi registreerida (u 1,</w:t>
      </w:r>
      <w:r w:rsidR="00D775D2" w:rsidRPr="00054C47">
        <w:rPr>
          <w:bCs/>
          <w:sz w:val="24"/>
          <w:szCs w:val="24"/>
        </w:rPr>
        <w:t>5</w:t>
      </w:r>
      <w:r w:rsidR="00446D85" w:rsidRPr="00054C47">
        <w:rPr>
          <w:bCs/>
          <w:sz w:val="24"/>
          <w:szCs w:val="24"/>
        </w:rPr>
        <w:t xml:space="preserve">% kõikidest sünni registreerimistest </w:t>
      </w:r>
      <w:r w:rsidR="00D775D2" w:rsidRPr="00054C47">
        <w:rPr>
          <w:bCs/>
          <w:sz w:val="24"/>
          <w:szCs w:val="24"/>
        </w:rPr>
        <w:t>2023</w:t>
      </w:r>
      <w:r w:rsidR="00446D85" w:rsidRPr="00054C47">
        <w:rPr>
          <w:bCs/>
          <w:sz w:val="24"/>
          <w:szCs w:val="24"/>
        </w:rPr>
        <w:t>. aastal).</w:t>
      </w:r>
      <w:bookmarkEnd w:id="102"/>
      <w:r w:rsidR="00446D85" w:rsidRPr="00054C47">
        <w:rPr>
          <w:bCs/>
          <w:sz w:val="24"/>
          <w:szCs w:val="24"/>
        </w:rPr>
        <w:t xml:space="preserve"> Need inimesed peavad sünni registreerimiseks MK KOV-</w:t>
      </w:r>
      <w:r w:rsidR="00DA7395" w:rsidRPr="00054C47">
        <w:rPr>
          <w:bCs/>
          <w:sz w:val="24"/>
          <w:szCs w:val="24"/>
        </w:rPr>
        <w:t> </w:t>
      </w:r>
      <w:r w:rsidR="00446D85" w:rsidRPr="00054C47">
        <w:rPr>
          <w:bCs/>
          <w:sz w:val="24"/>
          <w:szCs w:val="24"/>
        </w:rPr>
        <w:t>i kohale sõitma</w:t>
      </w:r>
      <w:commentRangeStart w:id="103"/>
      <w:r w:rsidR="00446D85" w:rsidRPr="00054C47">
        <w:rPr>
          <w:bCs/>
          <w:sz w:val="24"/>
          <w:szCs w:val="24"/>
        </w:rPr>
        <w:t>, sest neil ei ole teist võimalust</w:t>
      </w:r>
      <w:commentRangeEnd w:id="103"/>
      <w:r w:rsidR="00F83C35">
        <w:rPr>
          <w:rStyle w:val="Kommentaariviide"/>
          <w:rFonts w:asciiTheme="minorHAnsi" w:hAnsiTheme="minorHAnsi"/>
          <w:lang w:eastAsia="en-US"/>
        </w:rPr>
        <w:commentReference w:id="103"/>
      </w:r>
      <w:r w:rsidR="00446D85" w:rsidRPr="00054C47">
        <w:rPr>
          <w:bCs/>
          <w:sz w:val="24"/>
          <w:szCs w:val="24"/>
        </w:rPr>
        <w:t>.</w:t>
      </w:r>
      <w:r w:rsidR="004C2457" w:rsidRPr="00054C47">
        <w:rPr>
          <w:bCs/>
          <w:sz w:val="24"/>
          <w:szCs w:val="24"/>
        </w:rPr>
        <w:t xml:space="preserve"> Samas asuvad sageli ka sünnitushaiglad ja lastearstid maakonnakeskustes, mistõttu on inimestel nagunii vajadus liikuda asju ajama kaugemale kui oma koduvalda ning sellest lähtudes ei ole ebasoovitavate mõju nii suur. </w:t>
      </w:r>
    </w:p>
    <w:p w14:paraId="4B22C445" w14:textId="77777777" w:rsidR="00446D85" w:rsidRPr="00054C47" w:rsidRDefault="00446D85" w:rsidP="00446D85">
      <w:pPr>
        <w:jc w:val="both"/>
        <w:rPr>
          <w:bCs/>
          <w:sz w:val="24"/>
          <w:szCs w:val="24"/>
        </w:rPr>
      </w:pPr>
    </w:p>
    <w:p w14:paraId="6BE08DF6" w14:textId="07C0A068" w:rsidR="009167FC" w:rsidRPr="00054C47" w:rsidRDefault="009167FC" w:rsidP="00446D85">
      <w:pPr>
        <w:jc w:val="both"/>
        <w:rPr>
          <w:bCs/>
          <w:sz w:val="24"/>
          <w:szCs w:val="24"/>
        </w:rPr>
      </w:pPr>
      <w:bookmarkStart w:id="104" w:name="_Hlk166741341"/>
      <w:r w:rsidRPr="00054C47">
        <w:rPr>
          <w:bCs/>
          <w:sz w:val="24"/>
          <w:szCs w:val="24"/>
        </w:rPr>
        <w:t>E-teenuses esitatud sünni registreerimise avalduste arv on stabiilselt olnud üle 80% kõikidest sünni registreerimise avaldustest aastas:</w:t>
      </w:r>
    </w:p>
    <w:p w14:paraId="04C8BA25" w14:textId="0CB0BB11" w:rsidR="009167FC" w:rsidRPr="00054C47" w:rsidRDefault="009167FC" w:rsidP="009167FC">
      <w:pPr>
        <w:pStyle w:val="Loendilik"/>
        <w:numPr>
          <w:ilvl w:val="0"/>
          <w:numId w:val="29"/>
        </w:numPr>
        <w:jc w:val="both"/>
        <w:rPr>
          <w:rFonts w:ascii="Times New Roman" w:hAnsi="Times New Roman" w:cs="Times New Roman"/>
          <w:bCs/>
          <w:sz w:val="24"/>
          <w:szCs w:val="24"/>
        </w:rPr>
      </w:pPr>
      <w:r w:rsidRPr="00054C47">
        <w:rPr>
          <w:rFonts w:ascii="Times New Roman" w:hAnsi="Times New Roman" w:cs="Times New Roman"/>
          <w:bCs/>
          <w:sz w:val="24"/>
          <w:szCs w:val="24"/>
        </w:rPr>
        <w:t>2021.</w:t>
      </w:r>
      <w:r w:rsidR="000457CA" w:rsidRPr="00054C47">
        <w:rPr>
          <w:rFonts w:ascii="Times New Roman" w:hAnsi="Times New Roman" w:cs="Times New Roman"/>
          <w:bCs/>
          <w:sz w:val="24"/>
          <w:szCs w:val="24"/>
        </w:rPr>
        <w:t xml:space="preserve"> </w:t>
      </w:r>
      <w:r w:rsidRPr="00054C47">
        <w:rPr>
          <w:rFonts w:ascii="Times New Roman" w:hAnsi="Times New Roman" w:cs="Times New Roman"/>
          <w:bCs/>
          <w:sz w:val="24"/>
          <w:szCs w:val="24"/>
        </w:rPr>
        <w:t xml:space="preserve">aastal 82%, </w:t>
      </w:r>
    </w:p>
    <w:p w14:paraId="5E4C6026" w14:textId="1806B834" w:rsidR="009167FC" w:rsidRPr="00054C47" w:rsidRDefault="009167FC" w:rsidP="009167FC">
      <w:pPr>
        <w:pStyle w:val="Loendilik"/>
        <w:numPr>
          <w:ilvl w:val="0"/>
          <w:numId w:val="29"/>
        </w:numPr>
        <w:jc w:val="both"/>
        <w:rPr>
          <w:rFonts w:ascii="Times New Roman" w:hAnsi="Times New Roman" w:cs="Times New Roman"/>
          <w:bCs/>
          <w:sz w:val="24"/>
          <w:szCs w:val="24"/>
        </w:rPr>
      </w:pPr>
      <w:r w:rsidRPr="00054C47">
        <w:rPr>
          <w:rFonts w:ascii="Times New Roman" w:hAnsi="Times New Roman" w:cs="Times New Roman"/>
          <w:bCs/>
          <w:sz w:val="24"/>
          <w:szCs w:val="24"/>
        </w:rPr>
        <w:t>2022.</w:t>
      </w:r>
      <w:r w:rsidR="000457CA" w:rsidRPr="00054C47">
        <w:rPr>
          <w:rFonts w:ascii="Times New Roman" w:hAnsi="Times New Roman" w:cs="Times New Roman"/>
          <w:bCs/>
          <w:sz w:val="24"/>
          <w:szCs w:val="24"/>
        </w:rPr>
        <w:t xml:space="preserve"> </w:t>
      </w:r>
      <w:r w:rsidRPr="00054C47">
        <w:rPr>
          <w:rFonts w:ascii="Times New Roman" w:hAnsi="Times New Roman" w:cs="Times New Roman"/>
          <w:bCs/>
          <w:sz w:val="24"/>
          <w:szCs w:val="24"/>
        </w:rPr>
        <w:t>aastal 81%,</w:t>
      </w:r>
    </w:p>
    <w:p w14:paraId="0797A2C9" w14:textId="2FF3F3C3" w:rsidR="009167FC" w:rsidRPr="00054C47" w:rsidRDefault="009167FC" w:rsidP="009167FC">
      <w:pPr>
        <w:pStyle w:val="Loendilik"/>
        <w:numPr>
          <w:ilvl w:val="0"/>
          <w:numId w:val="29"/>
        </w:numPr>
        <w:jc w:val="both"/>
        <w:rPr>
          <w:rFonts w:ascii="Times New Roman" w:hAnsi="Times New Roman" w:cs="Times New Roman"/>
          <w:bCs/>
          <w:sz w:val="24"/>
          <w:szCs w:val="24"/>
        </w:rPr>
      </w:pPr>
      <w:r w:rsidRPr="00054C47">
        <w:rPr>
          <w:rFonts w:ascii="Times New Roman" w:hAnsi="Times New Roman" w:cs="Times New Roman"/>
          <w:bCs/>
          <w:sz w:val="24"/>
          <w:szCs w:val="24"/>
        </w:rPr>
        <w:t>2023.</w:t>
      </w:r>
      <w:r w:rsidR="000457CA" w:rsidRPr="00054C47">
        <w:rPr>
          <w:rFonts w:ascii="Times New Roman" w:hAnsi="Times New Roman" w:cs="Times New Roman"/>
          <w:bCs/>
          <w:sz w:val="24"/>
          <w:szCs w:val="24"/>
        </w:rPr>
        <w:t xml:space="preserve"> </w:t>
      </w:r>
      <w:r w:rsidRPr="00054C47">
        <w:rPr>
          <w:rFonts w:ascii="Times New Roman" w:hAnsi="Times New Roman" w:cs="Times New Roman"/>
          <w:bCs/>
          <w:sz w:val="24"/>
          <w:szCs w:val="24"/>
        </w:rPr>
        <w:t>aastal 83%.</w:t>
      </w:r>
    </w:p>
    <w:bookmarkEnd w:id="104"/>
    <w:p w14:paraId="5A4AC171" w14:textId="3FEB882A" w:rsidR="00210EAA" w:rsidRPr="00054C47" w:rsidRDefault="00446D85" w:rsidP="000457CA">
      <w:pPr>
        <w:jc w:val="both"/>
        <w:rPr>
          <w:bCs/>
          <w:sz w:val="24"/>
          <w:szCs w:val="24"/>
        </w:rPr>
      </w:pPr>
      <w:r w:rsidRPr="00054C47">
        <w:rPr>
          <w:bCs/>
          <w:sz w:val="24"/>
          <w:szCs w:val="24"/>
        </w:rPr>
        <w:t xml:space="preserve">E-teenuse vahendusel </w:t>
      </w:r>
      <w:r w:rsidR="009167FC" w:rsidRPr="00054C47">
        <w:rPr>
          <w:bCs/>
          <w:sz w:val="24"/>
          <w:szCs w:val="24"/>
        </w:rPr>
        <w:t xml:space="preserve">esitatud </w:t>
      </w:r>
      <w:r w:rsidRPr="00054C47">
        <w:rPr>
          <w:bCs/>
          <w:sz w:val="24"/>
          <w:szCs w:val="24"/>
        </w:rPr>
        <w:t xml:space="preserve">sünni registreerimise </w:t>
      </w:r>
      <w:r w:rsidR="009167FC" w:rsidRPr="00054C47">
        <w:rPr>
          <w:bCs/>
          <w:sz w:val="24"/>
          <w:szCs w:val="24"/>
        </w:rPr>
        <w:t xml:space="preserve">avalduste </w:t>
      </w:r>
      <w:r w:rsidRPr="00054C47">
        <w:rPr>
          <w:bCs/>
          <w:sz w:val="24"/>
          <w:szCs w:val="24"/>
        </w:rPr>
        <w:t xml:space="preserve">puhul ei ole ametniku füüsiline asukoht oluline. </w:t>
      </w:r>
      <w:r w:rsidR="00210EAA" w:rsidRPr="00054C47">
        <w:rPr>
          <w:bCs/>
          <w:sz w:val="24"/>
          <w:szCs w:val="24"/>
        </w:rPr>
        <w:t>23. veebruaril 2022. aastal võttis Riigikogu vastu rahvastikuregistri seaduse muutmise ja sellega seonduvalt teiste seaduste muutmise seaduse</w:t>
      </w:r>
      <w:r w:rsidR="00210EAA" w:rsidRPr="00054C47">
        <w:rPr>
          <w:rStyle w:val="Allmrkuseviide"/>
          <w:bCs/>
          <w:sz w:val="24"/>
          <w:szCs w:val="24"/>
        </w:rPr>
        <w:footnoteReference w:id="13"/>
      </w:r>
      <w:r w:rsidRPr="00054C47">
        <w:rPr>
          <w:bCs/>
          <w:sz w:val="24"/>
          <w:szCs w:val="24"/>
        </w:rPr>
        <w:t>, mille</w:t>
      </w:r>
      <w:r w:rsidR="00541BCC" w:rsidRPr="00054C47">
        <w:rPr>
          <w:bCs/>
          <w:sz w:val="24"/>
          <w:szCs w:val="24"/>
        </w:rPr>
        <w:t xml:space="preserve"> </w:t>
      </w:r>
      <w:r w:rsidRPr="00054C47">
        <w:rPr>
          <w:bCs/>
          <w:sz w:val="24"/>
          <w:szCs w:val="24"/>
        </w:rPr>
        <w:t xml:space="preserve">kohaselt </w:t>
      </w:r>
      <w:r w:rsidR="00210EAA" w:rsidRPr="00054C47">
        <w:rPr>
          <w:bCs/>
          <w:sz w:val="24"/>
          <w:szCs w:val="24"/>
        </w:rPr>
        <w:t xml:space="preserve">saab </w:t>
      </w:r>
      <w:r w:rsidRPr="00054C47">
        <w:rPr>
          <w:bCs/>
          <w:sz w:val="24"/>
          <w:szCs w:val="24"/>
        </w:rPr>
        <w:t>registreeri</w:t>
      </w:r>
      <w:r w:rsidR="00210EAA" w:rsidRPr="00054C47">
        <w:rPr>
          <w:bCs/>
          <w:sz w:val="24"/>
          <w:szCs w:val="24"/>
        </w:rPr>
        <w:t>da</w:t>
      </w:r>
      <w:r w:rsidRPr="00054C47">
        <w:rPr>
          <w:bCs/>
          <w:sz w:val="24"/>
          <w:szCs w:val="24"/>
        </w:rPr>
        <w:t xml:space="preserve"> osa sünde automaatselt, kui ametnik oma tegevusega konkreetsesse</w:t>
      </w:r>
      <w:r w:rsidR="00541BCC" w:rsidRPr="00054C47">
        <w:rPr>
          <w:bCs/>
          <w:sz w:val="24"/>
          <w:szCs w:val="24"/>
        </w:rPr>
        <w:t xml:space="preserve"> </w:t>
      </w:r>
      <w:r w:rsidRPr="00054C47">
        <w:rPr>
          <w:bCs/>
          <w:sz w:val="24"/>
          <w:szCs w:val="24"/>
        </w:rPr>
        <w:t>juhtumisse lisaväärtust ei loo.</w:t>
      </w:r>
      <w:r w:rsidR="00210EAA" w:rsidRPr="00054C47">
        <w:rPr>
          <w:bCs/>
          <w:sz w:val="24"/>
          <w:szCs w:val="24"/>
        </w:rPr>
        <w:t xml:space="preserve"> Seega väheneb ametniku roll sünni registreerimisel veelgi.</w:t>
      </w:r>
    </w:p>
    <w:p w14:paraId="78406692" w14:textId="77777777" w:rsidR="00210EAA" w:rsidRPr="00054C47" w:rsidRDefault="00210EAA" w:rsidP="00446D85">
      <w:pPr>
        <w:jc w:val="both"/>
        <w:rPr>
          <w:bCs/>
          <w:sz w:val="24"/>
          <w:szCs w:val="24"/>
        </w:rPr>
      </w:pPr>
    </w:p>
    <w:p w14:paraId="017B7FFA" w14:textId="6EC64B17" w:rsidR="00D227E8" w:rsidRPr="00054C47" w:rsidRDefault="00D227E8" w:rsidP="00446D85">
      <w:pPr>
        <w:jc w:val="both"/>
        <w:rPr>
          <w:bCs/>
          <w:sz w:val="24"/>
          <w:szCs w:val="24"/>
        </w:rPr>
      </w:pPr>
      <w:bookmarkStart w:id="105" w:name="_Hlk166741154"/>
      <w:r w:rsidRPr="00054C47">
        <w:rPr>
          <w:bCs/>
          <w:sz w:val="24"/>
          <w:szCs w:val="24"/>
        </w:rPr>
        <w:lastRenderedPageBreak/>
        <w:t xml:space="preserve">2023. aasta tasandus- ja toetusfondiga eraldati </w:t>
      </w:r>
      <w:proofErr w:type="spellStart"/>
      <w:r w:rsidRPr="00054C47">
        <w:rPr>
          <w:bCs/>
          <w:sz w:val="24"/>
          <w:szCs w:val="24"/>
        </w:rPr>
        <w:t>KOV-idele</w:t>
      </w:r>
      <w:proofErr w:type="spellEnd"/>
      <w:r w:rsidRPr="00054C47">
        <w:rPr>
          <w:bCs/>
          <w:sz w:val="24"/>
          <w:szCs w:val="24"/>
        </w:rPr>
        <w:t xml:space="preserve"> raha riiklike teenuste osutamiseks, 71 </w:t>
      </w:r>
      <w:proofErr w:type="spellStart"/>
      <w:r w:rsidRPr="00054C47">
        <w:rPr>
          <w:bCs/>
          <w:sz w:val="24"/>
          <w:szCs w:val="24"/>
        </w:rPr>
        <w:t>KOV-i</w:t>
      </w:r>
      <w:proofErr w:type="spellEnd"/>
      <w:r w:rsidRPr="00054C47">
        <w:rPr>
          <w:bCs/>
          <w:sz w:val="24"/>
          <w:szCs w:val="24"/>
        </w:rPr>
        <w:t xml:space="preserve"> puhul oli toetuse summa alla 1000 euro sündide registreerimise eest. 3</w:t>
      </w:r>
      <w:r w:rsidR="000457CA" w:rsidRPr="00054C47">
        <w:rPr>
          <w:bCs/>
          <w:sz w:val="24"/>
          <w:szCs w:val="24"/>
        </w:rPr>
        <w:t>5</w:t>
      </w:r>
      <w:r w:rsidRPr="00054C47">
        <w:rPr>
          <w:bCs/>
          <w:sz w:val="24"/>
          <w:szCs w:val="24"/>
        </w:rPr>
        <w:t xml:space="preserve"> </w:t>
      </w:r>
      <w:proofErr w:type="spellStart"/>
      <w:r w:rsidRPr="00054C47">
        <w:rPr>
          <w:bCs/>
          <w:sz w:val="24"/>
          <w:szCs w:val="24"/>
        </w:rPr>
        <w:t>KOV-i</w:t>
      </w:r>
      <w:proofErr w:type="spellEnd"/>
      <w:r w:rsidRPr="00054C47">
        <w:rPr>
          <w:bCs/>
          <w:sz w:val="24"/>
          <w:szCs w:val="24"/>
        </w:rPr>
        <w:t xml:space="preserve"> registreeri</w:t>
      </w:r>
      <w:r w:rsidR="000457CA" w:rsidRPr="00054C47">
        <w:rPr>
          <w:bCs/>
          <w:sz w:val="24"/>
          <w:szCs w:val="24"/>
        </w:rPr>
        <w:t>sid</w:t>
      </w:r>
      <w:r w:rsidRPr="00054C47">
        <w:rPr>
          <w:bCs/>
          <w:sz w:val="24"/>
          <w:szCs w:val="24"/>
        </w:rPr>
        <w:t xml:space="preserve"> </w:t>
      </w:r>
      <w:r w:rsidR="000457CA" w:rsidRPr="00054C47">
        <w:rPr>
          <w:bCs/>
          <w:sz w:val="24"/>
          <w:szCs w:val="24"/>
        </w:rPr>
        <w:t xml:space="preserve">ühe või </w:t>
      </w:r>
      <w:r w:rsidRPr="00054C47">
        <w:rPr>
          <w:bCs/>
          <w:sz w:val="24"/>
          <w:szCs w:val="24"/>
        </w:rPr>
        <w:t>vähem kui ühe sünni nädalas, st alla 52 sünni aastas. Sellise väikese koormuse juures on nende perekonnaseisuametnike koolitusele kuluv aeg ning eksamite sooritamine ebaproportsionaalne osutatava teenuste hulgaga.</w:t>
      </w:r>
    </w:p>
    <w:bookmarkEnd w:id="105"/>
    <w:p w14:paraId="42ED3B71" w14:textId="77777777" w:rsidR="00541BCC" w:rsidRPr="00054C47" w:rsidRDefault="00541BCC" w:rsidP="00446D85">
      <w:pPr>
        <w:jc w:val="both"/>
        <w:rPr>
          <w:bCs/>
          <w:sz w:val="24"/>
          <w:szCs w:val="24"/>
        </w:rPr>
      </w:pPr>
    </w:p>
    <w:p w14:paraId="226332E0" w14:textId="329EB37D" w:rsidR="00B6638F" w:rsidRPr="00054C47" w:rsidRDefault="00446D85" w:rsidP="00446D85">
      <w:pPr>
        <w:jc w:val="both"/>
        <w:rPr>
          <w:bCs/>
          <w:sz w:val="24"/>
          <w:szCs w:val="24"/>
        </w:rPr>
      </w:pPr>
      <w:r w:rsidRPr="00054C47">
        <w:rPr>
          <w:bCs/>
          <w:sz w:val="24"/>
          <w:szCs w:val="24"/>
        </w:rPr>
        <w:t>Muudatusel võib inimestele olla ka emotsionaalne mõju. Kui inimesed on harjunud oma</w:t>
      </w:r>
      <w:r w:rsidR="00541BCC" w:rsidRPr="00054C47">
        <w:rPr>
          <w:bCs/>
          <w:sz w:val="24"/>
          <w:szCs w:val="24"/>
        </w:rPr>
        <w:t xml:space="preserve"> </w:t>
      </w:r>
      <w:r w:rsidRPr="00054C47">
        <w:rPr>
          <w:bCs/>
          <w:sz w:val="24"/>
          <w:szCs w:val="24"/>
        </w:rPr>
        <w:t xml:space="preserve">elukohajärgses </w:t>
      </w:r>
      <w:proofErr w:type="spellStart"/>
      <w:r w:rsidRPr="00054C47">
        <w:rPr>
          <w:bCs/>
          <w:sz w:val="24"/>
          <w:szCs w:val="24"/>
        </w:rPr>
        <w:t>KOV-is</w:t>
      </w:r>
      <w:proofErr w:type="spellEnd"/>
      <w:r w:rsidRPr="00054C47">
        <w:rPr>
          <w:bCs/>
          <w:sz w:val="24"/>
          <w:szCs w:val="24"/>
        </w:rPr>
        <w:t xml:space="preserve"> ametnikuga suhtlema ning menetlusi seal tegema, siis edaspidi peab</w:t>
      </w:r>
      <w:r w:rsidR="00541BCC" w:rsidRPr="00054C47">
        <w:rPr>
          <w:bCs/>
          <w:sz w:val="24"/>
          <w:szCs w:val="24"/>
        </w:rPr>
        <w:t xml:space="preserve"> </w:t>
      </w:r>
      <w:r w:rsidRPr="00054C47">
        <w:rPr>
          <w:bCs/>
          <w:sz w:val="24"/>
          <w:szCs w:val="24"/>
        </w:rPr>
        <w:t xml:space="preserve">osa inimesi minema MK </w:t>
      </w:r>
      <w:proofErr w:type="spellStart"/>
      <w:r w:rsidRPr="00054C47">
        <w:rPr>
          <w:bCs/>
          <w:sz w:val="24"/>
          <w:szCs w:val="24"/>
        </w:rPr>
        <w:t>KOV-i</w:t>
      </w:r>
      <w:proofErr w:type="spellEnd"/>
      <w:r w:rsidRPr="00054C47">
        <w:rPr>
          <w:bCs/>
          <w:sz w:val="24"/>
          <w:szCs w:val="24"/>
        </w:rPr>
        <w:t>, kus nad ei pruugi ametnikku tunda. See võib mõne inimese</w:t>
      </w:r>
      <w:r w:rsidR="00541BCC" w:rsidRPr="00054C47">
        <w:rPr>
          <w:bCs/>
          <w:sz w:val="24"/>
          <w:szCs w:val="24"/>
        </w:rPr>
        <w:t xml:space="preserve"> </w:t>
      </w:r>
      <w:r w:rsidRPr="00054C47">
        <w:rPr>
          <w:bCs/>
          <w:sz w:val="24"/>
          <w:szCs w:val="24"/>
        </w:rPr>
        <w:t>jaoks olla emotsionaalselt raske. Samas kui arvestada sellega, sünni registreerimise</w:t>
      </w:r>
      <w:r w:rsidR="00541BCC" w:rsidRPr="00054C47">
        <w:rPr>
          <w:bCs/>
          <w:sz w:val="24"/>
          <w:szCs w:val="24"/>
        </w:rPr>
        <w:t xml:space="preserve"> </w:t>
      </w:r>
      <w:r w:rsidRPr="00054C47">
        <w:rPr>
          <w:bCs/>
          <w:sz w:val="24"/>
          <w:szCs w:val="24"/>
        </w:rPr>
        <w:t>menetlusega puututakse elu jooksul kokku harva, siis ei saa inimesel tekkida harjumust kindlas</w:t>
      </w:r>
      <w:r w:rsidR="00541BCC" w:rsidRPr="00054C47">
        <w:rPr>
          <w:bCs/>
          <w:sz w:val="24"/>
          <w:szCs w:val="24"/>
        </w:rPr>
        <w:t xml:space="preserve"> </w:t>
      </w:r>
      <w:r w:rsidRPr="00054C47">
        <w:rPr>
          <w:bCs/>
          <w:sz w:val="24"/>
          <w:szCs w:val="24"/>
        </w:rPr>
        <w:t>kohas sündi registreerida</w:t>
      </w:r>
      <w:r w:rsidR="00541BCC" w:rsidRPr="00054C47">
        <w:rPr>
          <w:bCs/>
          <w:sz w:val="24"/>
          <w:szCs w:val="24"/>
        </w:rPr>
        <w:t>.</w:t>
      </w:r>
    </w:p>
    <w:p w14:paraId="1B8EB380" w14:textId="77777777" w:rsidR="00541BCC" w:rsidRPr="00054C47" w:rsidRDefault="00541BCC" w:rsidP="00446D85">
      <w:pPr>
        <w:jc w:val="both"/>
        <w:rPr>
          <w:bCs/>
          <w:sz w:val="24"/>
          <w:szCs w:val="24"/>
        </w:rPr>
      </w:pPr>
    </w:p>
    <w:p w14:paraId="0E529B67" w14:textId="066A2342" w:rsidR="00541BCC" w:rsidRPr="00054C47" w:rsidRDefault="00541BCC" w:rsidP="00541BCC">
      <w:pPr>
        <w:jc w:val="both"/>
        <w:rPr>
          <w:bCs/>
          <w:sz w:val="24"/>
          <w:szCs w:val="24"/>
        </w:rPr>
      </w:pPr>
      <w:r w:rsidRPr="00054C47">
        <w:rPr>
          <w:bCs/>
          <w:sz w:val="24"/>
          <w:szCs w:val="24"/>
        </w:rPr>
        <w:t xml:space="preserve">Selle muudatuse positiivne aspekt inimeste jaoks on see, et kui sünni registreerimise menetlusega tegeleb MK </w:t>
      </w:r>
      <w:proofErr w:type="spellStart"/>
      <w:r w:rsidRPr="00054C47">
        <w:rPr>
          <w:bCs/>
          <w:sz w:val="24"/>
          <w:szCs w:val="24"/>
        </w:rPr>
        <w:t>KOV-i</w:t>
      </w:r>
      <w:proofErr w:type="spellEnd"/>
      <w:r w:rsidRPr="00054C47">
        <w:rPr>
          <w:bCs/>
          <w:sz w:val="24"/>
          <w:szCs w:val="24"/>
        </w:rPr>
        <w:t xml:space="preserve"> ametnik, on tal tõenäoliselt rohkem kogemusi ja ta on kompetentsem. Seega võib menetlus muutuda inimese jaoks kiiremaks, sest ametnik ei pea menetluse läbiviimiseks juhendamist küsima ning saab kande </w:t>
      </w:r>
      <w:proofErr w:type="spellStart"/>
      <w:r w:rsidR="00CA371A" w:rsidRPr="00054C47">
        <w:rPr>
          <w:bCs/>
          <w:sz w:val="24"/>
          <w:szCs w:val="24"/>
        </w:rPr>
        <w:t>RR-i</w:t>
      </w:r>
      <w:proofErr w:type="spellEnd"/>
      <w:r w:rsidRPr="00054C47">
        <w:rPr>
          <w:bCs/>
          <w:sz w:val="24"/>
          <w:szCs w:val="24"/>
        </w:rPr>
        <w:t xml:space="preserve"> kiiresti ära teha.</w:t>
      </w:r>
    </w:p>
    <w:p w14:paraId="1C8864E7" w14:textId="77777777" w:rsidR="00541BCC" w:rsidRPr="00054C47" w:rsidRDefault="00541BCC" w:rsidP="00541BCC">
      <w:pPr>
        <w:jc w:val="both"/>
        <w:rPr>
          <w:bCs/>
          <w:sz w:val="24"/>
          <w:szCs w:val="24"/>
        </w:rPr>
      </w:pPr>
    </w:p>
    <w:p w14:paraId="4001BB15" w14:textId="30D75F9D" w:rsidR="00541BCC" w:rsidRPr="00054C47" w:rsidRDefault="00541BCC" w:rsidP="00541BCC">
      <w:pPr>
        <w:jc w:val="both"/>
        <w:rPr>
          <w:bCs/>
          <w:sz w:val="24"/>
          <w:szCs w:val="24"/>
        </w:rPr>
      </w:pPr>
      <w:r w:rsidRPr="00054C47">
        <w:rPr>
          <w:bCs/>
          <w:sz w:val="24"/>
          <w:szCs w:val="24"/>
        </w:rPr>
        <w:t xml:space="preserve">Muudatuse puhul peab silmas pidama ka seda, et enamasti sünnitatakse Eestis sünnitushaiglates, mis asuvad suuremates keskustes, seega ei pea inimene sünni registreerimiseks kaugele sõitma. Lapse sünni saab MK </w:t>
      </w:r>
      <w:proofErr w:type="spellStart"/>
      <w:r w:rsidRPr="00054C47">
        <w:rPr>
          <w:bCs/>
          <w:sz w:val="24"/>
          <w:szCs w:val="24"/>
        </w:rPr>
        <w:t>KOV-is</w:t>
      </w:r>
      <w:proofErr w:type="spellEnd"/>
      <w:r w:rsidRPr="00054C47">
        <w:rPr>
          <w:bCs/>
          <w:sz w:val="24"/>
          <w:szCs w:val="24"/>
        </w:rPr>
        <w:t xml:space="preserve"> registreerida näiteks kohe sünnitusmajast lahkumise järel</w:t>
      </w:r>
      <w:r w:rsidR="008500A0">
        <w:rPr>
          <w:bCs/>
          <w:sz w:val="24"/>
          <w:szCs w:val="24"/>
        </w:rPr>
        <w:t>.</w:t>
      </w:r>
    </w:p>
    <w:p w14:paraId="6AF509D7" w14:textId="77777777" w:rsidR="00B6638F" w:rsidRPr="00054C47" w:rsidRDefault="00B6638F" w:rsidP="00B6638F">
      <w:pPr>
        <w:jc w:val="both"/>
        <w:rPr>
          <w:sz w:val="24"/>
          <w:szCs w:val="24"/>
          <w:u w:val="single"/>
        </w:rPr>
      </w:pPr>
    </w:p>
    <w:p w14:paraId="5587730B" w14:textId="77777777" w:rsidR="00B6638F" w:rsidRPr="00054C47" w:rsidRDefault="00B6638F" w:rsidP="00B6638F">
      <w:pPr>
        <w:jc w:val="both"/>
        <w:rPr>
          <w:sz w:val="24"/>
          <w:szCs w:val="24"/>
        </w:rPr>
      </w:pPr>
      <w:r w:rsidRPr="00054C47">
        <w:rPr>
          <w:b/>
          <w:bCs/>
          <w:sz w:val="24"/>
          <w:szCs w:val="24"/>
        </w:rPr>
        <w:t>Järeldus mõju olulisuse kohta</w:t>
      </w:r>
      <w:r w:rsidRPr="00054C47">
        <w:rPr>
          <w:sz w:val="24"/>
          <w:szCs w:val="24"/>
        </w:rPr>
        <w:t xml:space="preserve">: muudatusel ei ole olulist koormavat mõju. </w:t>
      </w:r>
      <w:commentRangeStart w:id="106"/>
      <w:r w:rsidRPr="00054C47">
        <w:rPr>
          <w:sz w:val="24"/>
          <w:szCs w:val="24"/>
        </w:rPr>
        <w:t>Seega ei ole mõju oluline.</w:t>
      </w:r>
      <w:commentRangeEnd w:id="106"/>
      <w:r w:rsidR="00F83C35">
        <w:rPr>
          <w:rStyle w:val="Kommentaariviide"/>
          <w:rFonts w:asciiTheme="minorHAnsi" w:hAnsiTheme="minorHAnsi"/>
          <w:lang w:eastAsia="en-US"/>
        </w:rPr>
        <w:commentReference w:id="106"/>
      </w:r>
      <w:r w:rsidRPr="00054C47">
        <w:rPr>
          <w:sz w:val="24"/>
          <w:szCs w:val="24"/>
        </w:rPr>
        <w:t xml:space="preserve"> Muudes valdkondades muudatus mõju ei avalda ja seega muud mõju ei hinnata.</w:t>
      </w:r>
    </w:p>
    <w:p w14:paraId="61BC0208" w14:textId="77777777" w:rsidR="00B6638F" w:rsidRPr="00054C47" w:rsidRDefault="00B6638F" w:rsidP="00E36D28">
      <w:pPr>
        <w:jc w:val="both"/>
        <w:rPr>
          <w:sz w:val="24"/>
          <w:szCs w:val="24"/>
        </w:rPr>
      </w:pPr>
    </w:p>
    <w:p w14:paraId="283942EE" w14:textId="034E43A6" w:rsidR="00032A08" w:rsidRPr="00054C47" w:rsidRDefault="00032A08" w:rsidP="00032A08">
      <w:pPr>
        <w:jc w:val="both"/>
        <w:rPr>
          <w:b/>
          <w:bCs/>
          <w:sz w:val="24"/>
          <w:szCs w:val="24"/>
        </w:rPr>
      </w:pPr>
      <w:r w:rsidRPr="00054C47">
        <w:rPr>
          <w:b/>
          <w:bCs/>
          <w:sz w:val="24"/>
          <w:szCs w:val="24"/>
        </w:rPr>
        <w:t xml:space="preserve">6.16. Luua regulatsioon </w:t>
      </w:r>
      <w:bookmarkStart w:id="107" w:name="_Hlk166444696"/>
      <w:r w:rsidRPr="00054C47">
        <w:rPr>
          <w:b/>
          <w:bCs/>
          <w:sz w:val="24"/>
          <w:szCs w:val="24"/>
        </w:rPr>
        <w:t xml:space="preserve">sünni registreerimiseks, </w:t>
      </w:r>
      <w:bookmarkStart w:id="108" w:name="_Hlk166445715"/>
      <w:r w:rsidRPr="00054C47">
        <w:rPr>
          <w:b/>
          <w:bCs/>
          <w:sz w:val="24"/>
          <w:szCs w:val="24"/>
        </w:rPr>
        <w:t>kui laps sündis tervishoiuteenuse osutaja juuresolekuta ning puudub sündi tõendav tervishoiuteenuse osutaja tõend</w:t>
      </w:r>
      <w:bookmarkEnd w:id="107"/>
      <w:bookmarkEnd w:id="108"/>
    </w:p>
    <w:p w14:paraId="37C97CE1" w14:textId="77777777" w:rsidR="00032A08" w:rsidRPr="00054C47" w:rsidRDefault="00032A08" w:rsidP="00032A08">
      <w:pPr>
        <w:jc w:val="both"/>
        <w:rPr>
          <w:sz w:val="24"/>
          <w:szCs w:val="24"/>
        </w:rPr>
      </w:pPr>
    </w:p>
    <w:p w14:paraId="47C8841A" w14:textId="2B6B2DFC" w:rsidR="00032A08" w:rsidRPr="00054C47" w:rsidRDefault="00032A08" w:rsidP="00032A08">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D5791D" w:rsidRPr="00054C47">
        <w:rPr>
          <w:rFonts w:ascii="Times New Roman" w:hAnsi="Times New Roman" w:cs="Times New Roman"/>
          <w:b/>
          <w:bCs/>
          <w:sz w:val="24"/>
          <w:szCs w:val="24"/>
        </w:rPr>
        <w:t>6</w:t>
      </w:r>
      <w:r w:rsidRPr="00054C47">
        <w:rPr>
          <w:rFonts w:ascii="Times New Roman" w:hAnsi="Times New Roman" w:cs="Times New Roman"/>
          <w:b/>
          <w:bCs/>
          <w:sz w:val="24"/>
          <w:szCs w:val="24"/>
        </w:rPr>
        <w:t>.1. Mõju riigiasutuste korraldusele, tuludele ja kuludele</w:t>
      </w:r>
    </w:p>
    <w:p w14:paraId="7280B468" w14:textId="77777777" w:rsidR="00032A08" w:rsidRPr="00054C47" w:rsidRDefault="00032A08" w:rsidP="00032A08">
      <w:pPr>
        <w:pStyle w:val="Vahedeta"/>
        <w:jc w:val="both"/>
        <w:rPr>
          <w:rFonts w:ascii="Times New Roman" w:hAnsi="Times New Roman" w:cs="Times New Roman"/>
          <w:bCs/>
          <w:sz w:val="24"/>
          <w:szCs w:val="24"/>
        </w:rPr>
      </w:pPr>
    </w:p>
    <w:p w14:paraId="4E95E740" w14:textId="77777777" w:rsidR="00032A08" w:rsidRPr="00054C47" w:rsidRDefault="00032A08" w:rsidP="00032A08">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67D56A9F" w14:textId="77777777" w:rsidR="00032A08" w:rsidRPr="00054C47" w:rsidRDefault="00032A08" w:rsidP="00032A08">
      <w:pPr>
        <w:pStyle w:val="Vahedeta"/>
        <w:jc w:val="both"/>
        <w:rPr>
          <w:rFonts w:ascii="Times New Roman" w:hAnsi="Times New Roman" w:cs="Times New Roman"/>
          <w:bCs/>
          <w:sz w:val="24"/>
          <w:szCs w:val="24"/>
        </w:rPr>
      </w:pPr>
    </w:p>
    <w:p w14:paraId="016856F1" w14:textId="77777777" w:rsidR="00032A08" w:rsidRPr="00054C47" w:rsidRDefault="00032A08" w:rsidP="00032A08">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MK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(16)</w:t>
      </w:r>
    </w:p>
    <w:p w14:paraId="1ADC14B9" w14:textId="77777777" w:rsidR="00032A08" w:rsidRPr="00054C47" w:rsidRDefault="00032A08" w:rsidP="00032A08">
      <w:pPr>
        <w:jc w:val="both"/>
        <w:rPr>
          <w:sz w:val="24"/>
          <w:szCs w:val="24"/>
        </w:rPr>
      </w:pPr>
    </w:p>
    <w:p w14:paraId="0813C764" w14:textId="483B9409" w:rsidR="00032A08" w:rsidRPr="00054C47" w:rsidRDefault="00032A08" w:rsidP="00032A08">
      <w:pPr>
        <w:pStyle w:val="Vahedeta"/>
        <w:jc w:val="both"/>
        <w:rPr>
          <w:rFonts w:ascii="Times New Roman" w:hAnsi="Times New Roman" w:cs="Times New Roman"/>
          <w:sz w:val="24"/>
          <w:szCs w:val="24"/>
        </w:rPr>
      </w:pPr>
      <w:r w:rsidRPr="00054C47">
        <w:rPr>
          <w:rFonts w:ascii="Times New Roman" w:hAnsi="Times New Roman" w:cs="Times New Roman"/>
          <w:sz w:val="24"/>
          <w:szCs w:val="24"/>
          <w:u w:val="single"/>
        </w:rPr>
        <w:t>Sihtrühm on väike</w:t>
      </w:r>
      <w:r w:rsidRPr="00054C47">
        <w:rPr>
          <w:rFonts w:ascii="Times New Roman" w:hAnsi="Times New Roman" w:cs="Times New Roman"/>
          <w:sz w:val="24"/>
          <w:szCs w:val="24"/>
        </w:rPr>
        <w:t xml:space="preserve"> </w:t>
      </w:r>
      <w:commentRangeStart w:id="109"/>
      <w:r w:rsidRPr="00054C47">
        <w:rPr>
          <w:rFonts w:ascii="Times New Roman" w:hAnsi="Times New Roman" w:cs="Times New Roman"/>
          <w:sz w:val="24"/>
          <w:szCs w:val="24"/>
        </w:rPr>
        <w:t>võrreldes kogu Eesti elanikkonnaga</w:t>
      </w:r>
      <w:commentRangeEnd w:id="109"/>
      <w:r w:rsidR="00F83C35">
        <w:rPr>
          <w:rStyle w:val="Kommentaariviide"/>
          <w:rFonts w:eastAsia="Times New Roman"/>
        </w:rPr>
        <w:commentReference w:id="109"/>
      </w:r>
      <w:r w:rsidRPr="00054C47">
        <w:rPr>
          <w:rFonts w:ascii="Times New Roman" w:hAnsi="Times New Roman" w:cs="Times New Roman"/>
          <w:sz w:val="24"/>
          <w:szCs w:val="24"/>
        </w:rPr>
        <w:t xml:space="preserve">. </w:t>
      </w:r>
      <w:r w:rsidR="002201E1" w:rsidRPr="00054C47">
        <w:rPr>
          <w:rFonts w:ascii="Times New Roman" w:hAnsi="Times New Roman" w:cs="Times New Roman"/>
          <w:sz w:val="24"/>
          <w:szCs w:val="24"/>
        </w:rPr>
        <w:t xml:space="preserve">Kuna sünni registreerimise pädevus võetakse </w:t>
      </w:r>
      <w:proofErr w:type="spellStart"/>
      <w:r w:rsidR="00C17D30" w:rsidRPr="00054C47">
        <w:rPr>
          <w:rFonts w:ascii="Times New Roman" w:hAnsi="Times New Roman" w:cs="Times New Roman"/>
          <w:sz w:val="24"/>
          <w:szCs w:val="24"/>
        </w:rPr>
        <w:t>KOV-idest</w:t>
      </w:r>
      <w:proofErr w:type="spellEnd"/>
      <w:r w:rsidR="00C17D30" w:rsidRPr="00054C47">
        <w:rPr>
          <w:rFonts w:ascii="Times New Roman" w:hAnsi="Times New Roman" w:cs="Times New Roman"/>
          <w:sz w:val="24"/>
          <w:szCs w:val="24"/>
        </w:rPr>
        <w:t xml:space="preserve"> </w:t>
      </w:r>
      <w:r w:rsidR="002201E1" w:rsidRPr="00054C47">
        <w:rPr>
          <w:rFonts w:ascii="Times New Roman" w:hAnsi="Times New Roman" w:cs="Times New Roman"/>
          <w:sz w:val="24"/>
          <w:szCs w:val="24"/>
        </w:rPr>
        <w:t>käesoleva eelnõu muudatusega ära, siis mõjutab muudatus ainult</w:t>
      </w:r>
      <w:r w:rsidRPr="00054C47">
        <w:rPr>
          <w:rFonts w:ascii="Times New Roman" w:hAnsi="Times New Roman" w:cs="Times New Roman"/>
          <w:sz w:val="24"/>
          <w:szCs w:val="24"/>
        </w:rPr>
        <w:t xml:space="preserve"> MK </w:t>
      </w:r>
      <w:proofErr w:type="spellStart"/>
      <w:r w:rsidRPr="00054C47">
        <w:rPr>
          <w:rFonts w:ascii="Times New Roman" w:hAnsi="Times New Roman" w:cs="Times New Roman"/>
          <w:sz w:val="24"/>
          <w:szCs w:val="24"/>
        </w:rPr>
        <w:t>KOV-ides</w:t>
      </w:r>
      <w:proofErr w:type="spellEnd"/>
      <w:r w:rsidRPr="00054C47">
        <w:rPr>
          <w:rFonts w:ascii="Times New Roman" w:hAnsi="Times New Roman" w:cs="Times New Roman"/>
          <w:sz w:val="24"/>
          <w:szCs w:val="24"/>
        </w:rPr>
        <w:t xml:space="preserve"> sünde registreerivaid perekonnaseisuametnikke.</w:t>
      </w:r>
    </w:p>
    <w:p w14:paraId="79D4FF8F" w14:textId="77777777" w:rsidR="00032A08" w:rsidRPr="00054C47" w:rsidRDefault="00032A08" w:rsidP="00032A08">
      <w:pPr>
        <w:jc w:val="both"/>
        <w:rPr>
          <w:sz w:val="24"/>
          <w:szCs w:val="24"/>
        </w:rPr>
      </w:pPr>
    </w:p>
    <w:p w14:paraId="7B5D0A4B" w14:textId="61E8291E" w:rsidR="00032A08" w:rsidRPr="00054C47" w:rsidRDefault="00032A08" w:rsidP="00032A08">
      <w:pPr>
        <w:jc w:val="both"/>
        <w:rPr>
          <w:bCs/>
          <w:sz w:val="24"/>
          <w:szCs w:val="24"/>
        </w:rPr>
      </w:pPr>
      <w:r w:rsidRPr="00054C47">
        <w:rPr>
          <w:bCs/>
          <w:sz w:val="24"/>
          <w:szCs w:val="24"/>
          <w:u w:val="single"/>
        </w:rPr>
        <w:t>Mõju ulatus</w:t>
      </w:r>
      <w:r w:rsidRPr="00054C47">
        <w:rPr>
          <w:bCs/>
          <w:sz w:val="24"/>
          <w:szCs w:val="24"/>
        </w:rPr>
        <w:t xml:space="preserve"> on keskmine, võivad kaasneda muudatused sihtrühma käitumises, kuid eeldatavalt ei kaasne nendega kohanemisraskusi, sest ka praegu registreeritakse sünde MK </w:t>
      </w:r>
      <w:proofErr w:type="spellStart"/>
      <w:r w:rsidRPr="00054C47">
        <w:rPr>
          <w:bCs/>
          <w:sz w:val="24"/>
          <w:szCs w:val="24"/>
        </w:rPr>
        <w:t>KOV-ides</w:t>
      </w:r>
      <w:proofErr w:type="spellEnd"/>
      <w:r w:rsidRPr="00054C47">
        <w:rPr>
          <w:bCs/>
          <w:sz w:val="24"/>
          <w:szCs w:val="24"/>
        </w:rPr>
        <w:t xml:space="preserve">, kuid edaspidi tuleb MK </w:t>
      </w:r>
      <w:proofErr w:type="spellStart"/>
      <w:r w:rsidRPr="00054C47">
        <w:rPr>
          <w:bCs/>
          <w:sz w:val="24"/>
          <w:szCs w:val="24"/>
        </w:rPr>
        <w:t>KOV-i</w:t>
      </w:r>
      <w:proofErr w:type="spellEnd"/>
      <w:r w:rsidRPr="00054C47">
        <w:rPr>
          <w:bCs/>
          <w:sz w:val="24"/>
          <w:szCs w:val="24"/>
        </w:rPr>
        <w:t xml:space="preserve"> ametnikul hinnata, kas on piisavalt tõendeid lapse põlvnemiseks </w:t>
      </w:r>
      <w:r w:rsidR="00714223" w:rsidRPr="00054C47">
        <w:rPr>
          <w:bCs/>
          <w:sz w:val="24"/>
          <w:szCs w:val="24"/>
        </w:rPr>
        <w:t xml:space="preserve">emast </w:t>
      </w:r>
      <w:r w:rsidRPr="00054C47">
        <w:rPr>
          <w:bCs/>
          <w:sz w:val="24"/>
          <w:szCs w:val="24"/>
        </w:rPr>
        <w:t xml:space="preserve">kui </w:t>
      </w:r>
      <w:r w:rsidRPr="00054C47">
        <w:rPr>
          <w:sz w:val="24"/>
          <w:szCs w:val="24"/>
        </w:rPr>
        <w:t>laps sündis tervishoiuteenuse osutaja juuresolekuta ning puudub sündi tõendav tervishoiuteenuse osutaja tõend.</w:t>
      </w:r>
      <w:r w:rsidRPr="00054C47">
        <w:rPr>
          <w:bCs/>
          <w:sz w:val="24"/>
          <w:szCs w:val="24"/>
        </w:rPr>
        <w:t xml:space="preserve"> S</w:t>
      </w:r>
      <w:r w:rsidR="00D5791D" w:rsidRPr="00054C47">
        <w:rPr>
          <w:bCs/>
          <w:sz w:val="24"/>
          <w:szCs w:val="24"/>
        </w:rPr>
        <w:t xml:space="preserve">ünni registreerimine </w:t>
      </w:r>
      <w:r w:rsidRPr="00054C47">
        <w:rPr>
          <w:bCs/>
          <w:sz w:val="24"/>
          <w:szCs w:val="24"/>
        </w:rPr>
        <w:t>ei ole</w:t>
      </w:r>
      <w:r w:rsidR="00714223" w:rsidRPr="00054C47">
        <w:rPr>
          <w:bCs/>
          <w:sz w:val="24"/>
          <w:szCs w:val="24"/>
        </w:rPr>
        <w:t xml:space="preserve"> </w:t>
      </w:r>
      <w:r w:rsidRPr="00054C47">
        <w:rPr>
          <w:bCs/>
          <w:sz w:val="24"/>
          <w:szCs w:val="24"/>
        </w:rPr>
        <w:t>perekonnaseisuametnike jaoks uus ülesanne</w:t>
      </w:r>
      <w:r w:rsidR="00714223" w:rsidRPr="00054C47">
        <w:rPr>
          <w:bCs/>
          <w:sz w:val="24"/>
          <w:szCs w:val="24"/>
        </w:rPr>
        <w:t>, aga sünni registreerimine, kui laps sündis tervishoiuteenuse osutaja juuresolekuta ning puudub sündi tõendav tervishoiuteenuse osutaja tõend, on ametnike jaoks erijuhtum, mis nõuab rohkem tööd</w:t>
      </w:r>
      <w:r w:rsidRPr="00054C47">
        <w:rPr>
          <w:bCs/>
          <w:sz w:val="24"/>
          <w:szCs w:val="24"/>
        </w:rPr>
        <w:t xml:space="preserve">. Muudatusena võib välja tuua selle, et MK </w:t>
      </w:r>
      <w:proofErr w:type="spellStart"/>
      <w:r w:rsidRPr="00054C47">
        <w:rPr>
          <w:bCs/>
          <w:sz w:val="24"/>
          <w:szCs w:val="24"/>
        </w:rPr>
        <w:t>KOV-ides</w:t>
      </w:r>
      <w:proofErr w:type="spellEnd"/>
      <w:r w:rsidRPr="00054C47">
        <w:rPr>
          <w:bCs/>
          <w:sz w:val="24"/>
          <w:szCs w:val="24"/>
        </w:rPr>
        <w:t xml:space="preserve"> võib töökoormus kasvada</w:t>
      </w:r>
      <w:r w:rsidR="00D5791D" w:rsidRPr="00054C47">
        <w:rPr>
          <w:bCs/>
          <w:sz w:val="24"/>
          <w:szCs w:val="24"/>
        </w:rPr>
        <w:t>, sest nad peavad hakkama hindama, kas laps põlvneb sellest emast, kes väidab, et ta on lapse ema.</w:t>
      </w:r>
    </w:p>
    <w:p w14:paraId="2A21A6F4" w14:textId="77777777" w:rsidR="00D5791D" w:rsidRPr="00054C47" w:rsidRDefault="00D5791D" w:rsidP="00032A08">
      <w:pPr>
        <w:jc w:val="both"/>
        <w:rPr>
          <w:bCs/>
          <w:sz w:val="24"/>
          <w:szCs w:val="24"/>
        </w:rPr>
      </w:pPr>
    </w:p>
    <w:p w14:paraId="16E50293" w14:textId="2C1F1BD4" w:rsidR="00D5791D" w:rsidRPr="00054C47" w:rsidRDefault="00714223" w:rsidP="00032A08">
      <w:pPr>
        <w:jc w:val="both"/>
        <w:rPr>
          <w:sz w:val="24"/>
          <w:szCs w:val="24"/>
        </w:rPr>
      </w:pPr>
      <w:r w:rsidRPr="00054C47">
        <w:rPr>
          <w:sz w:val="24"/>
          <w:szCs w:val="24"/>
          <w:u w:val="single"/>
        </w:rPr>
        <w:lastRenderedPageBreak/>
        <w:t>Mõju esinemise sagedus</w:t>
      </w:r>
      <w:r w:rsidRPr="00054C47">
        <w:rPr>
          <w:sz w:val="24"/>
          <w:szCs w:val="24"/>
        </w:rPr>
        <w:t xml:space="preserve"> on väike. MK </w:t>
      </w:r>
      <w:proofErr w:type="spellStart"/>
      <w:r w:rsidRPr="00054C47">
        <w:rPr>
          <w:sz w:val="24"/>
          <w:szCs w:val="24"/>
        </w:rPr>
        <w:t>KOV-is</w:t>
      </w:r>
      <w:proofErr w:type="spellEnd"/>
      <w:r w:rsidRPr="00054C47">
        <w:rPr>
          <w:sz w:val="24"/>
          <w:szCs w:val="24"/>
        </w:rPr>
        <w:t xml:space="preserve"> töötavad perekonnaseisuametnikud puutuvad selliste juhtumitega kokku harva.</w:t>
      </w:r>
      <w:r w:rsidR="000A5495" w:rsidRPr="00054C47">
        <w:rPr>
          <w:sz w:val="24"/>
          <w:szCs w:val="24"/>
        </w:rPr>
        <w:t xml:space="preserve"> </w:t>
      </w:r>
      <w:r w:rsidR="008E5ED0" w:rsidRPr="00054C47">
        <w:rPr>
          <w:sz w:val="24"/>
          <w:szCs w:val="24"/>
        </w:rPr>
        <w:t>2023. aastal registreeritud sündidest on Siseministeeriumi andmetel kodus tervishoiuteenuse osutaja juuresolek</w:t>
      </w:r>
      <w:r w:rsidR="000F0378" w:rsidRPr="00054C47">
        <w:rPr>
          <w:sz w:val="24"/>
          <w:szCs w:val="24"/>
        </w:rPr>
        <w:t xml:space="preserve">ul </w:t>
      </w:r>
      <w:r w:rsidR="00497F18" w:rsidRPr="00054C47">
        <w:rPr>
          <w:sz w:val="24"/>
          <w:szCs w:val="24"/>
        </w:rPr>
        <w:t xml:space="preserve">sündinud lapsi </w:t>
      </w:r>
      <w:r w:rsidR="000F0378" w:rsidRPr="00054C47">
        <w:rPr>
          <w:sz w:val="24"/>
          <w:szCs w:val="24"/>
        </w:rPr>
        <w:t xml:space="preserve">(sünd on registreeritud kodusünnitusabi ämmaemanda väljastatud tõendi alusel) </w:t>
      </w:r>
      <w:r w:rsidR="00497F18" w:rsidRPr="00054C47">
        <w:rPr>
          <w:sz w:val="24"/>
          <w:szCs w:val="24"/>
        </w:rPr>
        <w:t>80</w:t>
      </w:r>
      <w:r w:rsidR="000F0378" w:rsidRPr="00054C47">
        <w:rPr>
          <w:sz w:val="24"/>
          <w:szCs w:val="24"/>
        </w:rPr>
        <w:t xml:space="preserve"> </w:t>
      </w:r>
      <w:r w:rsidR="00497F18" w:rsidRPr="00054C47">
        <w:rPr>
          <w:sz w:val="24"/>
          <w:szCs w:val="24"/>
        </w:rPr>
        <w:t>juhul</w:t>
      </w:r>
      <w:r w:rsidR="000F0378" w:rsidRPr="00054C47">
        <w:rPr>
          <w:sz w:val="24"/>
          <w:szCs w:val="24"/>
        </w:rPr>
        <w:t xml:space="preserve"> ja kohtumääruse</w:t>
      </w:r>
      <w:r w:rsidR="008A2ED0" w:rsidRPr="00054C47">
        <w:rPr>
          <w:sz w:val="24"/>
          <w:szCs w:val="24"/>
        </w:rPr>
        <w:t xml:space="preserve"> või muude tõendite</w:t>
      </w:r>
      <w:r w:rsidR="000F0378" w:rsidRPr="00054C47">
        <w:rPr>
          <w:sz w:val="24"/>
          <w:szCs w:val="24"/>
        </w:rPr>
        <w:t xml:space="preserve"> alusel </w:t>
      </w:r>
      <w:r w:rsidR="00497F18" w:rsidRPr="00054C47">
        <w:rPr>
          <w:sz w:val="24"/>
          <w:szCs w:val="24"/>
        </w:rPr>
        <w:t>on neist registreeritud 3 juhul</w:t>
      </w:r>
      <w:r w:rsidR="004D7BA3" w:rsidRPr="00054C47">
        <w:rPr>
          <w:sz w:val="24"/>
          <w:szCs w:val="24"/>
        </w:rPr>
        <w:t xml:space="preserve">. </w:t>
      </w:r>
      <w:r w:rsidR="008E5ED0" w:rsidRPr="00054C47">
        <w:rPr>
          <w:sz w:val="24"/>
          <w:szCs w:val="24"/>
        </w:rPr>
        <w:t xml:space="preserve"> </w:t>
      </w:r>
    </w:p>
    <w:p w14:paraId="2B0EC953" w14:textId="77777777" w:rsidR="00714223" w:rsidRPr="00054C47" w:rsidRDefault="00714223" w:rsidP="00032A08">
      <w:pPr>
        <w:jc w:val="both"/>
        <w:rPr>
          <w:bCs/>
          <w:sz w:val="24"/>
          <w:szCs w:val="24"/>
        </w:rPr>
      </w:pPr>
    </w:p>
    <w:p w14:paraId="3B60D2B6" w14:textId="530370D9" w:rsidR="00032A08" w:rsidRPr="00054C47" w:rsidRDefault="00714223" w:rsidP="00032A08">
      <w:pPr>
        <w:jc w:val="both"/>
        <w:rPr>
          <w:sz w:val="24"/>
          <w:szCs w:val="24"/>
        </w:rPr>
      </w:pPr>
      <w:r w:rsidRPr="00054C47">
        <w:rPr>
          <w:sz w:val="24"/>
          <w:szCs w:val="24"/>
          <w:u w:val="single"/>
        </w:rPr>
        <w:t>Ebasoovitava mõju kaasnemise risk</w:t>
      </w:r>
      <w:r w:rsidRPr="00054C47">
        <w:rPr>
          <w:sz w:val="24"/>
          <w:szCs w:val="24"/>
        </w:rPr>
        <w:t xml:space="preserve"> võib olla keskmine, sest MK </w:t>
      </w:r>
      <w:proofErr w:type="spellStart"/>
      <w:r w:rsidRPr="00054C47">
        <w:rPr>
          <w:sz w:val="24"/>
          <w:szCs w:val="24"/>
        </w:rPr>
        <w:t>KOV-ides</w:t>
      </w:r>
      <w:proofErr w:type="spellEnd"/>
      <w:r w:rsidRPr="00054C47">
        <w:rPr>
          <w:sz w:val="24"/>
          <w:szCs w:val="24"/>
        </w:rPr>
        <w:t xml:space="preserve"> töötavad perekonnaseisuametnikud võivad olla esialgu </w:t>
      </w:r>
      <w:r w:rsidR="00C23D40" w:rsidRPr="00054C47">
        <w:rPr>
          <w:sz w:val="24"/>
          <w:szCs w:val="24"/>
        </w:rPr>
        <w:t>ettevaatlikud tõdemisel, et laps põlvneb just sellest emast, kes seda väidab. Kuid eeldatavasti tekib ametnikel hindamisel vilumus otsustamaks, kas on piisavalt tõendeid lapse põlvnemisest emast või peab põlvnemise tuvastama siiski kohus. Positiivne on muudatuse juures see, et kui perekonnaseisuametnik on veendunud, et laps põlvneb just konkreetsest emast, siis saab ta lapse sünni registreerida ning ei pea vanemaid kohtu poole suunama põlvnemist tuvastama.</w:t>
      </w:r>
      <w:r w:rsidR="004D7BA3" w:rsidRPr="00054C47">
        <w:rPr>
          <w:sz w:val="24"/>
          <w:szCs w:val="24"/>
        </w:rPr>
        <w:t xml:space="preserve"> </w:t>
      </w:r>
      <w:r w:rsidR="00497F18" w:rsidRPr="00054C47">
        <w:rPr>
          <w:sz w:val="24"/>
          <w:szCs w:val="24"/>
        </w:rPr>
        <w:t xml:space="preserve">See peaks </w:t>
      </w:r>
      <w:commentRangeStart w:id="110"/>
      <w:r w:rsidR="00497F18" w:rsidRPr="00054C47">
        <w:rPr>
          <w:sz w:val="24"/>
          <w:szCs w:val="24"/>
        </w:rPr>
        <w:t xml:space="preserve">vähendama </w:t>
      </w:r>
      <w:r w:rsidR="004A04EE" w:rsidRPr="00054C47">
        <w:rPr>
          <w:sz w:val="24"/>
          <w:szCs w:val="24"/>
        </w:rPr>
        <w:t xml:space="preserve">ka </w:t>
      </w:r>
      <w:r w:rsidR="00497F18" w:rsidRPr="00054C47">
        <w:rPr>
          <w:sz w:val="24"/>
          <w:szCs w:val="24"/>
        </w:rPr>
        <w:t xml:space="preserve">kohtuvaidluste arvu, </w:t>
      </w:r>
      <w:commentRangeEnd w:id="110"/>
      <w:r w:rsidR="00F83C35">
        <w:rPr>
          <w:rStyle w:val="Kommentaariviide"/>
          <w:rFonts w:asciiTheme="minorHAnsi" w:hAnsiTheme="minorHAnsi"/>
          <w:lang w:eastAsia="en-US"/>
        </w:rPr>
        <w:commentReference w:id="110"/>
      </w:r>
      <w:r w:rsidR="00497F18" w:rsidRPr="00054C47">
        <w:rPr>
          <w:sz w:val="24"/>
          <w:szCs w:val="24"/>
        </w:rPr>
        <w:t>sest varasemalt, k</w:t>
      </w:r>
      <w:r w:rsidR="004D7BA3" w:rsidRPr="00054C47">
        <w:rPr>
          <w:sz w:val="24"/>
          <w:szCs w:val="24"/>
        </w:rPr>
        <w:t xml:space="preserve">ui perel ei </w:t>
      </w:r>
      <w:r w:rsidR="00497F18" w:rsidRPr="00054C47">
        <w:rPr>
          <w:sz w:val="24"/>
          <w:szCs w:val="24"/>
        </w:rPr>
        <w:t xml:space="preserve">olnud esitada sündi tõendavat tervishoiuteenuse osutaja tõendit sünni registreerimiseks ja pere suunati kohtusse, siis  mitmel korral vaidlustas pere </w:t>
      </w:r>
      <w:proofErr w:type="spellStart"/>
      <w:r w:rsidR="00497F18" w:rsidRPr="00054C47">
        <w:rPr>
          <w:sz w:val="24"/>
          <w:szCs w:val="24"/>
        </w:rPr>
        <w:t>KOV-i</w:t>
      </w:r>
      <w:proofErr w:type="spellEnd"/>
      <w:r w:rsidR="004D7BA3" w:rsidRPr="00054C47">
        <w:rPr>
          <w:sz w:val="24"/>
          <w:szCs w:val="24"/>
        </w:rPr>
        <w:t xml:space="preserve"> keelduva otsuse </w:t>
      </w:r>
      <w:r w:rsidR="00A80BF6" w:rsidRPr="00054C47">
        <w:rPr>
          <w:sz w:val="24"/>
          <w:szCs w:val="24"/>
        </w:rPr>
        <w:t xml:space="preserve">seoses sünni registreerimisega </w:t>
      </w:r>
      <w:r w:rsidR="004D7BA3" w:rsidRPr="00054C47">
        <w:rPr>
          <w:sz w:val="24"/>
          <w:szCs w:val="24"/>
        </w:rPr>
        <w:t xml:space="preserve">halduskohtus. </w:t>
      </w:r>
      <w:r w:rsidR="004A04EE" w:rsidRPr="00054C47">
        <w:rPr>
          <w:sz w:val="24"/>
          <w:szCs w:val="24"/>
        </w:rPr>
        <w:t>Kuigi aastas on üksikud juhtumid, kus perel ei ole esitada lapse sünni  kohta tervishoiuteenuse osutaja tõendit, siis need vähesed korrad on olnud nii ametnikele kui Siseministeeriumile (kes nõustab perekonnaseisuasutusi menetluste läbiviimisel) alati väga ajamahukad, seda eriti juhul kui pere keeldus kohtus lapse põlvnemist emast tuvastama.</w:t>
      </w:r>
    </w:p>
    <w:p w14:paraId="0E788085" w14:textId="77777777" w:rsidR="00C23D40" w:rsidRPr="00054C47" w:rsidRDefault="00C23D40" w:rsidP="00032A08">
      <w:pPr>
        <w:jc w:val="both"/>
        <w:rPr>
          <w:sz w:val="24"/>
          <w:szCs w:val="24"/>
        </w:rPr>
      </w:pPr>
    </w:p>
    <w:p w14:paraId="21623A36" w14:textId="7B220034" w:rsidR="00C23D40" w:rsidRPr="00054C47" w:rsidRDefault="00C23D40" w:rsidP="00C23D40">
      <w:pPr>
        <w:jc w:val="both"/>
        <w:rPr>
          <w:sz w:val="24"/>
          <w:szCs w:val="24"/>
        </w:rPr>
      </w:pPr>
      <w:r w:rsidRPr="00054C47">
        <w:rPr>
          <w:sz w:val="24"/>
          <w:szCs w:val="24"/>
        </w:rPr>
        <w:t>II</w:t>
      </w:r>
    </w:p>
    <w:p w14:paraId="505FF465" w14:textId="77777777" w:rsidR="00C23D40" w:rsidRPr="00054C47" w:rsidRDefault="00C23D40" w:rsidP="00C23D40">
      <w:pPr>
        <w:jc w:val="both"/>
        <w:rPr>
          <w:sz w:val="24"/>
          <w:szCs w:val="24"/>
        </w:rPr>
      </w:pPr>
    </w:p>
    <w:p w14:paraId="0C2FAB2C" w14:textId="77777777" w:rsidR="00C23D40" w:rsidRPr="00054C47" w:rsidRDefault="00C23D40" w:rsidP="00C23D40">
      <w:pPr>
        <w:jc w:val="both"/>
        <w:rPr>
          <w:sz w:val="24"/>
          <w:szCs w:val="24"/>
        </w:rPr>
      </w:pPr>
      <w:r w:rsidRPr="00054C47">
        <w:rPr>
          <w:sz w:val="24"/>
          <w:szCs w:val="24"/>
          <w:u w:val="single"/>
        </w:rPr>
        <w:t>Mõju sihtrühm</w:t>
      </w:r>
      <w:r w:rsidRPr="00054C47">
        <w:rPr>
          <w:sz w:val="24"/>
          <w:szCs w:val="24"/>
        </w:rPr>
        <w:t>: Siseministeerium</w:t>
      </w:r>
    </w:p>
    <w:p w14:paraId="1BC680B7" w14:textId="77777777" w:rsidR="00C23D40" w:rsidRPr="00054C47" w:rsidRDefault="00C23D40" w:rsidP="00C23D40">
      <w:pPr>
        <w:jc w:val="both"/>
        <w:rPr>
          <w:sz w:val="24"/>
          <w:szCs w:val="24"/>
        </w:rPr>
      </w:pPr>
    </w:p>
    <w:p w14:paraId="2944BC22" w14:textId="626ED68E" w:rsidR="00C23D40" w:rsidRPr="00054C47" w:rsidRDefault="00C23D40" w:rsidP="00C23D40">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Sihtrühm on väike. Muudatus mõjutab Siseministeeriumi ametnikke, kes juhendavad perekonnaseisuasutusi perekonnaseisutoimingute tegemisel. Siseministeeriumi rahvastiku toimingute osakonnas töötab veidi üle 20 ametniku, kellest umbes pooled tegelevad perekonnaseisuametnike juhendamisega. Võrreldes </w:t>
      </w:r>
      <w:proofErr w:type="spellStart"/>
      <w:r w:rsidRPr="00054C47">
        <w:rPr>
          <w:rFonts w:ascii="Times New Roman" w:hAnsi="Times New Roman" w:cs="Times New Roman"/>
          <w:sz w:val="24"/>
          <w:szCs w:val="24"/>
        </w:rPr>
        <w:t>KOV-ides</w:t>
      </w:r>
      <w:proofErr w:type="spellEnd"/>
      <w:r w:rsidRPr="00054C47">
        <w:rPr>
          <w:rFonts w:ascii="Times New Roman" w:hAnsi="Times New Roman" w:cs="Times New Roman"/>
          <w:sz w:val="24"/>
          <w:szCs w:val="24"/>
        </w:rPr>
        <w:t xml:space="preserve"> töötavate perekonnaseisuametnike arvu ning </w:t>
      </w:r>
      <w:commentRangeStart w:id="111"/>
      <w:r w:rsidRPr="00054C47">
        <w:rPr>
          <w:rFonts w:ascii="Times New Roman" w:hAnsi="Times New Roman" w:cs="Times New Roman"/>
          <w:sz w:val="24"/>
          <w:szCs w:val="24"/>
        </w:rPr>
        <w:t xml:space="preserve">kogu Eesti elanikkonna arvuga </w:t>
      </w:r>
      <w:commentRangeEnd w:id="111"/>
      <w:r w:rsidR="00F83C35">
        <w:rPr>
          <w:rStyle w:val="Kommentaariviide"/>
          <w:rFonts w:eastAsia="Times New Roman"/>
        </w:rPr>
        <w:commentReference w:id="111"/>
      </w:r>
      <w:r w:rsidRPr="00054C47">
        <w:rPr>
          <w:rFonts w:ascii="Times New Roman" w:hAnsi="Times New Roman" w:cs="Times New Roman"/>
          <w:sz w:val="24"/>
          <w:szCs w:val="24"/>
        </w:rPr>
        <w:t>on sihtrühm seega väike.</w:t>
      </w:r>
    </w:p>
    <w:p w14:paraId="4CF21B0C" w14:textId="77777777" w:rsidR="00C23D40" w:rsidRPr="00054C47" w:rsidRDefault="00C23D40" w:rsidP="00C23D40">
      <w:pPr>
        <w:jc w:val="both"/>
        <w:rPr>
          <w:bCs/>
          <w:sz w:val="24"/>
          <w:szCs w:val="24"/>
          <w:u w:val="single"/>
        </w:rPr>
      </w:pPr>
    </w:p>
    <w:p w14:paraId="7F048C1F" w14:textId="67BDFE2A" w:rsidR="00C23D40" w:rsidRPr="00054C47" w:rsidRDefault="00C23D40" w:rsidP="00C23D40">
      <w:pPr>
        <w:jc w:val="both"/>
        <w:rPr>
          <w:bCs/>
          <w:sz w:val="24"/>
          <w:szCs w:val="24"/>
        </w:rPr>
      </w:pPr>
      <w:r w:rsidRPr="00054C47">
        <w:rPr>
          <w:bCs/>
          <w:sz w:val="24"/>
          <w:szCs w:val="24"/>
          <w:u w:val="single"/>
        </w:rPr>
        <w:t>Mõju ulatus</w:t>
      </w:r>
      <w:r w:rsidRPr="00054C47">
        <w:rPr>
          <w:bCs/>
          <w:sz w:val="24"/>
          <w:szCs w:val="24"/>
        </w:rPr>
        <w:t xml:space="preserve"> on väike. Kuigi võivad kaasneda muudatused sihtrühma käitumises, ei kaasne nendega eeldatavalt kohanemisraskusi. MK </w:t>
      </w:r>
      <w:proofErr w:type="spellStart"/>
      <w:r w:rsidRPr="00054C47">
        <w:rPr>
          <w:bCs/>
          <w:sz w:val="24"/>
          <w:szCs w:val="24"/>
        </w:rPr>
        <w:t>KOV-i</w:t>
      </w:r>
      <w:proofErr w:type="spellEnd"/>
      <w:r w:rsidRPr="00054C47">
        <w:rPr>
          <w:bCs/>
          <w:sz w:val="24"/>
          <w:szCs w:val="24"/>
        </w:rPr>
        <w:t xml:space="preserve"> ametnikud võivad esialgu vajada rohkem juhendamist ja neil võib olla küsimusi. Kuna sünni registreerimise kohti jääb eelnõuga vähemaks, siis jääb vähemaks ka ametnikke, keda Siseministeerium sünni registreerimise menetluse läbiviimiseks juhendab.</w:t>
      </w:r>
    </w:p>
    <w:p w14:paraId="6C808FA0" w14:textId="77777777" w:rsidR="00C23D40" w:rsidRPr="00054C47" w:rsidRDefault="00C23D40" w:rsidP="00C23D40">
      <w:pPr>
        <w:jc w:val="both"/>
        <w:rPr>
          <w:sz w:val="24"/>
          <w:szCs w:val="24"/>
        </w:rPr>
      </w:pPr>
    </w:p>
    <w:p w14:paraId="1B12CB76" w14:textId="1D2B526A" w:rsidR="00C23D40" w:rsidRPr="00054C47" w:rsidRDefault="00C23D40" w:rsidP="00C23D40">
      <w:pPr>
        <w:jc w:val="both"/>
        <w:rPr>
          <w:sz w:val="24"/>
          <w:szCs w:val="24"/>
        </w:rPr>
      </w:pPr>
      <w:r w:rsidRPr="00054C47">
        <w:rPr>
          <w:sz w:val="24"/>
          <w:szCs w:val="24"/>
          <w:u w:val="single"/>
        </w:rPr>
        <w:t>Mõju esinemise sagedus</w:t>
      </w:r>
      <w:r w:rsidRPr="00054C47">
        <w:rPr>
          <w:sz w:val="24"/>
          <w:szCs w:val="24"/>
        </w:rPr>
        <w:t xml:space="preserve"> on väike, sest Siseministeeriumi rahvastiku toimingute osakonna ametnikud puutuvad muudatuste tagajärgedega kokku harva, sest reeglina on sünni registreerimiseks olemas tervishoiuteenuse osutaja tõend.</w:t>
      </w:r>
    </w:p>
    <w:p w14:paraId="3B143BB8" w14:textId="77777777" w:rsidR="00C23D40" w:rsidRPr="00054C47" w:rsidRDefault="00C23D40" w:rsidP="00C23D40">
      <w:pPr>
        <w:jc w:val="both"/>
        <w:rPr>
          <w:sz w:val="24"/>
          <w:szCs w:val="24"/>
        </w:rPr>
      </w:pPr>
    </w:p>
    <w:p w14:paraId="1243D11F" w14:textId="2017753C" w:rsidR="00C23D40" w:rsidRPr="00054C47" w:rsidRDefault="00C23D40" w:rsidP="00C23D40">
      <w:pPr>
        <w:jc w:val="both"/>
        <w:rPr>
          <w:sz w:val="24"/>
          <w:szCs w:val="24"/>
        </w:rPr>
      </w:pPr>
      <w:r w:rsidRPr="00054C47">
        <w:rPr>
          <w:sz w:val="24"/>
          <w:szCs w:val="24"/>
          <w:u w:val="single"/>
        </w:rPr>
        <w:t>Ebasoovitava mõju kaasnemise risk</w:t>
      </w:r>
      <w:r w:rsidRPr="00054C47">
        <w:rPr>
          <w:sz w:val="24"/>
          <w:szCs w:val="24"/>
        </w:rPr>
        <w:t xml:space="preserve"> on väike. Kui sünni registreerimised jäävad vaid 16 MK </w:t>
      </w:r>
      <w:proofErr w:type="spellStart"/>
      <w:r w:rsidRPr="00054C47">
        <w:rPr>
          <w:sz w:val="24"/>
          <w:szCs w:val="24"/>
        </w:rPr>
        <w:t>KOV-i</w:t>
      </w:r>
      <w:proofErr w:type="spellEnd"/>
      <w:r w:rsidRPr="00054C47">
        <w:rPr>
          <w:sz w:val="24"/>
          <w:szCs w:val="24"/>
        </w:rPr>
        <w:t xml:space="preserve"> siis on MK </w:t>
      </w:r>
      <w:proofErr w:type="spellStart"/>
      <w:r w:rsidRPr="00054C47">
        <w:rPr>
          <w:sz w:val="24"/>
          <w:szCs w:val="24"/>
        </w:rPr>
        <w:t>KOV-i</w:t>
      </w:r>
      <w:proofErr w:type="spellEnd"/>
      <w:r w:rsidRPr="00054C47">
        <w:rPr>
          <w:sz w:val="24"/>
          <w:szCs w:val="24"/>
        </w:rPr>
        <w:t xml:space="preserve"> ametnikel rohkem juhtumeid </w:t>
      </w:r>
      <w:r w:rsidR="001C762D" w:rsidRPr="00054C47">
        <w:rPr>
          <w:sz w:val="24"/>
          <w:szCs w:val="24"/>
        </w:rPr>
        <w:t xml:space="preserve">ja tekib kiiremini vilumus </w:t>
      </w:r>
      <w:r w:rsidRPr="00054C47">
        <w:rPr>
          <w:sz w:val="24"/>
          <w:szCs w:val="24"/>
        </w:rPr>
        <w:t xml:space="preserve">ning suurem kompetentsus </w:t>
      </w:r>
      <w:r w:rsidR="001C762D" w:rsidRPr="00054C47">
        <w:rPr>
          <w:sz w:val="24"/>
          <w:szCs w:val="24"/>
        </w:rPr>
        <w:t>põlvnemise hindamiseks</w:t>
      </w:r>
      <w:r w:rsidRPr="00054C47">
        <w:rPr>
          <w:sz w:val="24"/>
          <w:szCs w:val="24"/>
        </w:rPr>
        <w:t>, siis vähendab see Siseministeeriumi vajadust nõustada ning annab rohkem aega keerulisemate juhtumitega tegeleda. Negatiivse mõjuna võib välja tuua selle, et muudatuse jõustumise järel võib alguses tulla rohkem küsimusi</w:t>
      </w:r>
      <w:r w:rsidR="001C762D" w:rsidRPr="00054C47">
        <w:rPr>
          <w:sz w:val="24"/>
          <w:szCs w:val="24"/>
        </w:rPr>
        <w:t>.</w:t>
      </w:r>
      <w:r w:rsidRPr="00054C47">
        <w:rPr>
          <w:sz w:val="24"/>
          <w:szCs w:val="24"/>
        </w:rPr>
        <w:t xml:space="preserve"> Tõenäoliselt varsti pärast seaduse jõustumist küsimuste arv väheneb ning nii inimesed kui ka ametnikud harjuvad uute reeglitega kiiresti.</w:t>
      </w:r>
    </w:p>
    <w:p w14:paraId="4EBA4C7B" w14:textId="77777777" w:rsidR="00C23D40" w:rsidRPr="00054C47" w:rsidRDefault="00C23D40" w:rsidP="00C23D40">
      <w:pPr>
        <w:jc w:val="both"/>
        <w:rPr>
          <w:sz w:val="24"/>
          <w:szCs w:val="24"/>
        </w:rPr>
      </w:pPr>
    </w:p>
    <w:p w14:paraId="5C14E9B1" w14:textId="78D3DB8E" w:rsidR="00C23D40" w:rsidRPr="00054C47" w:rsidRDefault="00C23D40" w:rsidP="00C23D40">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1C762D" w:rsidRPr="00054C47">
        <w:rPr>
          <w:rFonts w:ascii="Times New Roman" w:hAnsi="Times New Roman" w:cs="Times New Roman"/>
          <w:b/>
          <w:bCs/>
          <w:sz w:val="24"/>
          <w:szCs w:val="24"/>
        </w:rPr>
        <w:t>6</w:t>
      </w:r>
      <w:r w:rsidRPr="00054C47">
        <w:rPr>
          <w:rFonts w:ascii="Times New Roman" w:hAnsi="Times New Roman" w:cs="Times New Roman"/>
          <w:b/>
          <w:bCs/>
          <w:sz w:val="24"/>
          <w:szCs w:val="24"/>
        </w:rPr>
        <w:t>.2. Sotsiaalne mõju</w:t>
      </w:r>
    </w:p>
    <w:p w14:paraId="2956116E" w14:textId="77777777" w:rsidR="00C23D40" w:rsidRPr="00054C47" w:rsidRDefault="00C23D40" w:rsidP="00C23D40">
      <w:pPr>
        <w:jc w:val="both"/>
        <w:rPr>
          <w:sz w:val="24"/>
          <w:szCs w:val="24"/>
        </w:rPr>
      </w:pPr>
    </w:p>
    <w:p w14:paraId="65E7728A" w14:textId="5535961F" w:rsidR="00C23D40" w:rsidRPr="00054C47" w:rsidRDefault="00C23D40" w:rsidP="00C23D40">
      <w:pPr>
        <w:jc w:val="both"/>
        <w:rPr>
          <w:sz w:val="24"/>
          <w:szCs w:val="24"/>
        </w:rPr>
      </w:pPr>
      <w:r w:rsidRPr="00054C47">
        <w:rPr>
          <w:sz w:val="24"/>
          <w:szCs w:val="24"/>
          <w:u w:val="single"/>
        </w:rPr>
        <w:t>Mõju sihtrühm</w:t>
      </w:r>
      <w:r w:rsidRPr="00054C47">
        <w:rPr>
          <w:sz w:val="24"/>
          <w:szCs w:val="24"/>
        </w:rPr>
        <w:t xml:space="preserve">: </w:t>
      </w:r>
      <w:commentRangeStart w:id="112"/>
      <w:r w:rsidRPr="00054C47">
        <w:rPr>
          <w:sz w:val="24"/>
          <w:szCs w:val="24"/>
        </w:rPr>
        <w:t>sünde registreerivad isikud</w:t>
      </w:r>
      <w:commentRangeEnd w:id="112"/>
      <w:r w:rsidR="00585E8E">
        <w:rPr>
          <w:rStyle w:val="Kommentaariviide"/>
          <w:rFonts w:asciiTheme="minorHAnsi" w:hAnsiTheme="minorHAnsi"/>
          <w:lang w:eastAsia="en-US"/>
        </w:rPr>
        <w:commentReference w:id="112"/>
      </w:r>
      <w:r w:rsidR="001C762D" w:rsidRPr="00054C47">
        <w:rPr>
          <w:sz w:val="24"/>
          <w:szCs w:val="24"/>
        </w:rPr>
        <w:t>, kelle laps sündis tervishoiuteenuse osutaja juuresolekuta ning puudub sündi tõendav tervishoiuteenuse osutaja tõend</w:t>
      </w:r>
    </w:p>
    <w:p w14:paraId="1EFA3216" w14:textId="77777777" w:rsidR="00C23D40" w:rsidRPr="00054C47" w:rsidRDefault="00C23D40" w:rsidP="00032A08">
      <w:pPr>
        <w:jc w:val="both"/>
        <w:rPr>
          <w:bCs/>
          <w:sz w:val="24"/>
          <w:szCs w:val="24"/>
        </w:rPr>
      </w:pPr>
    </w:p>
    <w:p w14:paraId="69252AFA" w14:textId="65C29EC1" w:rsidR="001C762D" w:rsidRPr="00054C47" w:rsidRDefault="001C762D" w:rsidP="00032A08">
      <w:pPr>
        <w:jc w:val="both"/>
        <w:rPr>
          <w:sz w:val="24"/>
          <w:szCs w:val="24"/>
        </w:rPr>
      </w:pPr>
      <w:r w:rsidRPr="00054C47">
        <w:rPr>
          <w:sz w:val="24"/>
          <w:szCs w:val="24"/>
          <w:u w:val="single"/>
        </w:rPr>
        <w:t>Sihtrühm on väike</w:t>
      </w:r>
      <w:r w:rsidRPr="00054C47">
        <w:rPr>
          <w:sz w:val="24"/>
          <w:szCs w:val="24"/>
        </w:rPr>
        <w:t xml:space="preserve"> võrreldes kogu Eesti elanikkonnaga. Muudatus mõjutab vaid väikest osa sündi registreerivatest vanematest.</w:t>
      </w:r>
    </w:p>
    <w:p w14:paraId="2631FD3C" w14:textId="77777777" w:rsidR="001C762D" w:rsidRPr="00054C47" w:rsidRDefault="001C762D" w:rsidP="00032A08">
      <w:pPr>
        <w:jc w:val="both"/>
        <w:rPr>
          <w:sz w:val="24"/>
          <w:szCs w:val="24"/>
        </w:rPr>
      </w:pPr>
    </w:p>
    <w:p w14:paraId="5263FFCF" w14:textId="4899BB40" w:rsidR="001C762D" w:rsidRPr="00054C47" w:rsidRDefault="001C762D" w:rsidP="00032A08">
      <w:pPr>
        <w:jc w:val="both"/>
        <w:rPr>
          <w:sz w:val="24"/>
          <w:szCs w:val="24"/>
        </w:rPr>
      </w:pPr>
      <w:r w:rsidRPr="00054C47">
        <w:rPr>
          <w:sz w:val="24"/>
          <w:szCs w:val="24"/>
          <w:u w:val="single"/>
        </w:rPr>
        <w:t>Mõju esinemise sagedus</w:t>
      </w:r>
      <w:r w:rsidRPr="00054C47">
        <w:rPr>
          <w:sz w:val="24"/>
          <w:szCs w:val="24"/>
        </w:rPr>
        <w:t xml:space="preserve"> on väike, sest üldjuhul sünnib vanematel elu jooksul vaid väike arv lapsi ning suurem osa lastest sünnib tervishoiuteenuse osutaja juuresolekul. Seega on muudatusega hõlmatud vaid üksikud juhtumid.</w:t>
      </w:r>
    </w:p>
    <w:p w14:paraId="4BD4431F" w14:textId="77777777" w:rsidR="001C762D" w:rsidRPr="00054C47" w:rsidRDefault="001C762D" w:rsidP="00032A08">
      <w:pPr>
        <w:jc w:val="both"/>
        <w:rPr>
          <w:sz w:val="24"/>
          <w:szCs w:val="24"/>
        </w:rPr>
      </w:pPr>
    </w:p>
    <w:p w14:paraId="275E79B5" w14:textId="6E6FCD66" w:rsidR="00753BCE" w:rsidRPr="00054C47" w:rsidRDefault="001C762D" w:rsidP="00032A08">
      <w:pPr>
        <w:jc w:val="both"/>
        <w:rPr>
          <w:sz w:val="24"/>
          <w:szCs w:val="24"/>
        </w:rPr>
      </w:pPr>
      <w:r w:rsidRPr="00054C47">
        <w:rPr>
          <w:sz w:val="24"/>
          <w:szCs w:val="24"/>
          <w:u w:val="single"/>
        </w:rPr>
        <w:t>Ebasoovitava mõju kaasnemise risk</w:t>
      </w:r>
      <w:r w:rsidRPr="00054C47">
        <w:rPr>
          <w:sz w:val="24"/>
          <w:szCs w:val="24"/>
        </w:rPr>
        <w:t xml:space="preserve"> võib olla väike. Negatiivne mõju võib avalduda siis, kui perekonnaseisuametnik hindab tõendeid valesti ning sünni registreerimisel saab lapse emaks naine, kes ei ole seda last tegelikult sünnitanud. Samas on võimalik lapse tegelikult sünnitanud emal pöörduda sellistel juhtumitel kohtusse.</w:t>
      </w:r>
    </w:p>
    <w:p w14:paraId="566BDCBA" w14:textId="77777777" w:rsidR="00753BCE" w:rsidRPr="00054C47" w:rsidRDefault="00753BCE" w:rsidP="00032A08">
      <w:pPr>
        <w:jc w:val="both"/>
        <w:rPr>
          <w:sz w:val="24"/>
          <w:szCs w:val="24"/>
        </w:rPr>
      </w:pPr>
    </w:p>
    <w:p w14:paraId="34231860" w14:textId="3F5C262B" w:rsidR="00753BCE" w:rsidRPr="00054C47" w:rsidRDefault="00753BCE" w:rsidP="00032A08">
      <w:pPr>
        <w:jc w:val="both"/>
        <w:rPr>
          <w:sz w:val="24"/>
          <w:szCs w:val="24"/>
        </w:rPr>
      </w:pPr>
      <w:commentRangeStart w:id="113"/>
      <w:r w:rsidRPr="00054C47">
        <w:rPr>
          <w:sz w:val="24"/>
          <w:szCs w:val="24"/>
        </w:rPr>
        <w:t>Tulevikus võib tekkida probleem ka inimkaubandusega</w:t>
      </w:r>
      <w:commentRangeEnd w:id="113"/>
      <w:r w:rsidR="00585E8E">
        <w:rPr>
          <w:rStyle w:val="Kommentaariviide"/>
          <w:rFonts w:asciiTheme="minorHAnsi" w:hAnsiTheme="minorHAnsi"/>
          <w:lang w:eastAsia="en-US"/>
        </w:rPr>
        <w:commentReference w:id="113"/>
      </w:r>
      <w:r w:rsidRPr="00054C47">
        <w:rPr>
          <w:sz w:val="24"/>
          <w:szCs w:val="24"/>
        </w:rPr>
        <w:t xml:space="preserve">. Euroopa Komisjoni aruanne inimkaubandusevastases võitluses tehtud edusammude kohta (2018) selgitab, et inimkaubandus on keerukas kuritegevus, mille areng sõltub sageli nõudlusest ja </w:t>
      </w:r>
      <w:proofErr w:type="spellStart"/>
      <w:r w:rsidRPr="00054C47">
        <w:rPr>
          <w:sz w:val="24"/>
          <w:szCs w:val="24"/>
        </w:rPr>
        <w:t>inimkaubitsejate</w:t>
      </w:r>
      <w:proofErr w:type="spellEnd"/>
      <w:r w:rsidRPr="00054C47">
        <w:rPr>
          <w:sz w:val="24"/>
          <w:szCs w:val="24"/>
        </w:rPr>
        <w:t xml:space="preserve"> leidlikkusest. Selle keskmes olevat ärakasutamist võib esineda mitmes vormis (vt lk 3), aruannete kohaselt kasvab liikmesriigi territooriumil toimuv riigisisene inimkaubandus /…/, sageli on ilmnenud ka rasedate naistega kaubitsemine vastsündinute müümise eesmärgil (vt lk 5)</w:t>
      </w:r>
      <w:r w:rsidRPr="00054C47">
        <w:rPr>
          <w:rStyle w:val="Allmrkuseviide"/>
          <w:sz w:val="24"/>
          <w:szCs w:val="24"/>
        </w:rPr>
        <w:footnoteReference w:id="14"/>
      </w:r>
      <w:r w:rsidRPr="00054C47">
        <w:rPr>
          <w:sz w:val="24"/>
          <w:szCs w:val="24"/>
        </w:rPr>
        <w:t>. Inimkaubandus vastsündinud lastega võib tekkida ka Eestis, kui õigusruum on selle jaoks soodne.</w:t>
      </w:r>
    </w:p>
    <w:p w14:paraId="4006F8F8" w14:textId="77777777" w:rsidR="00753BCE" w:rsidRPr="00054C47" w:rsidRDefault="00753BCE" w:rsidP="00032A08">
      <w:pPr>
        <w:jc w:val="both"/>
        <w:rPr>
          <w:sz w:val="24"/>
          <w:szCs w:val="24"/>
        </w:rPr>
      </w:pPr>
    </w:p>
    <w:p w14:paraId="46C14578" w14:textId="416AFA09" w:rsidR="001C762D" w:rsidRPr="00054C47" w:rsidRDefault="001C762D" w:rsidP="00032A08">
      <w:pPr>
        <w:jc w:val="both"/>
        <w:rPr>
          <w:sz w:val="24"/>
          <w:szCs w:val="24"/>
        </w:rPr>
      </w:pPr>
      <w:r w:rsidRPr="00054C47">
        <w:rPr>
          <w:sz w:val="24"/>
          <w:szCs w:val="24"/>
        </w:rPr>
        <w:t xml:space="preserve">Üldjuhul on muudatusel sihtrühmale positiivne mõju, sest kui laps on sündinud tervishoiuteenuse osutaja juuresolekuta ja puudub tervishoiuteenuse osutaja tõend, aga perekonnaseisuametnik on lapse põlvnemises veendunud, siis ei pea minema lapse emast põlvnemist kohtusse tuvastama ning see vähendab </w:t>
      </w:r>
      <w:r w:rsidR="00753BCE" w:rsidRPr="00054C47">
        <w:rPr>
          <w:sz w:val="24"/>
          <w:szCs w:val="24"/>
        </w:rPr>
        <w:t xml:space="preserve">inimestel </w:t>
      </w:r>
      <w:r w:rsidR="00D44D6E" w:rsidRPr="00054C47">
        <w:rPr>
          <w:sz w:val="24"/>
          <w:szCs w:val="24"/>
        </w:rPr>
        <w:t>halduskoormust.</w:t>
      </w:r>
    </w:p>
    <w:p w14:paraId="3848EAFB" w14:textId="77777777" w:rsidR="00753BCE" w:rsidRPr="00054C47" w:rsidRDefault="00753BCE" w:rsidP="00032A08">
      <w:pPr>
        <w:jc w:val="both"/>
        <w:rPr>
          <w:sz w:val="24"/>
          <w:szCs w:val="24"/>
        </w:rPr>
      </w:pPr>
    </w:p>
    <w:p w14:paraId="5F25C5CC" w14:textId="0D74A773" w:rsidR="000F02CD" w:rsidRPr="00054C47" w:rsidRDefault="00753BCE" w:rsidP="00032A08">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6AE6C83B" w14:textId="77777777" w:rsidR="000F02CD" w:rsidRPr="00054C47" w:rsidRDefault="000F02CD" w:rsidP="00032A08">
      <w:pPr>
        <w:jc w:val="both"/>
        <w:rPr>
          <w:sz w:val="24"/>
          <w:szCs w:val="24"/>
        </w:rPr>
      </w:pPr>
    </w:p>
    <w:p w14:paraId="22682003" w14:textId="4058CD32" w:rsidR="000F02CD" w:rsidRPr="00054C47" w:rsidRDefault="000F02CD" w:rsidP="000F02CD">
      <w:pPr>
        <w:jc w:val="both"/>
        <w:rPr>
          <w:b/>
          <w:bCs/>
          <w:sz w:val="24"/>
          <w:szCs w:val="24"/>
        </w:rPr>
      </w:pPr>
      <w:r w:rsidRPr="00054C47">
        <w:rPr>
          <w:b/>
          <w:bCs/>
          <w:sz w:val="24"/>
          <w:szCs w:val="24"/>
        </w:rPr>
        <w:t>6.17</w:t>
      </w:r>
      <w:commentRangeStart w:id="114"/>
      <w:r w:rsidRPr="00054C47">
        <w:rPr>
          <w:b/>
          <w:bCs/>
          <w:sz w:val="24"/>
          <w:szCs w:val="24"/>
        </w:rPr>
        <w:t xml:space="preserve">. </w:t>
      </w:r>
      <w:r w:rsidR="004A4AC2" w:rsidRPr="00054C47">
        <w:rPr>
          <w:b/>
          <w:bCs/>
          <w:sz w:val="24"/>
          <w:szCs w:val="24"/>
        </w:rPr>
        <w:t xml:space="preserve">Surnud isiku isikuandmetele </w:t>
      </w:r>
      <w:proofErr w:type="spellStart"/>
      <w:r w:rsidR="00CA4627" w:rsidRPr="00054C47">
        <w:rPr>
          <w:b/>
          <w:bCs/>
          <w:sz w:val="24"/>
          <w:szCs w:val="24"/>
        </w:rPr>
        <w:t>IKS-i</w:t>
      </w:r>
      <w:proofErr w:type="spellEnd"/>
      <w:r w:rsidRPr="00054C47">
        <w:rPr>
          <w:b/>
          <w:bCs/>
          <w:sz w:val="24"/>
          <w:szCs w:val="24"/>
        </w:rPr>
        <w:t xml:space="preserve"> § 9 lõike 4 </w:t>
      </w:r>
      <w:r w:rsidR="004A4AC2" w:rsidRPr="00054C47">
        <w:rPr>
          <w:b/>
          <w:bCs/>
          <w:sz w:val="24"/>
          <w:szCs w:val="24"/>
        </w:rPr>
        <w:t>ulatuses juurdepääsu tagamine ilma RRS-i 8. peatükis sätestatud korda järgimata</w:t>
      </w:r>
      <w:commentRangeEnd w:id="114"/>
      <w:r w:rsidR="00585E8E">
        <w:rPr>
          <w:rStyle w:val="Kommentaariviide"/>
          <w:rFonts w:asciiTheme="minorHAnsi" w:hAnsiTheme="minorHAnsi"/>
          <w:lang w:eastAsia="en-US"/>
        </w:rPr>
        <w:commentReference w:id="114"/>
      </w:r>
    </w:p>
    <w:p w14:paraId="0FA0C5AB" w14:textId="77777777" w:rsidR="000F02CD" w:rsidRPr="00054C47" w:rsidRDefault="000F02CD" w:rsidP="000F02CD">
      <w:pPr>
        <w:jc w:val="both"/>
        <w:rPr>
          <w:sz w:val="24"/>
          <w:szCs w:val="24"/>
        </w:rPr>
      </w:pPr>
    </w:p>
    <w:p w14:paraId="25CBFBE7" w14:textId="5FAF0342" w:rsidR="000F02CD" w:rsidRPr="00054C47" w:rsidRDefault="000F02CD" w:rsidP="000F02CD">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61501D" w:rsidRPr="00054C47">
        <w:rPr>
          <w:rFonts w:ascii="Times New Roman" w:hAnsi="Times New Roman" w:cs="Times New Roman"/>
          <w:b/>
          <w:bCs/>
          <w:sz w:val="24"/>
          <w:szCs w:val="24"/>
        </w:rPr>
        <w:t>7</w:t>
      </w:r>
      <w:r w:rsidRPr="00054C47">
        <w:rPr>
          <w:rFonts w:ascii="Times New Roman" w:hAnsi="Times New Roman" w:cs="Times New Roman"/>
          <w:b/>
          <w:bCs/>
          <w:sz w:val="24"/>
          <w:szCs w:val="24"/>
        </w:rPr>
        <w:t>.1. Mõju riigiasutuste korraldusele, tuludele ja kuludele</w:t>
      </w:r>
    </w:p>
    <w:p w14:paraId="1D8B8B09" w14:textId="77777777" w:rsidR="000F02CD" w:rsidRPr="00054C47" w:rsidRDefault="000F02CD" w:rsidP="000F02CD">
      <w:pPr>
        <w:pStyle w:val="Vahedeta"/>
        <w:jc w:val="both"/>
        <w:rPr>
          <w:rFonts w:ascii="Times New Roman" w:hAnsi="Times New Roman" w:cs="Times New Roman"/>
          <w:bCs/>
          <w:sz w:val="24"/>
          <w:szCs w:val="24"/>
        </w:rPr>
      </w:pPr>
    </w:p>
    <w:p w14:paraId="0D61A201" w14:textId="77777777" w:rsidR="000F02CD" w:rsidRPr="00054C47" w:rsidRDefault="000F02CD" w:rsidP="000F02CD">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rPr>
        <w:t>I</w:t>
      </w:r>
    </w:p>
    <w:p w14:paraId="7590A9A5" w14:textId="77777777" w:rsidR="000F02CD" w:rsidRPr="00054C47" w:rsidRDefault="000F02CD" w:rsidP="000F02CD">
      <w:pPr>
        <w:pStyle w:val="Vahedeta"/>
        <w:jc w:val="both"/>
        <w:rPr>
          <w:rFonts w:ascii="Times New Roman" w:hAnsi="Times New Roman" w:cs="Times New Roman"/>
          <w:bCs/>
          <w:sz w:val="24"/>
          <w:szCs w:val="24"/>
        </w:rPr>
      </w:pPr>
    </w:p>
    <w:p w14:paraId="49C9225E" w14:textId="77777777" w:rsidR="000F02CD" w:rsidRPr="00054C47" w:rsidRDefault="000F02CD" w:rsidP="000F02CD">
      <w:pPr>
        <w:pStyle w:val="Vahedeta"/>
        <w:jc w:val="both"/>
        <w:rPr>
          <w:rFonts w:ascii="Times New Roman" w:hAnsi="Times New Roman" w:cs="Times New Roman"/>
          <w:bCs/>
          <w:sz w:val="24"/>
          <w:szCs w:val="24"/>
        </w:rPr>
      </w:pPr>
      <w:r w:rsidRPr="00054C47">
        <w:rPr>
          <w:rFonts w:ascii="Times New Roman" w:hAnsi="Times New Roman" w:cs="Times New Roman"/>
          <w:bCs/>
          <w:sz w:val="24"/>
          <w:szCs w:val="24"/>
          <w:u w:val="single"/>
        </w:rPr>
        <w:t>Mõju sihtrühm</w:t>
      </w:r>
      <w:r w:rsidRPr="00054C47">
        <w:rPr>
          <w:rFonts w:ascii="Times New Roman" w:hAnsi="Times New Roman" w:cs="Times New Roman"/>
          <w:bCs/>
          <w:sz w:val="24"/>
          <w:szCs w:val="24"/>
        </w:rPr>
        <w:t xml:space="preserve">: MK </w:t>
      </w:r>
      <w:proofErr w:type="spellStart"/>
      <w:r w:rsidRPr="00054C47">
        <w:rPr>
          <w:rFonts w:ascii="Times New Roman" w:hAnsi="Times New Roman" w:cs="Times New Roman"/>
          <w:bCs/>
          <w:sz w:val="24"/>
          <w:szCs w:val="24"/>
        </w:rPr>
        <w:t>KOV-id</w:t>
      </w:r>
      <w:proofErr w:type="spellEnd"/>
      <w:r w:rsidRPr="00054C47">
        <w:rPr>
          <w:rFonts w:ascii="Times New Roman" w:hAnsi="Times New Roman" w:cs="Times New Roman"/>
          <w:bCs/>
          <w:sz w:val="24"/>
          <w:szCs w:val="24"/>
        </w:rPr>
        <w:t xml:space="preserve"> (16)</w:t>
      </w:r>
    </w:p>
    <w:p w14:paraId="09D91CCD" w14:textId="77777777" w:rsidR="00CA4627" w:rsidRPr="00054C47" w:rsidRDefault="00CA4627" w:rsidP="00CA4627">
      <w:pPr>
        <w:jc w:val="both"/>
        <w:rPr>
          <w:sz w:val="24"/>
          <w:szCs w:val="24"/>
        </w:rPr>
      </w:pPr>
    </w:p>
    <w:p w14:paraId="69329373" w14:textId="5C99F5F8" w:rsidR="00CA4627" w:rsidRPr="00054C47" w:rsidRDefault="00CA4627" w:rsidP="00CA4627">
      <w:pPr>
        <w:pStyle w:val="Vahedeta"/>
        <w:jc w:val="both"/>
        <w:rPr>
          <w:rFonts w:ascii="Times New Roman" w:hAnsi="Times New Roman" w:cs="Times New Roman"/>
          <w:sz w:val="24"/>
          <w:szCs w:val="24"/>
        </w:rPr>
      </w:pPr>
      <w:r w:rsidRPr="00054C47">
        <w:rPr>
          <w:rFonts w:ascii="Times New Roman" w:hAnsi="Times New Roman" w:cs="Times New Roman"/>
          <w:sz w:val="24"/>
          <w:szCs w:val="24"/>
          <w:u w:val="single"/>
        </w:rPr>
        <w:t>Sihtrühm on väike</w:t>
      </w:r>
      <w:r w:rsidRPr="00054C47">
        <w:rPr>
          <w:rFonts w:ascii="Times New Roman" w:hAnsi="Times New Roman" w:cs="Times New Roman"/>
          <w:sz w:val="24"/>
          <w:szCs w:val="24"/>
        </w:rPr>
        <w:t xml:space="preserve"> </w:t>
      </w:r>
      <w:commentRangeStart w:id="115"/>
      <w:r w:rsidRPr="00054C47">
        <w:rPr>
          <w:rFonts w:ascii="Times New Roman" w:hAnsi="Times New Roman" w:cs="Times New Roman"/>
          <w:sz w:val="24"/>
          <w:szCs w:val="24"/>
        </w:rPr>
        <w:t>võrreldes kogu Eesti elanikkonnaga</w:t>
      </w:r>
      <w:commentRangeEnd w:id="115"/>
      <w:r w:rsidR="00585E8E">
        <w:rPr>
          <w:rStyle w:val="Kommentaariviide"/>
          <w:rFonts w:eastAsia="Times New Roman"/>
        </w:rPr>
        <w:commentReference w:id="115"/>
      </w:r>
      <w:r w:rsidRPr="00054C47">
        <w:rPr>
          <w:rFonts w:ascii="Times New Roman" w:hAnsi="Times New Roman" w:cs="Times New Roman"/>
          <w:sz w:val="24"/>
          <w:szCs w:val="24"/>
        </w:rPr>
        <w:t xml:space="preserve">. </w:t>
      </w:r>
      <w:commentRangeStart w:id="116"/>
      <w:r w:rsidRPr="00054C47">
        <w:rPr>
          <w:rFonts w:ascii="Times New Roman" w:hAnsi="Times New Roman" w:cs="Times New Roman"/>
          <w:sz w:val="24"/>
          <w:szCs w:val="24"/>
        </w:rPr>
        <w:t xml:space="preserve">Muudatus mõjutab MK </w:t>
      </w:r>
      <w:proofErr w:type="spellStart"/>
      <w:r w:rsidRPr="00054C47">
        <w:rPr>
          <w:rFonts w:ascii="Times New Roman" w:hAnsi="Times New Roman" w:cs="Times New Roman"/>
          <w:sz w:val="24"/>
          <w:szCs w:val="24"/>
        </w:rPr>
        <w:t>KOV-ides</w:t>
      </w:r>
      <w:proofErr w:type="spellEnd"/>
      <w:r w:rsidRPr="00054C47">
        <w:rPr>
          <w:rFonts w:ascii="Times New Roman" w:hAnsi="Times New Roman" w:cs="Times New Roman"/>
          <w:sz w:val="24"/>
          <w:szCs w:val="24"/>
        </w:rPr>
        <w:t xml:space="preserve"> </w:t>
      </w:r>
      <w:proofErr w:type="spellStart"/>
      <w:r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andmeid väljastavaid ametnikke.</w:t>
      </w:r>
      <w:commentRangeEnd w:id="116"/>
      <w:r w:rsidR="00585E8E">
        <w:rPr>
          <w:rStyle w:val="Kommentaariviide"/>
          <w:rFonts w:eastAsia="Times New Roman"/>
        </w:rPr>
        <w:commentReference w:id="116"/>
      </w:r>
    </w:p>
    <w:p w14:paraId="544F9EB5" w14:textId="77777777" w:rsidR="00CA4627" w:rsidRPr="00054C47" w:rsidRDefault="00CA4627" w:rsidP="00CA4627">
      <w:pPr>
        <w:jc w:val="both"/>
        <w:rPr>
          <w:sz w:val="24"/>
          <w:szCs w:val="24"/>
        </w:rPr>
      </w:pPr>
    </w:p>
    <w:p w14:paraId="0D88703B" w14:textId="212D0798" w:rsidR="00CA4627" w:rsidRPr="00054C47" w:rsidRDefault="00CA4627" w:rsidP="00CA4627">
      <w:pPr>
        <w:jc w:val="both"/>
        <w:rPr>
          <w:bCs/>
          <w:sz w:val="24"/>
          <w:szCs w:val="24"/>
        </w:rPr>
      </w:pPr>
      <w:r w:rsidRPr="00054C47">
        <w:rPr>
          <w:bCs/>
          <w:sz w:val="24"/>
          <w:szCs w:val="24"/>
          <w:u w:val="single"/>
        </w:rPr>
        <w:t>Mõju ulatus</w:t>
      </w:r>
      <w:r w:rsidRPr="00054C47">
        <w:rPr>
          <w:bCs/>
          <w:sz w:val="24"/>
          <w:szCs w:val="24"/>
        </w:rPr>
        <w:t xml:space="preserve"> on väike, eeldatavasti ei kaasne muudatusi sihtrühma käitumises. Ametnikud peavad uue regulatsiooniga tutvuma ja sellest oma töös edaspidi lähtuma. Muudatusena võib välja tuua selle, et MK </w:t>
      </w:r>
      <w:proofErr w:type="spellStart"/>
      <w:r w:rsidRPr="00054C47">
        <w:rPr>
          <w:bCs/>
          <w:sz w:val="24"/>
          <w:szCs w:val="24"/>
        </w:rPr>
        <w:t>KOV-ides</w:t>
      </w:r>
      <w:proofErr w:type="spellEnd"/>
      <w:r w:rsidRPr="00054C47">
        <w:rPr>
          <w:bCs/>
          <w:sz w:val="24"/>
          <w:szCs w:val="24"/>
        </w:rPr>
        <w:t xml:space="preserve"> võib töökoormus väheneda, sest osa andmeid (</w:t>
      </w:r>
      <w:proofErr w:type="spellStart"/>
      <w:r w:rsidRPr="00054C47">
        <w:rPr>
          <w:bCs/>
          <w:sz w:val="24"/>
          <w:szCs w:val="24"/>
        </w:rPr>
        <w:t>IKS-i</w:t>
      </w:r>
      <w:proofErr w:type="spellEnd"/>
      <w:r w:rsidRPr="00054C47">
        <w:rPr>
          <w:bCs/>
          <w:sz w:val="24"/>
          <w:szCs w:val="24"/>
        </w:rPr>
        <w:t xml:space="preserve"> § 9 </w:t>
      </w:r>
      <w:r w:rsidRPr="00054C47">
        <w:rPr>
          <w:bCs/>
          <w:sz w:val="24"/>
          <w:szCs w:val="24"/>
        </w:rPr>
        <w:lastRenderedPageBreak/>
        <w:t>lõikes 4 nimetatud andmeid), millele juurdepääsu palutakse, on tulevikus avaandmetena kättesaadavad</w:t>
      </w:r>
      <w:r w:rsidR="00E52A76" w:rsidRPr="00054C47">
        <w:rPr>
          <w:bCs/>
          <w:sz w:val="24"/>
          <w:szCs w:val="24"/>
        </w:rPr>
        <w:t xml:space="preserve"> ja soovijad saavad neid andmeid avalikult kasutada.</w:t>
      </w:r>
    </w:p>
    <w:p w14:paraId="46463F2E" w14:textId="77777777" w:rsidR="00CA4627" w:rsidRPr="00054C47" w:rsidRDefault="00CA4627" w:rsidP="00CA4627">
      <w:pPr>
        <w:jc w:val="both"/>
        <w:rPr>
          <w:bCs/>
          <w:sz w:val="24"/>
          <w:szCs w:val="24"/>
        </w:rPr>
      </w:pPr>
    </w:p>
    <w:p w14:paraId="0FF2A6F3" w14:textId="4F489AED" w:rsidR="00CA4627" w:rsidRPr="00054C47" w:rsidRDefault="00CA4627" w:rsidP="00CA4627">
      <w:pPr>
        <w:jc w:val="both"/>
        <w:rPr>
          <w:sz w:val="24"/>
          <w:szCs w:val="24"/>
        </w:rPr>
      </w:pPr>
      <w:r w:rsidRPr="00054C47">
        <w:rPr>
          <w:sz w:val="24"/>
          <w:szCs w:val="24"/>
          <w:u w:val="single"/>
        </w:rPr>
        <w:t>Mõju esinemise sagedus</w:t>
      </w:r>
      <w:r w:rsidRPr="00054C47">
        <w:rPr>
          <w:sz w:val="24"/>
          <w:szCs w:val="24"/>
        </w:rPr>
        <w:t xml:space="preserve"> võib olla keskmine. MK </w:t>
      </w:r>
      <w:proofErr w:type="spellStart"/>
      <w:r w:rsidRPr="00054C47">
        <w:rPr>
          <w:sz w:val="24"/>
          <w:szCs w:val="24"/>
        </w:rPr>
        <w:t>KOV-is</w:t>
      </w:r>
      <w:proofErr w:type="spellEnd"/>
      <w:r w:rsidRPr="00054C47">
        <w:rPr>
          <w:sz w:val="24"/>
          <w:szCs w:val="24"/>
        </w:rPr>
        <w:t xml:space="preserve"> töötavad perekonnaseisuametnikud</w:t>
      </w:r>
      <w:r w:rsidR="00E52A76" w:rsidRPr="00054C47">
        <w:rPr>
          <w:sz w:val="24"/>
          <w:szCs w:val="24"/>
        </w:rPr>
        <w:t xml:space="preserve">, kes tegelevad </w:t>
      </w:r>
      <w:proofErr w:type="spellStart"/>
      <w:r w:rsidR="00E52A76" w:rsidRPr="00054C47">
        <w:rPr>
          <w:sz w:val="24"/>
          <w:szCs w:val="24"/>
        </w:rPr>
        <w:t>RR-i</w:t>
      </w:r>
      <w:proofErr w:type="spellEnd"/>
      <w:r w:rsidR="00E52A76" w:rsidRPr="00054C47">
        <w:rPr>
          <w:sz w:val="24"/>
          <w:szCs w:val="24"/>
        </w:rPr>
        <w:t xml:space="preserve"> andmetele juurdepääsude tagamisega,</w:t>
      </w:r>
      <w:r w:rsidRPr="00054C47">
        <w:rPr>
          <w:sz w:val="24"/>
          <w:szCs w:val="24"/>
        </w:rPr>
        <w:t xml:space="preserve"> puutuvad selliste juhtumitega kokku</w:t>
      </w:r>
      <w:r w:rsidR="00E52A76" w:rsidRPr="00054C47">
        <w:rPr>
          <w:sz w:val="24"/>
          <w:szCs w:val="24"/>
        </w:rPr>
        <w:t xml:space="preserve"> üldjuhul igal tööpäeval</w:t>
      </w:r>
      <w:r w:rsidR="008500A0">
        <w:rPr>
          <w:sz w:val="24"/>
          <w:szCs w:val="24"/>
        </w:rPr>
        <w:t>.</w:t>
      </w:r>
    </w:p>
    <w:p w14:paraId="6AFB6695" w14:textId="77777777" w:rsidR="00CA4627" w:rsidRPr="00054C47" w:rsidRDefault="00CA4627" w:rsidP="00CA4627">
      <w:pPr>
        <w:jc w:val="both"/>
        <w:rPr>
          <w:bCs/>
          <w:sz w:val="24"/>
          <w:szCs w:val="24"/>
        </w:rPr>
      </w:pPr>
    </w:p>
    <w:p w14:paraId="6EACA0BB" w14:textId="398F3432" w:rsidR="00CA4627" w:rsidRPr="00054C47" w:rsidRDefault="00CA4627" w:rsidP="00CA4627">
      <w:pPr>
        <w:jc w:val="both"/>
        <w:rPr>
          <w:sz w:val="24"/>
          <w:szCs w:val="24"/>
        </w:rPr>
      </w:pPr>
      <w:r w:rsidRPr="00054C47">
        <w:rPr>
          <w:sz w:val="24"/>
          <w:szCs w:val="24"/>
          <w:u w:val="single"/>
        </w:rPr>
        <w:t>Ebasoovitava mõju kaasnemise risk</w:t>
      </w:r>
      <w:r w:rsidRPr="00054C47">
        <w:rPr>
          <w:sz w:val="24"/>
          <w:szCs w:val="24"/>
        </w:rPr>
        <w:t xml:space="preserve"> on väike. Tegemist on MK </w:t>
      </w:r>
      <w:proofErr w:type="spellStart"/>
      <w:r w:rsidRPr="00054C47">
        <w:rPr>
          <w:sz w:val="24"/>
          <w:szCs w:val="24"/>
        </w:rPr>
        <w:t>KOV-ide</w:t>
      </w:r>
      <w:proofErr w:type="spellEnd"/>
      <w:r w:rsidRPr="00054C47">
        <w:rPr>
          <w:sz w:val="24"/>
          <w:szCs w:val="24"/>
        </w:rPr>
        <w:t xml:space="preserve"> jaoks positiivse muudatusega</w:t>
      </w:r>
      <w:r w:rsidR="00BA6B8A" w:rsidRPr="00054C47">
        <w:rPr>
          <w:sz w:val="24"/>
          <w:szCs w:val="24"/>
        </w:rPr>
        <w:t>, sest väheneb andmete hulk, millele peab juurdepääsu tagama</w:t>
      </w:r>
      <w:r w:rsidR="00E52A76" w:rsidRPr="00054C47">
        <w:rPr>
          <w:sz w:val="24"/>
          <w:szCs w:val="24"/>
        </w:rPr>
        <w:t xml:space="preserve"> järgides RRS-i 8.</w:t>
      </w:r>
      <w:r w:rsidR="00DA7395" w:rsidRPr="00054C47">
        <w:rPr>
          <w:sz w:val="24"/>
          <w:szCs w:val="24"/>
        </w:rPr>
        <w:t> </w:t>
      </w:r>
      <w:r w:rsidR="00E52A76" w:rsidRPr="00054C47">
        <w:rPr>
          <w:sz w:val="24"/>
          <w:szCs w:val="24"/>
        </w:rPr>
        <w:t xml:space="preserve"> peatükis sätestatud korda.</w:t>
      </w:r>
    </w:p>
    <w:p w14:paraId="3D6CB5BF" w14:textId="77777777" w:rsidR="00BA6B8A" w:rsidRPr="00054C47" w:rsidRDefault="00BA6B8A" w:rsidP="00CA4627">
      <w:pPr>
        <w:jc w:val="both"/>
        <w:rPr>
          <w:sz w:val="24"/>
          <w:szCs w:val="24"/>
        </w:rPr>
      </w:pPr>
    </w:p>
    <w:p w14:paraId="51C96040" w14:textId="0E85338F" w:rsidR="00CA4627" w:rsidRPr="00054C47" w:rsidRDefault="00CA4627" w:rsidP="00CA4627">
      <w:pPr>
        <w:jc w:val="both"/>
        <w:rPr>
          <w:sz w:val="24"/>
          <w:szCs w:val="24"/>
        </w:rPr>
      </w:pPr>
      <w:r w:rsidRPr="00054C47">
        <w:rPr>
          <w:sz w:val="24"/>
          <w:szCs w:val="24"/>
        </w:rPr>
        <w:t>II</w:t>
      </w:r>
    </w:p>
    <w:p w14:paraId="357E4BB2" w14:textId="77777777" w:rsidR="00CA4627" w:rsidRPr="00054C47" w:rsidRDefault="00CA4627" w:rsidP="00CA4627">
      <w:pPr>
        <w:jc w:val="both"/>
        <w:rPr>
          <w:sz w:val="24"/>
          <w:szCs w:val="24"/>
        </w:rPr>
      </w:pPr>
    </w:p>
    <w:p w14:paraId="492ABA57" w14:textId="77777777" w:rsidR="00CA4627" w:rsidRPr="00054C47" w:rsidRDefault="00CA4627" w:rsidP="00CA4627">
      <w:pPr>
        <w:jc w:val="both"/>
        <w:rPr>
          <w:sz w:val="24"/>
          <w:szCs w:val="24"/>
        </w:rPr>
      </w:pPr>
      <w:r w:rsidRPr="00054C47">
        <w:rPr>
          <w:sz w:val="24"/>
          <w:szCs w:val="24"/>
          <w:u w:val="single"/>
        </w:rPr>
        <w:t>Mõju sihtrühm</w:t>
      </w:r>
      <w:r w:rsidRPr="00054C47">
        <w:rPr>
          <w:sz w:val="24"/>
          <w:szCs w:val="24"/>
        </w:rPr>
        <w:t>: Siseministeerium</w:t>
      </w:r>
    </w:p>
    <w:p w14:paraId="073B6ACF" w14:textId="77777777" w:rsidR="00CA4627" w:rsidRPr="00054C47" w:rsidRDefault="00CA4627" w:rsidP="00CA4627">
      <w:pPr>
        <w:jc w:val="both"/>
        <w:rPr>
          <w:sz w:val="24"/>
          <w:szCs w:val="24"/>
        </w:rPr>
      </w:pPr>
    </w:p>
    <w:p w14:paraId="0D7D3A74" w14:textId="64376B08" w:rsidR="00CA4627" w:rsidRPr="00054C47" w:rsidRDefault="00CA4627" w:rsidP="00CA4627">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Sihtrühm on väike. Muudatus mõjutab Siseministeeriumi ametnikke, </w:t>
      </w:r>
      <w:commentRangeStart w:id="117"/>
      <w:r w:rsidRPr="00054C47">
        <w:rPr>
          <w:rFonts w:ascii="Times New Roman" w:hAnsi="Times New Roman" w:cs="Times New Roman"/>
          <w:sz w:val="24"/>
          <w:szCs w:val="24"/>
        </w:rPr>
        <w:t xml:space="preserve">kes tegelevad </w:t>
      </w:r>
      <w:proofErr w:type="spellStart"/>
      <w:r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andmetele juurdepääsude teemaga. </w:t>
      </w:r>
      <w:commentRangeEnd w:id="117"/>
      <w:r w:rsidR="00585E8E">
        <w:rPr>
          <w:rStyle w:val="Kommentaariviide"/>
          <w:rFonts w:eastAsia="Times New Roman"/>
        </w:rPr>
        <w:commentReference w:id="117"/>
      </w:r>
      <w:r w:rsidRPr="00054C47">
        <w:rPr>
          <w:rFonts w:ascii="Times New Roman" w:hAnsi="Times New Roman" w:cs="Times New Roman"/>
          <w:sz w:val="24"/>
          <w:szCs w:val="24"/>
        </w:rPr>
        <w:t>Neid on rahvastiku toimingute osakonnas mõned inimesed.</w:t>
      </w:r>
    </w:p>
    <w:p w14:paraId="183830E9" w14:textId="77777777" w:rsidR="00CA4627" w:rsidRPr="00054C47" w:rsidRDefault="00CA4627" w:rsidP="00CA4627">
      <w:pPr>
        <w:jc w:val="both"/>
        <w:rPr>
          <w:bCs/>
          <w:sz w:val="24"/>
          <w:szCs w:val="24"/>
          <w:u w:val="single"/>
        </w:rPr>
      </w:pPr>
    </w:p>
    <w:p w14:paraId="3EB91A09" w14:textId="4E10AFAE" w:rsidR="00CA4627" w:rsidRPr="00054C47" w:rsidRDefault="00CA4627" w:rsidP="00CA4627">
      <w:pPr>
        <w:jc w:val="both"/>
        <w:rPr>
          <w:bCs/>
          <w:sz w:val="24"/>
          <w:szCs w:val="24"/>
        </w:rPr>
      </w:pPr>
      <w:r w:rsidRPr="00054C47">
        <w:rPr>
          <w:bCs/>
          <w:sz w:val="24"/>
          <w:szCs w:val="24"/>
          <w:u w:val="single"/>
        </w:rPr>
        <w:t>Mõju ulatus</w:t>
      </w:r>
      <w:r w:rsidRPr="00054C47">
        <w:rPr>
          <w:bCs/>
          <w:sz w:val="24"/>
          <w:szCs w:val="24"/>
        </w:rPr>
        <w:t xml:space="preserve"> on väike. Kuigi võivad kaasneda muudatused sihtrühma käitumises</w:t>
      </w:r>
      <w:commentRangeStart w:id="118"/>
      <w:r w:rsidRPr="00054C47">
        <w:rPr>
          <w:bCs/>
          <w:sz w:val="24"/>
          <w:szCs w:val="24"/>
        </w:rPr>
        <w:t>, ei kaasne nendega eeldatavalt kohanemisraskusi, sest ametnikud peavad uue regulatsiooniga ühel korral tutvuma ja sellest edaspidi oma töös lähtuma.</w:t>
      </w:r>
      <w:commentRangeEnd w:id="118"/>
      <w:r w:rsidR="00585E8E">
        <w:rPr>
          <w:rStyle w:val="Kommentaariviide"/>
          <w:rFonts w:asciiTheme="minorHAnsi" w:hAnsiTheme="minorHAnsi"/>
          <w:lang w:eastAsia="en-US"/>
        </w:rPr>
        <w:commentReference w:id="118"/>
      </w:r>
    </w:p>
    <w:p w14:paraId="5E28985F" w14:textId="77777777" w:rsidR="00CA4627" w:rsidRPr="00054C47" w:rsidRDefault="00CA4627" w:rsidP="00CA4627">
      <w:pPr>
        <w:jc w:val="both"/>
        <w:rPr>
          <w:sz w:val="24"/>
          <w:szCs w:val="24"/>
        </w:rPr>
      </w:pPr>
    </w:p>
    <w:p w14:paraId="566A4AD4" w14:textId="24181D0B" w:rsidR="00CA4627" w:rsidRPr="00054C47" w:rsidRDefault="00CA4627" w:rsidP="00CA4627">
      <w:pPr>
        <w:jc w:val="both"/>
        <w:rPr>
          <w:sz w:val="24"/>
          <w:szCs w:val="24"/>
        </w:rPr>
      </w:pPr>
      <w:r w:rsidRPr="00054C47">
        <w:rPr>
          <w:sz w:val="24"/>
          <w:szCs w:val="24"/>
          <w:u w:val="single"/>
        </w:rPr>
        <w:t>Mõju esinemise sagedus</w:t>
      </w:r>
      <w:r w:rsidRPr="00054C47">
        <w:rPr>
          <w:sz w:val="24"/>
          <w:szCs w:val="24"/>
        </w:rPr>
        <w:t xml:space="preserve"> on keskmine. Sihtrühm puutub muudatusega kokku, kuid mitte igapäevaselt.</w:t>
      </w:r>
    </w:p>
    <w:p w14:paraId="46C58A72" w14:textId="77777777" w:rsidR="00CA4627" w:rsidRPr="00054C47" w:rsidRDefault="00CA4627" w:rsidP="00CA4627">
      <w:pPr>
        <w:jc w:val="both"/>
        <w:rPr>
          <w:sz w:val="24"/>
          <w:szCs w:val="24"/>
        </w:rPr>
      </w:pPr>
    </w:p>
    <w:p w14:paraId="235D12AE" w14:textId="37D7B2B9" w:rsidR="00CA4627" w:rsidRPr="00054C47" w:rsidRDefault="00CA4627" w:rsidP="00CA4627">
      <w:pPr>
        <w:jc w:val="both"/>
        <w:rPr>
          <w:sz w:val="24"/>
          <w:szCs w:val="24"/>
        </w:rPr>
      </w:pPr>
      <w:r w:rsidRPr="00054C47">
        <w:rPr>
          <w:sz w:val="24"/>
          <w:szCs w:val="24"/>
          <w:u w:val="single"/>
        </w:rPr>
        <w:t>Ebasoovitava mõju kaasnemise risk</w:t>
      </w:r>
      <w:r w:rsidRPr="00054C47">
        <w:rPr>
          <w:sz w:val="24"/>
          <w:szCs w:val="24"/>
        </w:rPr>
        <w:t xml:space="preserve"> on väike. </w:t>
      </w:r>
      <w:r w:rsidR="00BA6B8A" w:rsidRPr="00054C47">
        <w:rPr>
          <w:sz w:val="24"/>
          <w:szCs w:val="24"/>
        </w:rPr>
        <w:t xml:space="preserve">Tegemist on sihtrühma jaoks positiivse muudatusega, sest </w:t>
      </w:r>
      <w:proofErr w:type="spellStart"/>
      <w:r w:rsidR="00BA6B8A" w:rsidRPr="00054C47">
        <w:rPr>
          <w:sz w:val="24"/>
          <w:szCs w:val="24"/>
        </w:rPr>
        <w:t>IKS-i</w:t>
      </w:r>
      <w:proofErr w:type="spellEnd"/>
      <w:r w:rsidR="00BA6B8A" w:rsidRPr="00054C47">
        <w:rPr>
          <w:sz w:val="24"/>
          <w:szCs w:val="24"/>
        </w:rPr>
        <w:t xml:space="preserve"> § 9 lõikes 4 nimetatud andmete puhul ei ole vaja ametnikel andmetele juurdepääsu eraldi tagada, vaid need </w:t>
      </w:r>
      <w:r w:rsidR="00E52A76" w:rsidRPr="00054C47">
        <w:rPr>
          <w:sz w:val="24"/>
          <w:szCs w:val="24"/>
        </w:rPr>
        <w:t xml:space="preserve">surnud isiku isikuandmed </w:t>
      </w:r>
      <w:r w:rsidR="00BA6B8A" w:rsidRPr="00054C47">
        <w:rPr>
          <w:sz w:val="24"/>
          <w:szCs w:val="24"/>
        </w:rPr>
        <w:t>muutuvad ilma juurdepääsu taotlemise protsessi läbimist kättesaadavateks.</w:t>
      </w:r>
    </w:p>
    <w:p w14:paraId="55374625" w14:textId="77777777" w:rsidR="00BA6B8A" w:rsidRPr="00054C47" w:rsidRDefault="00BA6B8A" w:rsidP="00CA4627">
      <w:pPr>
        <w:jc w:val="both"/>
        <w:rPr>
          <w:sz w:val="24"/>
          <w:szCs w:val="24"/>
        </w:rPr>
      </w:pPr>
    </w:p>
    <w:p w14:paraId="47543207" w14:textId="003D0D2F" w:rsidR="00BA6B8A" w:rsidRPr="00054C47" w:rsidRDefault="00BA6B8A" w:rsidP="00BA6B8A">
      <w:pPr>
        <w:jc w:val="both"/>
        <w:rPr>
          <w:sz w:val="24"/>
          <w:szCs w:val="24"/>
        </w:rPr>
      </w:pPr>
      <w:r w:rsidRPr="00054C47">
        <w:rPr>
          <w:sz w:val="24"/>
          <w:szCs w:val="24"/>
        </w:rPr>
        <w:t>III</w:t>
      </w:r>
    </w:p>
    <w:p w14:paraId="04100A2B" w14:textId="77777777" w:rsidR="00BA6B8A" w:rsidRPr="00054C47" w:rsidRDefault="00BA6B8A" w:rsidP="00BA6B8A">
      <w:pPr>
        <w:jc w:val="both"/>
        <w:rPr>
          <w:sz w:val="24"/>
          <w:szCs w:val="24"/>
        </w:rPr>
      </w:pPr>
    </w:p>
    <w:p w14:paraId="7662BC01" w14:textId="77777777" w:rsidR="00BA6B8A" w:rsidRPr="00054C47" w:rsidRDefault="00BA6B8A" w:rsidP="00BA6B8A">
      <w:pPr>
        <w:jc w:val="both"/>
        <w:rPr>
          <w:sz w:val="24"/>
          <w:szCs w:val="24"/>
        </w:rPr>
      </w:pPr>
      <w:r w:rsidRPr="00054C47">
        <w:rPr>
          <w:sz w:val="24"/>
          <w:szCs w:val="24"/>
          <w:u w:val="single"/>
        </w:rPr>
        <w:t>Mõju sihtrühm</w:t>
      </w:r>
      <w:r w:rsidRPr="00054C47">
        <w:rPr>
          <w:sz w:val="24"/>
          <w:szCs w:val="24"/>
        </w:rPr>
        <w:t xml:space="preserve">: </w:t>
      </w:r>
      <w:proofErr w:type="spellStart"/>
      <w:r w:rsidRPr="00054C47">
        <w:rPr>
          <w:sz w:val="24"/>
          <w:szCs w:val="24"/>
        </w:rPr>
        <w:t>RR-i</w:t>
      </w:r>
      <w:proofErr w:type="spellEnd"/>
      <w:r w:rsidRPr="00054C47">
        <w:rPr>
          <w:sz w:val="24"/>
          <w:szCs w:val="24"/>
        </w:rPr>
        <w:t xml:space="preserve"> andmesaajad</w:t>
      </w:r>
    </w:p>
    <w:p w14:paraId="44D36EE5" w14:textId="77777777" w:rsidR="00BA6B8A" w:rsidRPr="00054C47" w:rsidRDefault="00BA6B8A" w:rsidP="00BA6B8A">
      <w:pPr>
        <w:jc w:val="both"/>
        <w:rPr>
          <w:sz w:val="24"/>
          <w:szCs w:val="24"/>
        </w:rPr>
      </w:pPr>
    </w:p>
    <w:p w14:paraId="7E521CD5" w14:textId="77777777" w:rsidR="00BA6B8A" w:rsidRPr="00054C47" w:rsidRDefault="00BA6B8A" w:rsidP="00BA6B8A">
      <w:pPr>
        <w:jc w:val="both"/>
        <w:rPr>
          <w:sz w:val="24"/>
          <w:szCs w:val="24"/>
        </w:rPr>
      </w:pPr>
      <w:r w:rsidRPr="00054C47">
        <w:rPr>
          <w:sz w:val="24"/>
          <w:szCs w:val="24"/>
        </w:rPr>
        <w:t xml:space="preserve">Sihtrühm on suur, hõlmates </w:t>
      </w:r>
      <w:commentRangeStart w:id="119"/>
      <w:r w:rsidRPr="00054C47">
        <w:rPr>
          <w:sz w:val="24"/>
          <w:szCs w:val="24"/>
        </w:rPr>
        <w:t xml:space="preserve">potentsiaalselt kõiki </w:t>
      </w:r>
      <w:proofErr w:type="spellStart"/>
      <w:r w:rsidRPr="00054C47">
        <w:rPr>
          <w:sz w:val="24"/>
          <w:szCs w:val="24"/>
        </w:rPr>
        <w:t>RR-i</w:t>
      </w:r>
      <w:proofErr w:type="spellEnd"/>
      <w:r w:rsidRPr="00054C47">
        <w:rPr>
          <w:sz w:val="24"/>
          <w:szCs w:val="24"/>
        </w:rPr>
        <w:t xml:space="preserve"> andmesaajaid</w:t>
      </w:r>
      <w:commentRangeEnd w:id="119"/>
      <w:r w:rsidR="00585E8E">
        <w:rPr>
          <w:rStyle w:val="Kommentaariviide"/>
          <w:rFonts w:asciiTheme="minorHAnsi" w:hAnsiTheme="minorHAnsi"/>
          <w:lang w:eastAsia="en-US"/>
        </w:rPr>
        <w:commentReference w:id="119"/>
      </w:r>
      <w:r w:rsidRPr="00054C47">
        <w:rPr>
          <w:sz w:val="24"/>
          <w:szCs w:val="24"/>
        </w:rPr>
        <w:t>.</w:t>
      </w:r>
    </w:p>
    <w:p w14:paraId="2F2908D2" w14:textId="77777777" w:rsidR="00BA6B8A" w:rsidRPr="00054C47" w:rsidRDefault="00BA6B8A" w:rsidP="00BA6B8A">
      <w:pPr>
        <w:jc w:val="both"/>
        <w:rPr>
          <w:sz w:val="24"/>
          <w:szCs w:val="24"/>
        </w:rPr>
      </w:pPr>
    </w:p>
    <w:p w14:paraId="54443A6D" w14:textId="6249CF10" w:rsidR="00BA6B8A" w:rsidRPr="00054C47" w:rsidRDefault="00BA6B8A" w:rsidP="00BA6B8A">
      <w:pPr>
        <w:jc w:val="both"/>
        <w:rPr>
          <w:sz w:val="24"/>
          <w:szCs w:val="24"/>
        </w:rPr>
      </w:pPr>
      <w:r w:rsidRPr="00054C47">
        <w:rPr>
          <w:sz w:val="24"/>
          <w:szCs w:val="24"/>
          <w:u w:val="single"/>
        </w:rPr>
        <w:t>Mõju ulatus</w:t>
      </w:r>
      <w:r w:rsidRPr="00054C47">
        <w:rPr>
          <w:sz w:val="24"/>
          <w:szCs w:val="24"/>
        </w:rPr>
        <w:t xml:space="preserve"> on keskmine. Kui </w:t>
      </w:r>
      <w:r w:rsidR="00E52A76" w:rsidRPr="00054C47">
        <w:rPr>
          <w:sz w:val="24"/>
          <w:szCs w:val="24"/>
        </w:rPr>
        <w:t xml:space="preserve">surnud isiku isikuandmed </w:t>
      </w:r>
      <w:proofErr w:type="spellStart"/>
      <w:r w:rsidRPr="00054C47">
        <w:rPr>
          <w:sz w:val="24"/>
          <w:szCs w:val="24"/>
        </w:rPr>
        <w:t>IKS-i</w:t>
      </w:r>
      <w:proofErr w:type="spellEnd"/>
      <w:r w:rsidRPr="00054C47">
        <w:rPr>
          <w:sz w:val="24"/>
          <w:szCs w:val="24"/>
        </w:rPr>
        <w:t xml:space="preserve"> § 9 lõike 4 </w:t>
      </w:r>
      <w:r w:rsidR="00E52A76" w:rsidRPr="00054C47">
        <w:rPr>
          <w:sz w:val="24"/>
          <w:szCs w:val="24"/>
        </w:rPr>
        <w:t xml:space="preserve">ulatuses </w:t>
      </w:r>
      <w:proofErr w:type="spellStart"/>
      <w:r w:rsidR="00E52A76" w:rsidRPr="00054C47">
        <w:rPr>
          <w:sz w:val="24"/>
          <w:szCs w:val="24"/>
        </w:rPr>
        <w:t>pn</w:t>
      </w:r>
      <w:proofErr w:type="spellEnd"/>
      <w:r w:rsidR="00E52A76" w:rsidRPr="00054C47">
        <w:rPr>
          <w:sz w:val="24"/>
          <w:szCs w:val="24"/>
        </w:rPr>
        <w:t xml:space="preserve"> </w:t>
      </w:r>
      <w:r w:rsidRPr="00054C47">
        <w:rPr>
          <w:sz w:val="24"/>
          <w:szCs w:val="24"/>
        </w:rPr>
        <w:t>lihtsasti ja kiiresti kättesaadavad, siis on andmesaajatel ka lihtsam oma teenuseid pakkuda.</w:t>
      </w:r>
    </w:p>
    <w:p w14:paraId="58825524" w14:textId="77777777" w:rsidR="00BA6B8A" w:rsidRPr="00054C47" w:rsidRDefault="00BA6B8A" w:rsidP="00BA6B8A">
      <w:pPr>
        <w:jc w:val="both"/>
        <w:rPr>
          <w:sz w:val="24"/>
          <w:szCs w:val="24"/>
        </w:rPr>
      </w:pPr>
    </w:p>
    <w:p w14:paraId="1B093559" w14:textId="44999066" w:rsidR="00BA6B8A" w:rsidRPr="00054C47" w:rsidRDefault="00BA6B8A" w:rsidP="00BA6B8A">
      <w:pPr>
        <w:jc w:val="both"/>
        <w:rPr>
          <w:sz w:val="24"/>
          <w:szCs w:val="24"/>
        </w:rPr>
      </w:pPr>
      <w:r w:rsidRPr="00054C47">
        <w:rPr>
          <w:sz w:val="24"/>
          <w:szCs w:val="24"/>
          <w:u w:val="single"/>
        </w:rPr>
        <w:t>Mõju esinemise sagedus</w:t>
      </w:r>
      <w:r w:rsidRPr="00054C47">
        <w:rPr>
          <w:sz w:val="24"/>
          <w:szCs w:val="24"/>
        </w:rPr>
        <w:t xml:space="preserve"> on pigem väike või keskmine</w:t>
      </w:r>
      <w:r w:rsidR="00E52A76" w:rsidRPr="00054C47">
        <w:rPr>
          <w:sz w:val="24"/>
          <w:szCs w:val="24"/>
        </w:rPr>
        <w:t xml:space="preserve">, kuid oleneb andmesaajast, sest </w:t>
      </w:r>
      <w:commentRangeStart w:id="120"/>
      <w:r w:rsidR="00E52A76" w:rsidRPr="00054C47">
        <w:rPr>
          <w:sz w:val="24"/>
          <w:szCs w:val="24"/>
        </w:rPr>
        <w:t>osa andmesaajaid võib neid andmeid vajada igapäevaselt.</w:t>
      </w:r>
      <w:commentRangeEnd w:id="120"/>
      <w:r w:rsidR="00585E8E">
        <w:rPr>
          <w:rStyle w:val="Kommentaariviide"/>
          <w:rFonts w:asciiTheme="minorHAnsi" w:hAnsiTheme="minorHAnsi"/>
          <w:lang w:eastAsia="en-US"/>
        </w:rPr>
        <w:commentReference w:id="120"/>
      </w:r>
    </w:p>
    <w:p w14:paraId="4B50670E" w14:textId="77777777" w:rsidR="00BA6B8A" w:rsidRPr="00054C47" w:rsidRDefault="00BA6B8A" w:rsidP="00BA6B8A">
      <w:pPr>
        <w:jc w:val="both"/>
        <w:rPr>
          <w:sz w:val="24"/>
          <w:szCs w:val="24"/>
        </w:rPr>
      </w:pPr>
    </w:p>
    <w:p w14:paraId="668E681D" w14:textId="718B433A" w:rsidR="00BA6B8A" w:rsidRPr="00054C47" w:rsidRDefault="00BA6B8A" w:rsidP="00BA6B8A">
      <w:pPr>
        <w:jc w:val="both"/>
        <w:rPr>
          <w:sz w:val="24"/>
          <w:szCs w:val="24"/>
        </w:rPr>
      </w:pPr>
      <w:r w:rsidRPr="00054C47">
        <w:rPr>
          <w:sz w:val="24"/>
          <w:szCs w:val="24"/>
          <w:u w:val="single"/>
        </w:rPr>
        <w:t>Ebasoovitava mõju kaasnemise risk</w:t>
      </w:r>
      <w:r w:rsidRPr="00054C47">
        <w:rPr>
          <w:sz w:val="24"/>
          <w:szCs w:val="24"/>
        </w:rPr>
        <w:t xml:space="preserve"> on väike. Muudatus on </w:t>
      </w:r>
      <w:proofErr w:type="spellStart"/>
      <w:r w:rsidRPr="00054C47">
        <w:rPr>
          <w:sz w:val="24"/>
          <w:szCs w:val="24"/>
        </w:rPr>
        <w:t>RR-i</w:t>
      </w:r>
      <w:proofErr w:type="spellEnd"/>
      <w:r w:rsidRPr="00054C47">
        <w:rPr>
          <w:sz w:val="24"/>
          <w:szCs w:val="24"/>
        </w:rPr>
        <w:t xml:space="preserve"> andmesaajatele positiivne, sest neil on võimalik saada ajakohasemaid ja korrektsemaid surma andmeid kiiremini ja lihtsamini.</w:t>
      </w:r>
    </w:p>
    <w:p w14:paraId="44A259D4" w14:textId="77777777" w:rsidR="00CA4627" w:rsidRPr="00054C47" w:rsidRDefault="00CA4627" w:rsidP="00CA4627">
      <w:pPr>
        <w:jc w:val="both"/>
        <w:rPr>
          <w:sz w:val="24"/>
          <w:szCs w:val="24"/>
        </w:rPr>
      </w:pPr>
    </w:p>
    <w:p w14:paraId="235CF1D5" w14:textId="6708B17B" w:rsidR="00CA4627" w:rsidRPr="00054C47" w:rsidRDefault="00CA4627" w:rsidP="00CA4627">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6.1</w:t>
      </w:r>
      <w:r w:rsidR="0061501D" w:rsidRPr="00054C47">
        <w:rPr>
          <w:rFonts w:ascii="Times New Roman" w:hAnsi="Times New Roman" w:cs="Times New Roman"/>
          <w:b/>
          <w:bCs/>
          <w:sz w:val="24"/>
          <w:szCs w:val="24"/>
        </w:rPr>
        <w:t>7</w:t>
      </w:r>
      <w:r w:rsidRPr="00054C47">
        <w:rPr>
          <w:rFonts w:ascii="Times New Roman" w:hAnsi="Times New Roman" w:cs="Times New Roman"/>
          <w:b/>
          <w:bCs/>
          <w:sz w:val="24"/>
          <w:szCs w:val="24"/>
        </w:rPr>
        <w:t>.2. Sotsiaalne mõju</w:t>
      </w:r>
    </w:p>
    <w:p w14:paraId="3FB64DB9" w14:textId="77777777" w:rsidR="00CA4627" w:rsidRPr="00054C47" w:rsidRDefault="00CA4627" w:rsidP="00CA4627">
      <w:pPr>
        <w:jc w:val="both"/>
        <w:rPr>
          <w:sz w:val="24"/>
          <w:szCs w:val="24"/>
        </w:rPr>
      </w:pPr>
    </w:p>
    <w:p w14:paraId="4FD087C6" w14:textId="6D51AB55" w:rsidR="00CA4627" w:rsidRPr="00054C47" w:rsidRDefault="00CA4627" w:rsidP="00CA4627">
      <w:pPr>
        <w:jc w:val="both"/>
        <w:rPr>
          <w:sz w:val="24"/>
          <w:szCs w:val="24"/>
        </w:rPr>
      </w:pPr>
      <w:r w:rsidRPr="00054C47">
        <w:rPr>
          <w:sz w:val="24"/>
          <w:szCs w:val="24"/>
          <w:u w:val="single"/>
        </w:rPr>
        <w:t>Mõju sihtrühm</w:t>
      </w:r>
      <w:r w:rsidRPr="00054C47">
        <w:rPr>
          <w:sz w:val="24"/>
          <w:szCs w:val="24"/>
        </w:rPr>
        <w:t xml:space="preserve">: </w:t>
      </w:r>
      <w:r w:rsidR="00BA6B8A" w:rsidRPr="00054C47">
        <w:rPr>
          <w:sz w:val="24"/>
          <w:szCs w:val="24"/>
        </w:rPr>
        <w:t xml:space="preserve">isikud, kes vajavad </w:t>
      </w:r>
      <w:r w:rsidR="00E52A76" w:rsidRPr="00054C47">
        <w:rPr>
          <w:sz w:val="24"/>
          <w:szCs w:val="24"/>
        </w:rPr>
        <w:t xml:space="preserve">surnud isiku </w:t>
      </w:r>
      <w:proofErr w:type="spellStart"/>
      <w:r w:rsidR="00BA6B8A" w:rsidRPr="00054C47">
        <w:rPr>
          <w:sz w:val="24"/>
          <w:szCs w:val="24"/>
        </w:rPr>
        <w:t>IKS-i</w:t>
      </w:r>
      <w:proofErr w:type="spellEnd"/>
      <w:r w:rsidR="00BA6B8A" w:rsidRPr="00054C47">
        <w:rPr>
          <w:sz w:val="24"/>
          <w:szCs w:val="24"/>
        </w:rPr>
        <w:t xml:space="preserve"> § 9 lõikes 4 nimetatud andmeid</w:t>
      </w:r>
    </w:p>
    <w:p w14:paraId="0DF5A168" w14:textId="77777777" w:rsidR="00CA4627" w:rsidRPr="00054C47" w:rsidRDefault="00CA4627" w:rsidP="00CA4627">
      <w:pPr>
        <w:jc w:val="both"/>
        <w:rPr>
          <w:bCs/>
          <w:sz w:val="24"/>
          <w:szCs w:val="24"/>
        </w:rPr>
      </w:pPr>
    </w:p>
    <w:p w14:paraId="233DCA88" w14:textId="02E2F4DC" w:rsidR="00CA4627" w:rsidRPr="00054C47" w:rsidRDefault="00CA4627" w:rsidP="00CA4627">
      <w:pPr>
        <w:jc w:val="both"/>
        <w:rPr>
          <w:sz w:val="24"/>
          <w:szCs w:val="24"/>
        </w:rPr>
      </w:pPr>
      <w:r w:rsidRPr="00054C47">
        <w:rPr>
          <w:sz w:val="24"/>
          <w:szCs w:val="24"/>
          <w:u w:val="single"/>
        </w:rPr>
        <w:lastRenderedPageBreak/>
        <w:t xml:space="preserve">Sihtrühm on </w:t>
      </w:r>
      <w:r w:rsidR="00BA6B8A" w:rsidRPr="00054C47">
        <w:rPr>
          <w:sz w:val="24"/>
          <w:szCs w:val="24"/>
          <w:u w:val="single"/>
        </w:rPr>
        <w:t>potentsiaalselt suur</w:t>
      </w:r>
      <w:r w:rsidR="00BA6B8A" w:rsidRPr="00054C47">
        <w:rPr>
          <w:sz w:val="24"/>
          <w:szCs w:val="24"/>
        </w:rPr>
        <w:t xml:space="preserve">, kes võivad vajada </w:t>
      </w:r>
      <w:r w:rsidR="00E52A76" w:rsidRPr="00054C47">
        <w:rPr>
          <w:sz w:val="24"/>
          <w:szCs w:val="24"/>
        </w:rPr>
        <w:t xml:space="preserve">surnud isiku </w:t>
      </w:r>
      <w:proofErr w:type="spellStart"/>
      <w:r w:rsidR="00BA6B8A" w:rsidRPr="00054C47">
        <w:rPr>
          <w:sz w:val="24"/>
          <w:szCs w:val="24"/>
        </w:rPr>
        <w:t>IKS-i</w:t>
      </w:r>
      <w:proofErr w:type="spellEnd"/>
      <w:r w:rsidR="00BA6B8A" w:rsidRPr="00054C47">
        <w:rPr>
          <w:sz w:val="24"/>
          <w:szCs w:val="24"/>
        </w:rPr>
        <w:t xml:space="preserve"> § 9 lõikes 4 nimetatud surma andmeid.</w:t>
      </w:r>
    </w:p>
    <w:p w14:paraId="148F7C48" w14:textId="77777777" w:rsidR="00CA4627" w:rsidRPr="00054C47" w:rsidRDefault="00CA4627" w:rsidP="00CA4627">
      <w:pPr>
        <w:jc w:val="both"/>
        <w:rPr>
          <w:sz w:val="24"/>
          <w:szCs w:val="24"/>
        </w:rPr>
      </w:pPr>
    </w:p>
    <w:p w14:paraId="5F9F8476" w14:textId="7B1A5114" w:rsidR="00CA4627" w:rsidRPr="00054C47" w:rsidRDefault="00CA4627" w:rsidP="00CA4627">
      <w:pPr>
        <w:jc w:val="both"/>
        <w:rPr>
          <w:sz w:val="24"/>
          <w:szCs w:val="24"/>
        </w:rPr>
      </w:pPr>
      <w:r w:rsidRPr="00054C47">
        <w:rPr>
          <w:sz w:val="24"/>
          <w:szCs w:val="24"/>
          <w:u w:val="single"/>
        </w:rPr>
        <w:t>Mõju esinemise sagedus</w:t>
      </w:r>
      <w:r w:rsidRPr="00054C47">
        <w:rPr>
          <w:sz w:val="24"/>
          <w:szCs w:val="24"/>
        </w:rPr>
        <w:t xml:space="preserve"> on väike</w:t>
      </w:r>
      <w:r w:rsidR="0014479B" w:rsidRPr="00054C47">
        <w:rPr>
          <w:sz w:val="24"/>
          <w:szCs w:val="24"/>
        </w:rPr>
        <w:t xml:space="preserve">. Eeldatavasti ei vaja inimesed </w:t>
      </w:r>
      <w:r w:rsidR="00E52A76" w:rsidRPr="00054C47">
        <w:rPr>
          <w:sz w:val="24"/>
          <w:szCs w:val="24"/>
        </w:rPr>
        <w:t xml:space="preserve">surnud isiku </w:t>
      </w:r>
      <w:proofErr w:type="spellStart"/>
      <w:r w:rsidR="0014479B" w:rsidRPr="00054C47">
        <w:rPr>
          <w:sz w:val="24"/>
          <w:szCs w:val="24"/>
        </w:rPr>
        <w:t>IKS-i</w:t>
      </w:r>
      <w:proofErr w:type="spellEnd"/>
      <w:r w:rsidR="0014479B" w:rsidRPr="00054C47">
        <w:rPr>
          <w:sz w:val="24"/>
          <w:szCs w:val="24"/>
        </w:rPr>
        <w:t xml:space="preserve"> § 9 lõikes 4 nimetatud andmeid tihti ja regulaarselt.</w:t>
      </w:r>
    </w:p>
    <w:p w14:paraId="05A98673" w14:textId="77777777" w:rsidR="00CA4627" w:rsidRPr="00054C47" w:rsidRDefault="00CA4627" w:rsidP="00CA4627">
      <w:pPr>
        <w:jc w:val="both"/>
        <w:rPr>
          <w:sz w:val="24"/>
          <w:szCs w:val="24"/>
        </w:rPr>
      </w:pPr>
    </w:p>
    <w:p w14:paraId="37AD4F96" w14:textId="3C01B793" w:rsidR="00CA4627" w:rsidRPr="00054C47" w:rsidRDefault="00CA4627" w:rsidP="0014479B">
      <w:pPr>
        <w:jc w:val="both"/>
        <w:rPr>
          <w:sz w:val="24"/>
          <w:szCs w:val="24"/>
        </w:rPr>
      </w:pPr>
      <w:r w:rsidRPr="00054C47">
        <w:rPr>
          <w:sz w:val="24"/>
          <w:szCs w:val="24"/>
          <w:u w:val="single"/>
        </w:rPr>
        <w:t>Ebasoovitava mõju kaasnemise risk</w:t>
      </w:r>
      <w:r w:rsidRPr="00054C47">
        <w:rPr>
          <w:sz w:val="24"/>
          <w:szCs w:val="24"/>
        </w:rPr>
        <w:t xml:space="preserve"> võib olla väike. </w:t>
      </w:r>
      <w:r w:rsidR="0014479B" w:rsidRPr="00054C47">
        <w:rPr>
          <w:sz w:val="24"/>
          <w:szCs w:val="24"/>
        </w:rPr>
        <w:t xml:space="preserve">Muudatusel on sihtrühmale positiivne mõju, sest </w:t>
      </w:r>
      <w:r w:rsidR="00E52A76" w:rsidRPr="00054C47">
        <w:rPr>
          <w:sz w:val="24"/>
          <w:szCs w:val="24"/>
        </w:rPr>
        <w:t xml:space="preserve">surnud isiku </w:t>
      </w:r>
      <w:proofErr w:type="spellStart"/>
      <w:r w:rsidR="0014479B" w:rsidRPr="00054C47">
        <w:rPr>
          <w:sz w:val="24"/>
          <w:szCs w:val="24"/>
        </w:rPr>
        <w:t>IKS-i</w:t>
      </w:r>
      <w:proofErr w:type="spellEnd"/>
      <w:r w:rsidR="0014479B" w:rsidRPr="00054C47">
        <w:rPr>
          <w:sz w:val="24"/>
          <w:szCs w:val="24"/>
        </w:rPr>
        <w:t xml:space="preserve"> § 9 lõikes </w:t>
      </w:r>
      <w:r w:rsidR="00E52A76" w:rsidRPr="00054C47">
        <w:rPr>
          <w:sz w:val="24"/>
          <w:szCs w:val="24"/>
        </w:rPr>
        <w:t>4</w:t>
      </w:r>
      <w:r w:rsidR="0014479B" w:rsidRPr="00054C47">
        <w:rPr>
          <w:sz w:val="24"/>
          <w:szCs w:val="24"/>
        </w:rPr>
        <w:t xml:space="preserve"> nimetatud andmeid on võimalik lihtsalt ja kiiremini saada. Inimene ei pea põhjendama nende andmete taotlemist. Väheneb halduskoormus.</w:t>
      </w:r>
    </w:p>
    <w:p w14:paraId="51D2ADC8" w14:textId="77777777" w:rsidR="00CA4627" w:rsidRPr="00054C47" w:rsidRDefault="00CA4627" w:rsidP="00CA4627">
      <w:pPr>
        <w:jc w:val="both"/>
        <w:rPr>
          <w:sz w:val="24"/>
          <w:szCs w:val="24"/>
        </w:rPr>
      </w:pPr>
    </w:p>
    <w:p w14:paraId="3F48B07F" w14:textId="4A2DAA2B" w:rsidR="00CA4627" w:rsidRPr="00054C47" w:rsidRDefault="00CA4627" w:rsidP="00032A08">
      <w:pPr>
        <w:jc w:val="both"/>
        <w:rPr>
          <w:sz w:val="24"/>
          <w:szCs w:val="24"/>
        </w:rPr>
      </w:pPr>
      <w:r w:rsidRPr="00054C47">
        <w:rPr>
          <w:b/>
          <w:bCs/>
          <w:sz w:val="24"/>
          <w:szCs w:val="24"/>
        </w:rPr>
        <w:t>Järeldus mõju olulisuse kohta</w:t>
      </w:r>
      <w:r w:rsidRPr="00054C47">
        <w:rPr>
          <w:sz w:val="24"/>
          <w:szCs w:val="24"/>
        </w:rPr>
        <w:t>: muudatusel ei ole olulist koormavat mõju. Seega ei ole mõju oluline. Muudes valdkondades muudatus mõju ei avalda ja seega muud mõju ei hinnata.</w:t>
      </w:r>
    </w:p>
    <w:p w14:paraId="4508ED2E" w14:textId="77777777" w:rsidR="00585BDB" w:rsidRPr="00054C47" w:rsidRDefault="00585BDB" w:rsidP="00032A08">
      <w:pPr>
        <w:jc w:val="both"/>
        <w:rPr>
          <w:sz w:val="24"/>
          <w:szCs w:val="24"/>
        </w:rPr>
      </w:pPr>
    </w:p>
    <w:p w14:paraId="30351973" w14:textId="77777777" w:rsidR="00585BDB" w:rsidRPr="00054C47" w:rsidRDefault="00585BDB" w:rsidP="00585BDB">
      <w:pPr>
        <w:jc w:val="both"/>
        <w:rPr>
          <w:b/>
          <w:bCs/>
          <w:sz w:val="24"/>
          <w:szCs w:val="24"/>
        </w:rPr>
      </w:pPr>
      <w:r w:rsidRPr="00054C47">
        <w:rPr>
          <w:b/>
          <w:bCs/>
          <w:sz w:val="24"/>
          <w:szCs w:val="24"/>
        </w:rPr>
        <w:t>6.18. Alla 15-aastaste laste kontaktandmete kandmise lõpetamine</w:t>
      </w:r>
    </w:p>
    <w:p w14:paraId="001E0CF3" w14:textId="77777777" w:rsidR="00585BDB" w:rsidRPr="00054C47" w:rsidRDefault="00585BDB" w:rsidP="00585BDB">
      <w:pPr>
        <w:jc w:val="both"/>
        <w:rPr>
          <w:b/>
          <w:bCs/>
          <w:sz w:val="24"/>
          <w:szCs w:val="24"/>
        </w:rPr>
      </w:pPr>
    </w:p>
    <w:p w14:paraId="1BE37449" w14:textId="77777777" w:rsidR="00585BDB" w:rsidRPr="00054C47" w:rsidRDefault="00585BDB" w:rsidP="00585BDB">
      <w:pPr>
        <w:jc w:val="both"/>
        <w:rPr>
          <w:b/>
          <w:bCs/>
          <w:sz w:val="24"/>
          <w:szCs w:val="24"/>
        </w:rPr>
      </w:pPr>
      <w:r w:rsidRPr="00054C47">
        <w:rPr>
          <w:b/>
          <w:bCs/>
          <w:sz w:val="24"/>
          <w:szCs w:val="24"/>
        </w:rPr>
        <w:t>6.18.1. Mõju riigiasutuste korraldusele, tuludele ja kuludele</w:t>
      </w:r>
    </w:p>
    <w:p w14:paraId="7FF0DC39" w14:textId="77777777" w:rsidR="00585BDB" w:rsidRPr="00054C47" w:rsidRDefault="00585BDB" w:rsidP="00585BDB">
      <w:pPr>
        <w:jc w:val="both"/>
        <w:rPr>
          <w:sz w:val="24"/>
          <w:szCs w:val="24"/>
        </w:rPr>
      </w:pPr>
    </w:p>
    <w:p w14:paraId="563D7EC7" w14:textId="77777777" w:rsidR="00585BDB" w:rsidRPr="00054C47" w:rsidRDefault="00585BDB" w:rsidP="00585BDB">
      <w:pPr>
        <w:jc w:val="both"/>
        <w:rPr>
          <w:sz w:val="24"/>
          <w:szCs w:val="24"/>
        </w:rPr>
      </w:pPr>
      <w:r w:rsidRPr="00054C47">
        <w:rPr>
          <w:sz w:val="24"/>
          <w:szCs w:val="24"/>
        </w:rPr>
        <w:t>I</w:t>
      </w:r>
    </w:p>
    <w:p w14:paraId="10356CBE" w14:textId="77777777" w:rsidR="00585BDB" w:rsidRPr="00054C47" w:rsidRDefault="00585BDB" w:rsidP="00585BDB">
      <w:pPr>
        <w:jc w:val="both"/>
        <w:rPr>
          <w:sz w:val="24"/>
          <w:szCs w:val="24"/>
        </w:rPr>
      </w:pPr>
    </w:p>
    <w:p w14:paraId="6C995D55" w14:textId="77777777" w:rsidR="00585BDB" w:rsidRPr="00054C47" w:rsidRDefault="00585BDB" w:rsidP="00585BDB">
      <w:pPr>
        <w:jc w:val="both"/>
        <w:rPr>
          <w:sz w:val="24"/>
          <w:szCs w:val="24"/>
        </w:rPr>
      </w:pPr>
      <w:r w:rsidRPr="00054C47">
        <w:rPr>
          <w:sz w:val="24"/>
          <w:szCs w:val="24"/>
        </w:rPr>
        <w:t xml:space="preserve">Mõju sihtrühm: </w:t>
      </w:r>
      <w:proofErr w:type="spellStart"/>
      <w:r w:rsidRPr="00054C47">
        <w:rPr>
          <w:sz w:val="24"/>
          <w:szCs w:val="24"/>
        </w:rPr>
        <w:t>KOV-i</w:t>
      </w:r>
      <w:proofErr w:type="spellEnd"/>
      <w:r w:rsidRPr="00054C47">
        <w:rPr>
          <w:sz w:val="24"/>
          <w:szCs w:val="24"/>
        </w:rPr>
        <w:t xml:space="preserve"> ja teiste asutuste ametnikud, kes puutuvad alaealiste kontaktandmete esitamisega kokku</w:t>
      </w:r>
    </w:p>
    <w:p w14:paraId="529E7B71" w14:textId="77777777" w:rsidR="00585BDB" w:rsidRPr="00054C47" w:rsidRDefault="00585BDB" w:rsidP="00585BDB">
      <w:pPr>
        <w:jc w:val="both"/>
        <w:rPr>
          <w:sz w:val="24"/>
          <w:szCs w:val="24"/>
        </w:rPr>
      </w:pPr>
    </w:p>
    <w:p w14:paraId="24F277BE" w14:textId="23344F03" w:rsidR="00585BDB" w:rsidRPr="00054C47" w:rsidRDefault="00585BDB" w:rsidP="00585BDB">
      <w:pPr>
        <w:jc w:val="both"/>
        <w:rPr>
          <w:sz w:val="24"/>
          <w:szCs w:val="24"/>
        </w:rPr>
      </w:pPr>
      <w:r w:rsidRPr="00054C47">
        <w:rPr>
          <w:sz w:val="24"/>
          <w:szCs w:val="24"/>
        </w:rPr>
        <w:t>Sihtrühm on väike, hõlmates ametnikke, kes viivad läbi alaealistega seonduvaid menetlusi, mille käigus esitatakse kontaktandmeid.</w:t>
      </w:r>
    </w:p>
    <w:p w14:paraId="04E877C3" w14:textId="77777777" w:rsidR="00585BDB" w:rsidRPr="00054C47" w:rsidRDefault="00585BDB" w:rsidP="00585BDB">
      <w:pPr>
        <w:jc w:val="both"/>
        <w:rPr>
          <w:sz w:val="24"/>
          <w:szCs w:val="24"/>
        </w:rPr>
      </w:pPr>
    </w:p>
    <w:p w14:paraId="65472F1B" w14:textId="6CFD7D93" w:rsidR="00585BDB" w:rsidRPr="00054C47" w:rsidRDefault="00585BDB" w:rsidP="00585BDB">
      <w:pPr>
        <w:jc w:val="both"/>
        <w:rPr>
          <w:sz w:val="24"/>
          <w:szCs w:val="24"/>
        </w:rPr>
      </w:pPr>
      <w:r w:rsidRPr="00054C47">
        <w:rPr>
          <w:sz w:val="24"/>
          <w:szCs w:val="24"/>
        </w:rPr>
        <w:t xml:space="preserve">Mõju ulatus on keskmine. Võivad kaasneda muutused sihtrühma käitumises, aga need ei too eeldatavasti kaasa kohanemisraskusi. Praegu kantakse </w:t>
      </w:r>
      <w:proofErr w:type="spellStart"/>
      <w:r w:rsidR="00C046F1">
        <w:rPr>
          <w:sz w:val="24"/>
          <w:szCs w:val="24"/>
        </w:rPr>
        <w:t>RR-i</w:t>
      </w:r>
      <w:proofErr w:type="spellEnd"/>
      <w:r w:rsidR="00C046F1" w:rsidRPr="00054C47">
        <w:rPr>
          <w:sz w:val="24"/>
          <w:szCs w:val="24"/>
        </w:rPr>
        <w:t xml:space="preserve"> </w:t>
      </w:r>
      <w:r w:rsidRPr="00054C47">
        <w:rPr>
          <w:sz w:val="24"/>
          <w:szCs w:val="24"/>
        </w:rPr>
        <w:t xml:space="preserve">kõigi alaealiste laste kontaktandmed. Muudatus aitab vähendada kontaktandmete kandmist, sest alaealise esindajad olenevalt menetlusest ei saa edaspidi 0–14-aastase lapse kontaktandmeid esitada või kui need on kogutud muudes menetlustes, ei pea neid enam </w:t>
      </w:r>
      <w:proofErr w:type="spellStart"/>
      <w:r w:rsidR="00C046F1">
        <w:rPr>
          <w:sz w:val="24"/>
          <w:szCs w:val="24"/>
        </w:rPr>
        <w:t>RR-i</w:t>
      </w:r>
      <w:proofErr w:type="spellEnd"/>
      <w:r w:rsidR="00C046F1" w:rsidRPr="00054C47">
        <w:rPr>
          <w:sz w:val="24"/>
          <w:szCs w:val="24"/>
        </w:rPr>
        <w:t xml:space="preserve"> </w:t>
      </w:r>
      <w:r w:rsidRPr="00054C47">
        <w:rPr>
          <w:sz w:val="24"/>
          <w:szCs w:val="24"/>
        </w:rPr>
        <w:t>kandma.</w:t>
      </w:r>
    </w:p>
    <w:p w14:paraId="76E712A5" w14:textId="77777777" w:rsidR="00585BDB" w:rsidRPr="00054C47" w:rsidRDefault="00585BDB" w:rsidP="00585BDB">
      <w:pPr>
        <w:jc w:val="both"/>
        <w:rPr>
          <w:sz w:val="24"/>
          <w:szCs w:val="24"/>
        </w:rPr>
      </w:pPr>
    </w:p>
    <w:p w14:paraId="19C33D1A" w14:textId="77777777" w:rsidR="00585BDB" w:rsidRPr="00054C47" w:rsidRDefault="00585BDB" w:rsidP="00585BDB">
      <w:pPr>
        <w:jc w:val="both"/>
        <w:rPr>
          <w:sz w:val="24"/>
          <w:szCs w:val="24"/>
        </w:rPr>
      </w:pPr>
      <w:r w:rsidRPr="00054C47">
        <w:rPr>
          <w:sz w:val="24"/>
          <w:szCs w:val="24"/>
        </w:rPr>
        <w:t>Mõju esinemise sagedus on väike, kuna üldjuhul esitatakse kontaktandmed e-teenuseid tarbides.</w:t>
      </w:r>
    </w:p>
    <w:p w14:paraId="720BDD58" w14:textId="77777777" w:rsidR="00585BDB" w:rsidRPr="00054C47" w:rsidRDefault="00585BDB" w:rsidP="00585BDB">
      <w:pPr>
        <w:jc w:val="both"/>
        <w:rPr>
          <w:sz w:val="24"/>
          <w:szCs w:val="24"/>
        </w:rPr>
      </w:pPr>
    </w:p>
    <w:p w14:paraId="4C375D13" w14:textId="53C7558E" w:rsidR="00585BDB" w:rsidRPr="00054C47" w:rsidRDefault="00585BDB" w:rsidP="00585BDB">
      <w:pPr>
        <w:jc w:val="both"/>
        <w:rPr>
          <w:sz w:val="24"/>
          <w:szCs w:val="24"/>
        </w:rPr>
      </w:pPr>
      <w:r w:rsidRPr="00054C47">
        <w:rPr>
          <w:sz w:val="24"/>
          <w:szCs w:val="24"/>
        </w:rPr>
        <w:t xml:space="preserve">Ebasoovitava mõju kaasnemise risk on väike. Muudatus on </w:t>
      </w:r>
      <w:proofErr w:type="spellStart"/>
      <w:r w:rsidRPr="00054C47">
        <w:rPr>
          <w:sz w:val="24"/>
          <w:szCs w:val="24"/>
        </w:rPr>
        <w:t>KOV-i</w:t>
      </w:r>
      <w:proofErr w:type="spellEnd"/>
      <w:r w:rsidRPr="00054C47">
        <w:rPr>
          <w:sz w:val="24"/>
          <w:szCs w:val="24"/>
        </w:rPr>
        <w:t xml:space="preserve"> ja teiste austuste ametnikele positiivne. </w:t>
      </w:r>
      <w:proofErr w:type="spellStart"/>
      <w:r w:rsidRPr="00054C47">
        <w:rPr>
          <w:sz w:val="24"/>
          <w:szCs w:val="24"/>
        </w:rPr>
        <w:t>KOV-i</w:t>
      </w:r>
      <w:proofErr w:type="spellEnd"/>
      <w:r w:rsidRPr="00054C47">
        <w:rPr>
          <w:sz w:val="24"/>
          <w:szCs w:val="24"/>
        </w:rPr>
        <w:t xml:space="preserve"> ja teiste asutuste ametnike töö väheneb, kuna enam ei esitata 0-14-aastaste kontaktandmeid.</w:t>
      </w:r>
      <w:r w:rsidR="00B80EF1" w:rsidRPr="00054C47">
        <w:rPr>
          <w:sz w:val="24"/>
          <w:szCs w:val="24"/>
        </w:rPr>
        <w:t xml:space="preserve"> </w:t>
      </w:r>
      <w:r w:rsidRPr="00054C47">
        <w:rPr>
          <w:sz w:val="24"/>
          <w:szCs w:val="24"/>
        </w:rPr>
        <w:t>Muudatus võib tuua kaasa selgituskohtust, kui vanemad soovivad oma alla 15-aastase lapse kontaktandmeid esitada, kuid eeldatavasti ei ole need juhtumid sagedased.</w:t>
      </w:r>
    </w:p>
    <w:p w14:paraId="02FA6F28" w14:textId="77777777" w:rsidR="00585BDB" w:rsidRPr="00054C47" w:rsidRDefault="00585BDB" w:rsidP="00585BDB">
      <w:pPr>
        <w:jc w:val="both"/>
        <w:rPr>
          <w:sz w:val="24"/>
          <w:szCs w:val="24"/>
        </w:rPr>
      </w:pPr>
    </w:p>
    <w:p w14:paraId="5C870F6C" w14:textId="77777777" w:rsidR="00585BDB" w:rsidRPr="00054C47" w:rsidRDefault="00585BDB" w:rsidP="00585BDB">
      <w:pPr>
        <w:jc w:val="both"/>
        <w:rPr>
          <w:sz w:val="24"/>
          <w:szCs w:val="24"/>
        </w:rPr>
      </w:pPr>
      <w:r w:rsidRPr="00054C47">
        <w:rPr>
          <w:sz w:val="24"/>
          <w:szCs w:val="24"/>
        </w:rPr>
        <w:t>II</w:t>
      </w:r>
    </w:p>
    <w:p w14:paraId="44677D6D" w14:textId="77777777" w:rsidR="00585BDB" w:rsidRPr="00054C47" w:rsidRDefault="00585BDB" w:rsidP="00585BDB">
      <w:pPr>
        <w:jc w:val="both"/>
        <w:rPr>
          <w:sz w:val="24"/>
          <w:szCs w:val="24"/>
        </w:rPr>
      </w:pPr>
    </w:p>
    <w:p w14:paraId="51438B40" w14:textId="77777777" w:rsidR="00585BDB" w:rsidRPr="00054C47" w:rsidRDefault="00585BDB" w:rsidP="00585BDB">
      <w:pPr>
        <w:jc w:val="both"/>
        <w:rPr>
          <w:sz w:val="24"/>
          <w:szCs w:val="24"/>
        </w:rPr>
      </w:pPr>
      <w:r w:rsidRPr="00054C47">
        <w:rPr>
          <w:sz w:val="24"/>
          <w:szCs w:val="24"/>
        </w:rPr>
        <w:t>Mõju sihtrühm: SMIT</w:t>
      </w:r>
    </w:p>
    <w:p w14:paraId="2741E91F" w14:textId="77777777" w:rsidR="00585BDB" w:rsidRPr="00054C47" w:rsidRDefault="00585BDB" w:rsidP="00585BDB">
      <w:pPr>
        <w:jc w:val="both"/>
        <w:rPr>
          <w:sz w:val="24"/>
          <w:szCs w:val="24"/>
        </w:rPr>
      </w:pPr>
    </w:p>
    <w:p w14:paraId="2699200E" w14:textId="77777777" w:rsidR="00585BDB" w:rsidRPr="00054C47" w:rsidRDefault="00585BDB" w:rsidP="00585BDB">
      <w:pPr>
        <w:jc w:val="both"/>
        <w:rPr>
          <w:sz w:val="24"/>
          <w:szCs w:val="24"/>
        </w:rPr>
      </w:pPr>
      <w:r w:rsidRPr="00054C47">
        <w:rPr>
          <w:sz w:val="24"/>
          <w:szCs w:val="24"/>
        </w:rPr>
        <w:t>Sihtrühm on väike.</w:t>
      </w:r>
    </w:p>
    <w:p w14:paraId="5B6F9219" w14:textId="77777777" w:rsidR="00585BDB" w:rsidRPr="00054C47" w:rsidRDefault="00585BDB" w:rsidP="00585BDB">
      <w:pPr>
        <w:jc w:val="both"/>
        <w:rPr>
          <w:sz w:val="24"/>
          <w:szCs w:val="24"/>
        </w:rPr>
      </w:pPr>
    </w:p>
    <w:p w14:paraId="6244C131" w14:textId="212A0AD2" w:rsidR="00585BDB" w:rsidRPr="00054C47" w:rsidRDefault="00585BDB" w:rsidP="00585BDB">
      <w:pPr>
        <w:jc w:val="both"/>
        <w:rPr>
          <w:sz w:val="24"/>
          <w:szCs w:val="24"/>
        </w:rPr>
      </w:pPr>
      <w:r w:rsidRPr="00054C47">
        <w:rPr>
          <w:sz w:val="24"/>
          <w:szCs w:val="24"/>
        </w:rPr>
        <w:t xml:space="preserve">Mõju ulatus on väike või keskmine. </w:t>
      </w:r>
      <w:proofErr w:type="spellStart"/>
      <w:r w:rsidRPr="00054C47">
        <w:rPr>
          <w:sz w:val="24"/>
          <w:szCs w:val="24"/>
        </w:rPr>
        <w:t>RR-i</w:t>
      </w:r>
      <w:proofErr w:type="spellEnd"/>
      <w:r w:rsidRPr="00054C47">
        <w:rPr>
          <w:sz w:val="24"/>
          <w:szCs w:val="24"/>
        </w:rPr>
        <w:t xml:space="preserve"> volitatud töötlejat </w:t>
      </w:r>
      <w:proofErr w:type="spellStart"/>
      <w:r w:rsidRPr="00054C47">
        <w:rPr>
          <w:sz w:val="24"/>
          <w:szCs w:val="24"/>
        </w:rPr>
        <w:t>SMIT-i</w:t>
      </w:r>
      <w:proofErr w:type="spellEnd"/>
      <w:r w:rsidRPr="00054C47">
        <w:rPr>
          <w:sz w:val="24"/>
          <w:szCs w:val="24"/>
        </w:rPr>
        <w:t xml:space="preserve"> mõjutab muudatus seetõttu, et ta peab looma </w:t>
      </w:r>
      <w:proofErr w:type="spellStart"/>
      <w:r w:rsidRPr="00054C47">
        <w:rPr>
          <w:sz w:val="24"/>
          <w:szCs w:val="24"/>
        </w:rPr>
        <w:t>RR-is</w:t>
      </w:r>
      <w:proofErr w:type="spellEnd"/>
      <w:r w:rsidRPr="00054C47">
        <w:rPr>
          <w:sz w:val="24"/>
          <w:szCs w:val="24"/>
        </w:rPr>
        <w:t xml:space="preserve"> võimekuse, et oleks tagatud 0-14-aastaste laste kontaktandmete mitte esitamine ja kandmine. Samuti tuleb lõpetada </w:t>
      </w:r>
      <w:proofErr w:type="spellStart"/>
      <w:r w:rsidR="00C046F1">
        <w:rPr>
          <w:sz w:val="24"/>
          <w:szCs w:val="24"/>
        </w:rPr>
        <w:t>RR-i</w:t>
      </w:r>
      <w:proofErr w:type="spellEnd"/>
      <w:r w:rsidR="00C046F1" w:rsidRPr="00054C47">
        <w:rPr>
          <w:sz w:val="24"/>
          <w:szCs w:val="24"/>
        </w:rPr>
        <w:t xml:space="preserve"> </w:t>
      </w:r>
      <w:r w:rsidRPr="00054C47">
        <w:rPr>
          <w:sz w:val="24"/>
          <w:szCs w:val="24"/>
        </w:rPr>
        <w:t>seni kantud 0-14-aastaste laste kontaktandmete kehtivus.</w:t>
      </w:r>
    </w:p>
    <w:p w14:paraId="02B4552A" w14:textId="77777777" w:rsidR="00585BDB" w:rsidRPr="00054C47" w:rsidRDefault="00585BDB" w:rsidP="00585BDB">
      <w:pPr>
        <w:jc w:val="both"/>
        <w:rPr>
          <w:sz w:val="24"/>
          <w:szCs w:val="24"/>
        </w:rPr>
      </w:pPr>
    </w:p>
    <w:p w14:paraId="5B33CFFF" w14:textId="0F4D141C" w:rsidR="00585BDB" w:rsidRPr="00054C47" w:rsidRDefault="00585BDB" w:rsidP="00585BDB">
      <w:pPr>
        <w:jc w:val="both"/>
        <w:rPr>
          <w:sz w:val="24"/>
          <w:szCs w:val="24"/>
        </w:rPr>
      </w:pPr>
      <w:r w:rsidRPr="00054C47">
        <w:rPr>
          <w:sz w:val="24"/>
          <w:szCs w:val="24"/>
        </w:rPr>
        <w:lastRenderedPageBreak/>
        <w:t>Mõju esinemise sagedus on väike. Muudatused tarkvaras ning seniste kontaktandmete kehtivuse lõpetamine on ühekordne tegevus.</w:t>
      </w:r>
    </w:p>
    <w:p w14:paraId="6DBF5C21" w14:textId="77777777" w:rsidR="00585BDB" w:rsidRPr="00054C47" w:rsidRDefault="00585BDB" w:rsidP="00585BDB">
      <w:pPr>
        <w:jc w:val="both"/>
        <w:rPr>
          <w:sz w:val="24"/>
          <w:szCs w:val="24"/>
        </w:rPr>
      </w:pPr>
    </w:p>
    <w:p w14:paraId="613E3D72" w14:textId="64EDD2C8" w:rsidR="00585BDB" w:rsidRPr="00054C47" w:rsidRDefault="00585BDB" w:rsidP="00585BDB">
      <w:pPr>
        <w:jc w:val="both"/>
        <w:rPr>
          <w:sz w:val="24"/>
          <w:szCs w:val="24"/>
        </w:rPr>
      </w:pPr>
      <w:r w:rsidRPr="00054C47">
        <w:rPr>
          <w:sz w:val="24"/>
          <w:szCs w:val="24"/>
        </w:rPr>
        <w:t xml:space="preserve">Ebasoovitava mõju kaasnemise risk on väike. Muudatus on sihtrühma jaoks positiivne, sest väheneb </w:t>
      </w:r>
      <w:proofErr w:type="spellStart"/>
      <w:r w:rsidR="00C046F1">
        <w:rPr>
          <w:sz w:val="24"/>
          <w:szCs w:val="24"/>
        </w:rPr>
        <w:t>RR-i</w:t>
      </w:r>
      <w:proofErr w:type="spellEnd"/>
      <w:r w:rsidR="00C046F1" w:rsidRPr="00054C47">
        <w:rPr>
          <w:sz w:val="24"/>
          <w:szCs w:val="24"/>
        </w:rPr>
        <w:t xml:space="preserve"> </w:t>
      </w:r>
      <w:r w:rsidRPr="00054C47">
        <w:rPr>
          <w:sz w:val="24"/>
          <w:szCs w:val="24"/>
        </w:rPr>
        <w:t xml:space="preserve">kantavate andmete hulk ja sellest tulenevalt ka nende andmete õigsusega seonduvate </w:t>
      </w:r>
      <w:proofErr w:type="spellStart"/>
      <w:r w:rsidRPr="00054C47">
        <w:rPr>
          <w:sz w:val="24"/>
          <w:szCs w:val="24"/>
        </w:rPr>
        <w:t>RR-i</w:t>
      </w:r>
      <w:proofErr w:type="spellEnd"/>
      <w:r w:rsidRPr="00054C47">
        <w:rPr>
          <w:sz w:val="24"/>
          <w:szCs w:val="24"/>
        </w:rPr>
        <w:t xml:space="preserve"> klienditoe pöördumiste hulk.</w:t>
      </w:r>
    </w:p>
    <w:p w14:paraId="2BC82824" w14:textId="77777777" w:rsidR="00585BDB" w:rsidRPr="00054C47" w:rsidRDefault="00585BDB" w:rsidP="00585BDB">
      <w:pPr>
        <w:jc w:val="both"/>
        <w:rPr>
          <w:sz w:val="24"/>
          <w:szCs w:val="24"/>
        </w:rPr>
      </w:pPr>
    </w:p>
    <w:p w14:paraId="38B8ABDE" w14:textId="77777777" w:rsidR="00585BDB" w:rsidRPr="00054C47" w:rsidRDefault="00585BDB" w:rsidP="00585BDB">
      <w:pPr>
        <w:jc w:val="both"/>
        <w:rPr>
          <w:b/>
          <w:bCs/>
          <w:sz w:val="24"/>
          <w:szCs w:val="24"/>
        </w:rPr>
      </w:pPr>
      <w:r w:rsidRPr="00054C47">
        <w:rPr>
          <w:b/>
          <w:bCs/>
          <w:sz w:val="24"/>
          <w:szCs w:val="24"/>
        </w:rPr>
        <w:t>6.18.2. Sotsiaalne mõju</w:t>
      </w:r>
    </w:p>
    <w:p w14:paraId="1FA645BB" w14:textId="77777777" w:rsidR="00585BDB" w:rsidRPr="00054C47" w:rsidRDefault="00585BDB" w:rsidP="00585BDB">
      <w:pPr>
        <w:jc w:val="both"/>
        <w:rPr>
          <w:sz w:val="24"/>
          <w:szCs w:val="24"/>
        </w:rPr>
      </w:pPr>
    </w:p>
    <w:p w14:paraId="48CDE7DB" w14:textId="0A5C13CA" w:rsidR="00585BDB" w:rsidRPr="00054C47" w:rsidRDefault="00585BDB" w:rsidP="00585BDB">
      <w:pPr>
        <w:jc w:val="both"/>
        <w:rPr>
          <w:sz w:val="24"/>
          <w:szCs w:val="24"/>
        </w:rPr>
      </w:pPr>
      <w:r w:rsidRPr="00054C47">
        <w:rPr>
          <w:sz w:val="24"/>
          <w:szCs w:val="24"/>
        </w:rPr>
        <w:t xml:space="preserve">Mõju sihtrühm: lapsevanemad ja eestkostjad, kelle 0–14-aastaste laste või eestkostetavate kontaktandmeid enam </w:t>
      </w:r>
      <w:proofErr w:type="spellStart"/>
      <w:r w:rsidRPr="00054C47">
        <w:rPr>
          <w:sz w:val="24"/>
          <w:szCs w:val="24"/>
        </w:rPr>
        <w:t>RR-i</w:t>
      </w:r>
      <w:proofErr w:type="spellEnd"/>
      <w:r w:rsidRPr="00054C47">
        <w:rPr>
          <w:sz w:val="24"/>
          <w:szCs w:val="24"/>
        </w:rPr>
        <w:t xml:space="preserve"> ei kanta</w:t>
      </w:r>
      <w:r w:rsidR="00B80EF1" w:rsidRPr="00054C47">
        <w:rPr>
          <w:sz w:val="24"/>
          <w:szCs w:val="24"/>
        </w:rPr>
        <w:t>.</w:t>
      </w:r>
    </w:p>
    <w:p w14:paraId="1E449CFE" w14:textId="77777777" w:rsidR="00585BDB" w:rsidRPr="00054C47" w:rsidRDefault="00585BDB" w:rsidP="00585BDB">
      <w:pPr>
        <w:jc w:val="both"/>
        <w:rPr>
          <w:sz w:val="24"/>
          <w:szCs w:val="24"/>
        </w:rPr>
      </w:pPr>
    </w:p>
    <w:p w14:paraId="33CE782A" w14:textId="464385D7" w:rsidR="00B81950" w:rsidRPr="00054C47" w:rsidRDefault="00585BDB" w:rsidP="00585BDB">
      <w:pPr>
        <w:jc w:val="both"/>
        <w:rPr>
          <w:sz w:val="24"/>
          <w:szCs w:val="24"/>
        </w:rPr>
      </w:pPr>
      <w:r w:rsidRPr="00054C47">
        <w:rPr>
          <w:sz w:val="24"/>
          <w:szCs w:val="24"/>
        </w:rPr>
        <w:t>Sihtrühma suurus on keskmine.</w:t>
      </w:r>
      <w:r w:rsidR="00B81950" w:rsidRPr="00054C47">
        <w:rPr>
          <w:sz w:val="24"/>
          <w:szCs w:val="24"/>
        </w:rPr>
        <w:t xml:space="preserve"> 15. juuli 2024. aasta seisuga oli </w:t>
      </w:r>
      <w:proofErr w:type="spellStart"/>
      <w:r w:rsidR="00B81950" w:rsidRPr="00054C47">
        <w:rPr>
          <w:sz w:val="24"/>
          <w:szCs w:val="24"/>
        </w:rPr>
        <w:t>RR-is</w:t>
      </w:r>
      <w:proofErr w:type="spellEnd"/>
      <w:r w:rsidR="00B81950" w:rsidRPr="00054C47">
        <w:rPr>
          <w:sz w:val="24"/>
          <w:szCs w:val="24"/>
        </w:rPr>
        <w:t xml:space="preserve"> 30 446 (telefonid- 17 529, e-posti aadressid- 12 917) 0-14-aastase lapse kontaktandmed, mis on samad kui nende esindajatel (vanematel, hooldajatel jne).</w:t>
      </w:r>
    </w:p>
    <w:p w14:paraId="3ABF79E4" w14:textId="77777777" w:rsidR="00B81950" w:rsidRPr="00054C47" w:rsidRDefault="00B81950" w:rsidP="00585BDB">
      <w:pPr>
        <w:jc w:val="both"/>
        <w:rPr>
          <w:sz w:val="24"/>
          <w:szCs w:val="24"/>
        </w:rPr>
      </w:pPr>
    </w:p>
    <w:p w14:paraId="63516D6F" w14:textId="1F0F94DC" w:rsidR="00585BDB" w:rsidRPr="00054C47" w:rsidRDefault="00585BDB" w:rsidP="00585BDB">
      <w:pPr>
        <w:jc w:val="both"/>
        <w:rPr>
          <w:sz w:val="24"/>
          <w:szCs w:val="24"/>
        </w:rPr>
      </w:pPr>
      <w:r w:rsidRPr="00054C47">
        <w:rPr>
          <w:sz w:val="24"/>
          <w:szCs w:val="24"/>
        </w:rPr>
        <w:t>Mõju ulatus on keskmine. Võivad kaasneda muutused sihtrühma käitumises, aga need ei too eeldatavasti kaasa kohanemisraskusi. Vanemad ja eestkostjad ei pea enam esitama enda 0-14-aastase lapse kontaktandmeid, mis seni on üldjuhul tähendanud enda kontaktandmete mitmekordset esitamist.</w:t>
      </w:r>
    </w:p>
    <w:p w14:paraId="45E02A71" w14:textId="77777777" w:rsidR="00585BDB" w:rsidRPr="00054C47" w:rsidRDefault="00585BDB" w:rsidP="00585BDB">
      <w:pPr>
        <w:jc w:val="both"/>
        <w:rPr>
          <w:sz w:val="24"/>
          <w:szCs w:val="24"/>
        </w:rPr>
      </w:pPr>
    </w:p>
    <w:p w14:paraId="43C91934" w14:textId="77777777" w:rsidR="00585BDB" w:rsidRPr="00054C47" w:rsidRDefault="00585BDB" w:rsidP="00585BDB">
      <w:pPr>
        <w:jc w:val="both"/>
        <w:rPr>
          <w:sz w:val="24"/>
          <w:szCs w:val="24"/>
        </w:rPr>
      </w:pPr>
      <w:r w:rsidRPr="00054C47">
        <w:rPr>
          <w:sz w:val="24"/>
          <w:szCs w:val="24"/>
        </w:rPr>
        <w:t>Mõju esinemise sagedus on väike. Üldjuhul esitatakse kontaktandmeid e-teenuses, kus nende esitamise võimalust edaspidi enam ei ole ning seega ei peaks mitte esitamine tekitama küsimust.</w:t>
      </w:r>
    </w:p>
    <w:p w14:paraId="14D8A5CD" w14:textId="77777777" w:rsidR="00585BDB" w:rsidRPr="00054C47" w:rsidRDefault="00585BDB" w:rsidP="00585BDB">
      <w:pPr>
        <w:jc w:val="both"/>
        <w:rPr>
          <w:sz w:val="24"/>
          <w:szCs w:val="24"/>
        </w:rPr>
      </w:pPr>
    </w:p>
    <w:p w14:paraId="565D6F01" w14:textId="72BD9F73" w:rsidR="00585BDB" w:rsidRPr="00054C47" w:rsidRDefault="00585BDB" w:rsidP="00585BDB">
      <w:pPr>
        <w:jc w:val="both"/>
        <w:rPr>
          <w:sz w:val="24"/>
          <w:szCs w:val="24"/>
        </w:rPr>
      </w:pPr>
      <w:r w:rsidRPr="00054C47">
        <w:rPr>
          <w:sz w:val="24"/>
          <w:szCs w:val="24"/>
        </w:rPr>
        <w:t xml:space="preserve">Ebasoovitava mõju kaasnemise risk on väike. Muudatus on lapsevanematele ja eestkostjatele positiivne, sest 0–14-aastase kontaktandmeid ei ole vaja esitada. Negatiivset mõju võib muudatus avaldada neile, kes soovivad mingil põhjusel esitada oma 0–14-aastase lapse kontaktandmeid, sest nad ei saa seda enam teha. Samas juba ka praegu tuleb 0-14-aastase lapse puhul võtta ühendust tema esindajaga ning need kontaktandmed on </w:t>
      </w:r>
      <w:proofErr w:type="spellStart"/>
      <w:r w:rsidRPr="00054C47">
        <w:rPr>
          <w:sz w:val="24"/>
          <w:szCs w:val="24"/>
        </w:rPr>
        <w:t>RR-ist</w:t>
      </w:r>
      <w:proofErr w:type="spellEnd"/>
      <w:r w:rsidRPr="00054C47">
        <w:rPr>
          <w:sz w:val="24"/>
          <w:szCs w:val="24"/>
        </w:rPr>
        <w:t xml:space="preserve"> kättesaadavad.</w:t>
      </w:r>
    </w:p>
    <w:p w14:paraId="597868C8" w14:textId="77777777" w:rsidR="00585BDB" w:rsidRPr="00054C47" w:rsidRDefault="00585BDB" w:rsidP="00585BDB">
      <w:pPr>
        <w:jc w:val="both"/>
        <w:rPr>
          <w:sz w:val="24"/>
          <w:szCs w:val="24"/>
        </w:rPr>
      </w:pPr>
    </w:p>
    <w:p w14:paraId="126EB1B5" w14:textId="67000F28" w:rsidR="00585BDB" w:rsidRPr="00054C47" w:rsidRDefault="00585BDB" w:rsidP="00032A08">
      <w:pPr>
        <w:jc w:val="both"/>
        <w:rPr>
          <w:sz w:val="24"/>
          <w:szCs w:val="24"/>
        </w:rPr>
      </w:pPr>
      <w:r w:rsidRPr="00054C47">
        <w:rPr>
          <w:sz w:val="24"/>
          <w:szCs w:val="24"/>
        </w:rPr>
        <w:t xml:space="preserve">Järeldus mõju olulisuse kohta: muudatusel ei ole olulist koormavat mõju. Seega ei ole mõju oluline. Muudes valdkondades muudatus mõju ei avalda ja seega muud mõju ei </w:t>
      </w:r>
      <w:commentRangeStart w:id="121"/>
      <w:r w:rsidRPr="00054C47">
        <w:rPr>
          <w:sz w:val="24"/>
          <w:szCs w:val="24"/>
        </w:rPr>
        <w:t>hinnata</w:t>
      </w:r>
      <w:commentRangeEnd w:id="121"/>
      <w:r w:rsidR="00CC186E">
        <w:rPr>
          <w:rStyle w:val="Kommentaariviide"/>
          <w:rFonts w:asciiTheme="minorHAnsi" w:hAnsiTheme="minorHAnsi"/>
          <w:lang w:eastAsia="en-US"/>
        </w:rPr>
        <w:commentReference w:id="121"/>
      </w:r>
      <w:r w:rsidRPr="00054C47">
        <w:rPr>
          <w:sz w:val="24"/>
          <w:szCs w:val="24"/>
        </w:rPr>
        <w:t>.</w:t>
      </w:r>
    </w:p>
    <w:p w14:paraId="79F12AA6" w14:textId="77777777" w:rsidR="00714223" w:rsidRPr="00054C47" w:rsidRDefault="00714223" w:rsidP="00032A08">
      <w:pPr>
        <w:jc w:val="both"/>
        <w:rPr>
          <w:bCs/>
          <w:sz w:val="24"/>
          <w:szCs w:val="24"/>
        </w:rPr>
      </w:pPr>
    </w:p>
    <w:p w14:paraId="6B0DA34C" w14:textId="77777777" w:rsidR="003D35C5" w:rsidRPr="00054C47" w:rsidRDefault="003D35C5" w:rsidP="003D35C5">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7. Seaduse rakendamisega seotud riigi ja kohaliku omavalitsuse tegevused, eeldatavad kulud ja tulud</w:t>
      </w:r>
    </w:p>
    <w:p w14:paraId="053E7DF8" w14:textId="77777777" w:rsidR="003D35C5" w:rsidRPr="00054C47" w:rsidRDefault="003D35C5" w:rsidP="003D35C5">
      <w:pPr>
        <w:pStyle w:val="Vahedeta"/>
        <w:jc w:val="both"/>
        <w:rPr>
          <w:rFonts w:ascii="Times New Roman" w:eastAsia="Times New Roman" w:hAnsi="Times New Roman" w:cs="Times New Roman"/>
          <w:kern w:val="1"/>
          <w:sz w:val="24"/>
          <w:szCs w:val="24"/>
          <w:lang w:eastAsia="zh-CN"/>
        </w:rPr>
      </w:pPr>
    </w:p>
    <w:p w14:paraId="4973412D" w14:textId="12BC4137" w:rsidR="003D35C5" w:rsidRPr="00054C47" w:rsidRDefault="003D35C5"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Seaduse rakendamiseks tuleb teha IT arendusi. Arendusele kuluv summa kaetakse Siseministeeriumi infotehnoloogia- ja arenduskeskuse eelarvest </w:t>
      </w:r>
      <w:proofErr w:type="spellStart"/>
      <w:r w:rsidR="00CA371A" w:rsidRPr="00054C47">
        <w:rPr>
          <w:rFonts w:ascii="Times New Roman" w:hAnsi="Times New Roman" w:cs="Times New Roman"/>
          <w:sz w:val="24"/>
          <w:szCs w:val="24"/>
        </w:rPr>
        <w:t>RR-i</w:t>
      </w:r>
      <w:proofErr w:type="spellEnd"/>
      <w:r w:rsidRPr="00054C47">
        <w:rPr>
          <w:rFonts w:ascii="Times New Roman" w:hAnsi="Times New Roman" w:cs="Times New Roman"/>
          <w:sz w:val="24"/>
          <w:szCs w:val="24"/>
        </w:rPr>
        <w:t xml:space="preserve"> pidamiseks ettenähtud rahast.</w:t>
      </w:r>
    </w:p>
    <w:p w14:paraId="489A6E1B" w14:textId="77777777" w:rsidR="00A50817" w:rsidRPr="00054C47" w:rsidRDefault="00A50817" w:rsidP="003D35C5">
      <w:pPr>
        <w:pStyle w:val="Vahedeta"/>
        <w:jc w:val="both"/>
        <w:rPr>
          <w:rFonts w:ascii="Times New Roman" w:hAnsi="Times New Roman" w:cs="Times New Roman"/>
          <w:sz w:val="24"/>
          <w:szCs w:val="24"/>
        </w:rPr>
      </w:pPr>
    </w:p>
    <w:p w14:paraId="68D8EA4A" w14:textId="6F0EAC34" w:rsidR="00A50817" w:rsidRPr="00054C47" w:rsidRDefault="00AB2AEE"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Võimaldades kolmanda riigi kodanikul oma lapse sünni registreerimisel avaldada lapse kodakondsus, toob kaasa </w:t>
      </w:r>
      <w:proofErr w:type="spellStart"/>
      <w:r w:rsidRPr="00054C47">
        <w:rPr>
          <w:rFonts w:ascii="Times New Roman" w:hAnsi="Times New Roman" w:cs="Times New Roman"/>
          <w:sz w:val="24"/>
          <w:szCs w:val="24"/>
        </w:rPr>
        <w:t>PPA-le</w:t>
      </w:r>
      <w:proofErr w:type="spellEnd"/>
      <w:r w:rsidRPr="00054C47">
        <w:rPr>
          <w:rFonts w:ascii="Times New Roman" w:hAnsi="Times New Roman" w:cs="Times New Roman"/>
          <w:sz w:val="24"/>
          <w:szCs w:val="24"/>
        </w:rPr>
        <w:t xml:space="preserve"> täiendava juhendi koostamise ja ametnike koolitamise</w:t>
      </w:r>
      <w:r w:rsidR="00F02594" w:rsidRPr="00054C47">
        <w:rPr>
          <w:rFonts w:ascii="Times New Roman" w:hAnsi="Times New Roman" w:cs="Times New Roman"/>
          <w:sz w:val="24"/>
          <w:szCs w:val="24"/>
        </w:rPr>
        <w:t xml:space="preserve"> vajaduse</w:t>
      </w:r>
      <w:r w:rsidRPr="00054C47">
        <w:rPr>
          <w:rFonts w:ascii="Times New Roman" w:hAnsi="Times New Roman" w:cs="Times New Roman"/>
          <w:sz w:val="24"/>
          <w:szCs w:val="24"/>
        </w:rPr>
        <w:t>, et  la</w:t>
      </w:r>
      <w:r w:rsidR="00F02594" w:rsidRPr="00054C47">
        <w:rPr>
          <w:rFonts w:ascii="Times New Roman" w:hAnsi="Times New Roman" w:cs="Times New Roman"/>
          <w:sz w:val="24"/>
          <w:szCs w:val="24"/>
        </w:rPr>
        <w:t>psele</w:t>
      </w:r>
      <w:r w:rsidRPr="00054C47">
        <w:rPr>
          <w:rFonts w:ascii="Times New Roman" w:hAnsi="Times New Roman" w:cs="Times New Roman"/>
          <w:sz w:val="24"/>
          <w:szCs w:val="24"/>
        </w:rPr>
        <w:t xml:space="preserve"> antud kodakondsuste puhul </w:t>
      </w:r>
      <w:r w:rsidR="00E346E0" w:rsidRPr="00054C47">
        <w:rPr>
          <w:rFonts w:ascii="Times New Roman" w:hAnsi="Times New Roman" w:cs="Times New Roman"/>
          <w:sz w:val="24"/>
          <w:szCs w:val="24"/>
        </w:rPr>
        <w:t xml:space="preserve">PPA </w:t>
      </w:r>
      <w:r w:rsidRPr="00054C47">
        <w:rPr>
          <w:rFonts w:ascii="Times New Roman" w:hAnsi="Times New Roman" w:cs="Times New Roman"/>
          <w:sz w:val="24"/>
          <w:szCs w:val="24"/>
        </w:rPr>
        <w:t>vajadusel küsik</w:t>
      </w:r>
      <w:r w:rsidR="00E346E0" w:rsidRPr="00054C47">
        <w:rPr>
          <w:rFonts w:ascii="Times New Roman" w:hAnsi="Times New Roman" w:cs="Times New Roman"/>
          <w:sz w:val="24"/>
          <w:szCs w:val="24"/>
        </w:rPr>
        <w:t>s</w:t>
      </w:r>
      <w:r w:rsidRPr="00054C47">
        <w:rPr>
          <w:rFonts w:ascii="Times New Roman" w:hAnsi="Times New Roman" w:cs="Times New Roman"/>
          <w:sz w:val="24"/>
          <w:szCs w:val="24"/>
        </w:rPr>
        <w:t xml:space="preserve"> </w:t>
      </w:r>
      <w:r w:rsidR="00F02594" w:rsidRPr="00054C47">
        <w:rPr>
          <w:rFonts w:ascii="Times New Roman" w:hAnsi="Times New Roman" w:cs="Times New Roman"/>
          <w:sz w:val="24"/>
          <w:szCs w:val="24"/>
        </w:rPr>
        <w:t xml:space="preserve">vanematelt </w:t>
      </w:r>
      <w:r w:rsidRPr="00054C47">
        <w:rPr>
          <w:rFonts w:ascii="Times New Roman" w:hAnsi="Times New Roman" w:cs="Times New Roman"/>
          <w:sz w:val="24"/>
          <w:szCs w:val="24"/>
        </w:rPr>
        <w:t>juurde täiendavaid tõendeid</w:t>
      </w:r>
      <w:r w:rsidR="00F02594" w:rsidRPr="00054C47">
        <w:rPr>
          <w:rFonts w:ascii="Times New Roman" w:hAnsi="Times New Roman" w:cs="Times New Roman"/>
          <w:sz w:val="24"/>
          <w:szCs w:val="24"/>
        </w:rPr>
        <w:t>.</w:t>
      </w:r>
    </w:p>
    <w:p w14:paraId="65982A05" w14:textId="77777777" w:rsidR="003D35C5" w:rsidRPr="00054C47" w:rsidRDefault="003D35C5" w:rsidP="003D35C5">
      <w:pPr>
        <w:pStyle w:val="Vahedeta"/>
        <w:jc w:val="both"/>
        <w:rPr>
          <w:rFonts w:ascii="Times New Roman" w:hAnsi="Times New Roman" w:cs="Times New Roman"/>
          <w:sz w:val="24"/>
          <w:szCs w:val="24"/>
        </w:rPr>
      </w:pPr>
    </w:p>
    <w:p w14:paraId="1990F762" w14:textId="77777777" w:rsidR="003D35C5" w:rsidRPr="00054C47" w:rsidRDefault="003D35C5" w:rsidP="003D35C5">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8. Rakendusaktid</w:t>
      </w:r>
    </w:p>
    <w:p w14:paraId="696F1DDA" w14:textId="77777777" w:rsidR="003D35C5" w:rsidRPr="00054C47" w:rsidRDefault="003D35C5" w:rsidP="003D35C5">
      <w:pPr>
        <w:pStyle w:val="Vahedeta"/>
        <w:jc w:val="both"/>
        <w:rPr>
          <w:rFonts w:ascii="Times New Roman" w:eastAsia="Times New Roman" w:hAnsi="Times New Roman" w:cs="Times New Roman"/>
          <w:kern w:val="1"/>
          <w:sz w:val="24"/>
          <w:szCs w:val="24"/>
          <w:lang w:eastAsia="zh-CN"/>
        </w:rPr>
      </w:pPr>
    </w:p>
    <w:p w14:paraId="66D91753" w14:textId="1A0EA62E" w:rsidR="003D35C5" w:rsidRPr="00054C47" w:rsidRDefault="003D35C5"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Eelnõu rakendamiseks tuleb muuta järgmisi rakendusakte:</w:t>
      </w:r>
    </w:p>
    <w:p w14:paraId="79C7F17E" w14:textId="77777777" w:rsidR="003D35C5" w:rsidRPr="00054C47" w:rsidRDefault="003D35C5" w:rsidP="003D35C5">
      <w:pPr>
        <w:pStyle w:val="Vahedeta"/>
        <w:jc w:val="both"/>
        <w:rPr>
          <w:rFonts w:ascii="Times New Roman" w:hAnsi="Times New Roman" w:cs="Times New Roman"/>
          <w:sz w:val="24"/>
          <w:szCs w:val="24"/>
        </w:rPr>
      </w:pPr>
    </w:p>
    <w:p w14:paraId="43907EEC" w14:textId="06283051" w:rsidR="00C74B92" w:rsidRPr="00054C47" w:rsidRDefault="0061501D" w:rsidP="0061501D">
      <w:pPr>
        <w:pStyle w:val="Vahedeta"/>
        <w:jc w:val="both"/>
        <w:rPr>
          <w:rFonts w:ascii="Times New Roman" w:hAnsi="Times New Roman" w:cs="Times New Roman"/>
          <w:sz w:val="24"/>
          <w:szCs w:val="24"/>
        </w:rPr>
      </w:pPr>
      <w:r w:rsidRPr="00054C47">
        <w:rPr>
          <w:rFonts w:ascii="Times New Roman" w:hAnsi="Times New Roman" w:cs="Times New Roman"/>
          <w:sz w:val="24"/>
          <w:szCs w:val="24"/>
        </w:rPr>
        <w:lastRenderedPageBreak/>
        <w:t>1.</w:t>
      </w:r>
      <w:r w:rsidR="00C74B92" w:rsidRPr="00054C47">
        <w:rPr>
          <w:rFonts w:ascii="Times New Roman" w:hAnsi="Times New Roman" w:cs="Times New Roman"/>
          <w:sz w:val="24"/>
          <w:szCs w:val="24"/>
        </w:rPr>
        <w:t>Vabariigi Valitsuse 20. detsembri 2018. aasta määrus nr 128 „Elukoha aadresse edastavate ning lisa-aadresse ja kontaktandmeid rahvastikuregistrisse kandvate avalikku ülesannet täitvate asutuste ja isikute ning isiku viibimiskoha aadressi andmeandjate loetelu ning elukoha aadressi edastamise, lisa-aadressi ja kontaktandmete rahvastikuregistrisse kandmise ja isiku viibimiskoha andmete esitamise kord“;</w:t>
      </w:r>
    </w:p>
    <w:p w14:paraId="7D3D3E5A" w14:textId="7B9A854E" w:rsidR="0061501D" w:rsidRPr="00054C47" w:rsidRDefault="0061501D" w:rsidP="0061501D">
      <w:pPr>
        <w:pStyle w:val="Vahedeta"/>
        <w:jc w:val="both"/>
        <w:rPr>
          <w:rFonts w:ascii="Times New Roman" w:hAnsi="Times New Roman" w:cs="Times New Roman"/>
          <w:sz w:val="24"/>
          <w:szCs w:val="24"/>
        </w:rPr>
      </w:pPr>
      <w:r w:rsidRPr="00054C47">
        <w:rPr>
          <w:rFonts w:ascii="Times New Roman" w:hAnsi="Times New Roman" w:cs="Times New Roman"/>
          <w:sz w:val="24"/>
          <w:szCs w:val="24"/>
        </w:rPr>
        <w:t>2. Vabariigi Valitsuse 20. detsembri 2018. aasta määrus nr 129 „</w:t>
      </w:r>
      <w:r w:rsidR="004A5AFB" w:rsidRPr="004A5AFB">
        <w:rPr>
          <w:rFonts w:ascii="Times New Roman" w:hAnsi="Times New Roman" w:cs="Times New Roman"/>
          <w:sz w:val="24"/>
          <w:szCs w:val="24"/>
        </w:rPr>
        <w:t>Rahvastikuregistri ülesehitus, turvaklass, täpne andmekoosseis ja andmeandjate üleantavate andmete loetelu</w:t>
      </w:r>
      <w:r w:rsidRPr="00054C47">
        <w:rPr>
          <w:rFonts w:ascii="Times New Roman" w:hAnsi="Times New Roman" w:cs="Times New Roman"/>
          <w:sz w:val="24"/>
          <w:szCs w:val="24"/>
        </w:rPr>
        <w:t>“;</w:t>
      </w:r>
    </w:p>
    <w:p w14:paraId="54965C2B" w14:textId="781FBF69" w:rsidR="00D04166" w:rsidRPr="00054C47" w:rsidRDefault="00D04166" w:rsidP="0061501D">
      <w:pPr>
        <w:pStyle w:val="Vahedeta"/>
        <w:jc w:val="both"/>
        <w:rPr>
          <w:rFonts w:ascii="Times New Roman" w:hAnsi="Times New Roman" w:cs="Times New Roman"/>
          <w:sz w:val="24"/>
          <w:szCs w:val="24"/>
        </w:rPr>
      </w:pPr>
      <w:r w:rsidRPr="00054C47">
        <w:rPr>
          <w:rFonts w:ascii="Times New Roman" w:hAnsi="Times New Roman" w:cs="Times New Roman"/>
          <w:sz w:val="24"/>
          <w:szCs w:val="24"/>
        </w:rPr>
        <w:t>3. Siseministri 3. jaanuari 2019. aasta määrus nr 2 „Elukohaandmete rahvastikuregistrisse kandmise kord, vormid ja nende täitmise juhend“ muutmine;</w:t>
      </w:r>
    </w:p>
    <w:p w14:paraId="50E86618" w14:textId="0C19A7E8" w:rsidR="00C74B92" w:rsidRPr="00054C47" w:rsidRDefault="0061501D"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4</w:t>
      </w:r>
      <w:r w:rsidR="00C74B92" w:rsidRPr="00054C47">
        <w:rPr>
          <w:rFonts w:ascii="Times New Roman" w:hAnsi="Times New Roman" w:cs="Times New Roman"/>
          <w:sz w:val="24"/>
          <w:szCs w:val="24"/>
        </w:rPr>
        <w:t>. Siseministri 3. jaanuari 2019. aasta määrust nr 1 „Isikukoodide moodustamise ja andmise kord“</w:t>
      </w:r>
      <w:r w:rsidR="00D04166" w:rsidRPr="00054C47">
        <w:rPr>
          <w:rFonts w:ascii="Times New Roman" w:hAnsi="Times New Roman" w:cs="Times New Roman"/>
          <w:sz w:val="24"/>
          <w:szCs w:val="24"/>
        </w:rPr>
        <w:t>;</w:t>
      </w:r>
    </w:p>
    <w:p w14:paraId="1C2D388D" w14:textId="77777777" w:rsidR="009232E9" w:rsidRDefault="00774776" w:rsidP="00D04166">
      <w:pPr>
        <w:pStyle w:val="Vahedeta"/>
        <w:jc w:val="both"/>
        <w:rPr>
          <w:rFonts w:ascii="Times New Roman" w:hAnsi="Times New Roman" w:cs="Times New Roman"/>
          <w:sz w:val="24"/>
          <w:szCs w:val="24"/>
        </w:rPr>
      </w:pPr>
      <w:r w:rsidRPr="00054C47">
        <w:rPr>
          <w:rFonts w:ascii="Times New Roman" w:hAnsi="Times New Roman" w:cs="Times New Roman"/>
          <w:sz w:val="24"/>
          <w:szCs w:val="24"/>
        </w:rPr>
        <w:t>5</w:t>
      </w:r>
      <w:r w:rsidR="00D04166" w:rsidRPr="00054C47">
        <w:rPr>
          <w:rFonts w:ascii="Times New Roman" w:hAnsi="Times New Roman" w:cs="Times New Roman"/>
          <w:sz w:val="24"/>
          <w:szCs w:val="24"/>
        </w:rPr>
        <w:t>. Regionaalministri 22. juuni 2010. aasta määrust nr 10 „Perekonnaseisukannete tegemise ning väljatrüki edastamise ja säilitamise kord“</w:t>
      </w:r>
      <w:r w:rsidR="009232E9">
        <w:rPr>
          <w:rFonts w:ascii="Times New Roman" w:hAnsi="Times New Roman" w:cs="Times New Roman"/>
          <w:sz w:val="24"/>
          <w:szCs w:val="24"/>
        </w:rPr>
        <w:t>;</w:t>
      </w:r>
    </w:p>
    <w:p w14:paraId="0FFC5B40" w14:textId="5A6F71EE" w:rsidR="00D04166" w:rsidRPr="00054C47" w:rsidRDefault="009232E9" w:rsidP="00D04166">
      <w:pPr>
        <w:pStyle w:val="Vahedeta"/>
        <w:jc w:val="both"/>
        <w:rPr>
          <w:rFonts w:ascii="Times New Roman" w:hAnsi="Times New Roman" w:cs="Times New Roman"/>
          <w:sz w:val="24"/>
          <w:szCs w:val="24"/>
        </w:rPr>
      </w:pPr>
      <w:r>
        <w:rPr>
          <w:rFonts w:ascii="Times New Roman" w:hAnsi="Times New Roman" w:cs="Times New Roman"/>
          <w:sz w:val="24"/>
          <w:szCs w:val="24"/>
        </w:rPr>
        <w:t>6. Siseministri 27. detsembri 2022. aasta määrust nr 51 „</w:t>
      </w:r>
      <w:r w:rsidRPr="009232E9">
        <w:rPr>
          <w:rFonts w:ascii="Times New Roman" w:hAnsi="Times New Roman" w:cs="Times New Roman"/>
          <w:sz w:val="24"/>
          <w:szCs w:val="24"/>
        </w:rPr>
        <w:t>Rahvastikuregistrisse kantud isiku enda, tema alaealiste laste ja eestkostetavate ning surnud abikaasa või registreeritud elukaaslase andmetele juurdepääsu tagamise täpsem kord</w:t>
      </w:r>
      <w:r>
        <w:rPr>
          <w:rFonts w:ascii="Times New Roman" w:hAnsi="Times New Roman" w:cs="Times New Roman"/>
          <w:sz w:val="24"/>
          <w:szCs w:val="24"/>
        </w:rPr>
        <w:t>“</w:t>
      </w:r>
      <w:r w:rsidR="00D04166" w:rsidRPr="00054C47">
        <w:rPr>
          <w:rFonts w:ascii="Times New Roman" w:hAnsi="Times New Roman" w:cs="Times New Roman"/>
          <w:sz w:val="24"/>
          <w:szCs w:val="24"/>
        </w:rPr>
        <w:t>.</w:t>
      </w:r>
    </w:p>
    <w:p w14:paraId="3160B0E8" w14:textId="77777777" w:rsidR="003D35C5" w:rsidRPr="00054C47" w:rsidRDefault="003D35C5" w:rsidP="003D35C5">
      <w:pPr>
        <w:pStyle w:val="Vahedeta"/>
        <w:jc w:val="both"/>
        <w:rPr>
          <w:rFonts w:ascii="Times New Roman" w:hAnsi="Times New Roman" w:cs="Times New Roman"/>
          <w:bCs/>
          <w:sz w:val="24"/>
          <w:szCs w:val="24"/>
        </w:rPr>
      </w:pPr>
    </w:p>
    <w:p w14:paraId="656F8161" w14:textId="77777777" w:rsidR="003D35C5" w:rsidRPr="00054C47" w:rsidRDefault="003D35C5" w:rsidP="003D35C5">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9. Seaduse jõustumine</w:t>
      </w:r>
    </w:p>
    <w:p w14:paraId="01C362EC" w14:textId="77777777" w:rsidR="003D35C5" w:rsidRPr="00054C47" w:rsidRDefault="003D35C5" w:rsidP="003D35C5">
      <w:pPr>
        <w:pStyle w:val="Vahedeta"/>
        <w:jc w:val="both"/>
        <w:rPr>
          <w:rFonts w:ascii="Times New Roman" w:eastAsia="Times New Roman" w:hAnsi="Times New Roman" w:cs="Times New Roman"/>
          <w:kern w:val="1"/>
          <w:sz w:val="24"/>
          <w:szCs w:val="24"/>
          <w:lang w:eastAsia="zh-CN"/>
        </w:rPr>
      </w:pPr>
    </w:p>
    <w:p w14:paraId="3FB6B4CD" w14:textId="1C21B63B" w:rsidR="003D35C5" w:rsidRPr="00054C47" w:rsidRDefault="003D35C5" w:rsidP="007714D7">
      <w:pPr>
        <w:jc w:val="both"/>
        <w:rPr>
          <w:sz w:val="24"/>
          <w:szCs w:val="24"/>
        </w:rPr>
      </w:pPr>
      <w:r w:rsidRPr="00054C47">
        <w:rPr>
          <w:sz w:val="24"/>
          <w:szCs w:val="24"/>
        </w:rPr>
        <w:t xml:space="preserve">Eelnõu jõustub </w:t>
      </w:r>
      <w:r w:rsidR="0003661A" w:rsidRPr="00054C47">
        <w:rPr>
          <w:sz w:val="24"/>
          <w:szCs w:val="24"/>
        </w:rPr>
        <w:t>2025. aasta 1</w:t>
      </w:r>
      <w:r w:rsidR="00B80EF1" w:rsidRPr="00054C47">
        <w:rPr>
          <w:sz w:val="24"/>
          <w:szCs w:val="24"/>
        </w:rPr>
        <w:t>.</w:t>
      </w:r>
      <w:r w:rsidR="0003661A" w:rsidRPr="00054C47">
        <w:rPr>
          <w:sz w:val="24"/>
          <w:szCs w:val="24"/>
        </w:rPr>
        <w:t xml:space="preserve"> jaanuaril.</w:t>
      </w:r>
      <w:r w:rsidR="00B80EF1" w:rsidRPr="00054C47">
        <w:rPr>
          <w:sz w:val="24"/>
          <w:szCs w:val="24"/>
        </w:rPr>
        <w:t xml:space="preserve"> Erisus jõustumises on ette nähtud selleks, et muudatustega seoses vajalikud IT arendustööd jõuaks eelnõu jõustumise hetkes valmis teha.</w:t>
      </w:r>
      <w:r w:rsidR="00C046F1">
        <w:rPr>
          <w:sz w:val="24"/>
          <w:szCs w:val="24"/>
        </w:rPr>
        <w:t xml:space="preserve"> Kui eelnõu jõustuks üldises korras ei pruugiks kõik IT arendustööd õigeks ajaks valmida.</w:t>
      </w:r>
    </w:p>
    <w:p w14:paraId="5F42F7BC" w14:textId="77777777" w:rsidR="003D35C5" w:rsidRPr="00054C47" w:rsidRDefault="003D35C5" w:rsidP="003D35C5">
      <w:pPr>
        <w:pStyle w:val="Vahedeta"/>
        <w:jc w:val="both"/>
        <w:rPr>
          <w:rFonts w:ascii="Times New Roman" w:hAnsi="Times New Roman" w:cs="Times New Roman"/>
          <w:sz w:val="24"/>
          <w:szCs w:val="24"/>
        </w:rPr>
      </w:pPr>
    </w:p>
    <w:p w14:paraId="2726E148" w14:textId="77777777" w:rsidR="003D35C5" w:rsidRPr="00054C47" w:rsidRDefault="003D35C5" w:rsidP="003D35C5">
      <w:pPr>
        <w:pStyle w:val="Vahedeta"/>
        <w:jc w:val="both"/>
        <w:rPr>
          <w:rFonts w:ascii="Times New Roman" w:hAnsi="Times New Roman" w:cs="Times New Roman"/>
          <w:b/>
          <w:bCs/>
          <w:sz w:val="24"/>
          <w:szCs w:val="24"/>
        </w:rPr>
      </w:pPr>
      <w:r w:rsidRPr="00054C47">
        <w:rPr>
          <w:rFonts w:ascii="Times New Roman" w:hAnsi="Times New Roman" w:cs="Times New Roman"/>
          <w:b/>
          <w:bCs/>
          <w:sz w:val="24"/>
          <w:szCs w:val="24"/>
        </w:rPr>
        <w:t>10. Eelnõu kooskõlastamine, huvirühmade kaasamine ja avalik konsultatsioon</w:t>
      </w:r>
    </w:p>
    <w:p w14:paraId="199D55E9" w14:textId="77777777" w:rsidR="003D35C5" w:rsidRPr="00054C47" w:rsidRDefault="003D35C5" w:rsidP="003D35C5">
      <w:pPr>
        <w:pStyle w:val="Vahedeta"/>
        <w:jc w:val="both"/>
        <w:rPr>
          <w:rFonts w:ascii="Times New Roman" w:eastAsia="Times New Roman" w:hAnsi="Times New Roman" w:cs="Times New Roman"/>
          <w:kern w:val="1"/>
          <w:sz w:val="24"/>
          <w:szCs w:val="24"/>
          <w:lang w:eastAsia="zh-CN"/>
        </w:rPr>
      </w:pPr>
    </w:p>
    <w:p w14:paraId="787D56EC" w14:textId="20F13208" w:rsidR="003D35C5" w:rsidRPr="00054C47" w:rsidRDefault="003D35C5" w:rsidP="005060D8">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Eelnõu esitatakse eelnõude infosüsteemi (EIS) kaudu kooskõlastamiseks </w:t>
      </w:r>
      <w:bookmarkStart w:id="122" w:name="_Hlk119652177"/>
      <w:r w:rsidR="00DA7395" w:rsidRPr="00054C47">
        <w:rPr>
          <w:rFonts w:ascii="Times New Roman" w:hAnsi="Times New Roman" w:cs="Times New Roman"/>
          <w:sz w:val="24"/>
          <w:szCs w:val="24"/>
        </w:rPr>
        <w:t>HTM-</w:t>
      </w:r>
      <w:proofErr w:type="spellStart"/>
      <w:r w:rsidR="00DA7395" w:rsidRPr="00054C47">
        <w:rPr>
          <w:rFonts w:ascii="Times New Roman" w:hAnsi="Times New Roman" w:cs="Times New Roman"/>
          <w:sz w:val="24"/>
          <w:szCs w:val="24"/>
        </w:rPr>
        <w:t>le</w:t>
      </w:r>
      <w:proofErr w:type="spellEnd"/>
      <w:r w:rsidRPr="00054C47">
        <w:rPr>
          <w:rFonts w:ascii="Times New Roman" w:hAnsi="Times New Roman" w:cs="Times New Roman"/>
          <w:sz w:val="24"/>
          <w:szCs w:val="24"/>
        </w:rPr>
        <w:t xml:space="preserve">, Justiitsministeeriumile, </w:t>
      </w:r>
      <w:r w:rsidR="005060D8" w:rsidRPr="00054C47">
        <w:rPr>
          <w:rFonts w:ascii="Times New Roman" w:hAnsi="Times New Roman" w:cs="Times New Roman"/>
          <w:sz w:val="24"/>
          <w:szCs w:val="24"/>
        </w:rPr>
        <w:t xml:space="preserve">Kultuuriministeeriumile, </w:t>
      </w:r>
      <w:r w:rsidRPr="00054C47">
        <w:rPr>
          <w:rFonts w:ascii="Times New Roman" w:hAnsi="Times New Roman" w:cs="Times New Roman"/>
          <w:sz w:val="24"/>
          <w:szCs w:val="24"/>
        </w:rPr>
        <w:t xml:space="preserve">Majandus- ja Kommunikatsiooniministeeriumile, Rahandusministeeriumile, </w:t>
      </w:r>
      <w:r w:rsidR="005060D8" w:rsidRPr="00054C47">
        <w:rPr>
          <w:rFonts w:ascii="Times New Roman" w:hAnsi="Times New Roman" w:cs="Times New Roman"/>
          <w:sz w:val="24"/>
          <w:szCs w:val="24"/>
        </w:rPr>
        <w:t>Regionaal-</w:t>
      </w:r>
      <w:r w:rsidR="006F721E" w:rsidRPr="00054C47">
        <w:rPr>
          <w:rFonts w:ascii="Times New Roman" w:hAnsi="Times New Roman" w:cs="Times New Roman"/>
          <w:sz w:val="24"/>
          <w:szCs w:val="24"/>
        </w:rPr>
        <w:t xml:space="preserve"> </w:t>
      </w:r>
      <w:r w:rsidR="005060D8" w:rsidRPr="00054C47">
        <w:rPr>
          <w:rFonts w:ascii="Times New Roman" w:hAnsi="Times New Roman" w:cs="Times New Roman"/>
          <w:sz w:val="24"/>
          <w:szCs w:val="24"/>
        </w:rPr>
        <w:t xml:space="preserve">ja Põllumajandusministeeriumile, </w:t>
      </w:r>
      <w:r w:rsidR="00DA7395" w:rsidRPr="00054C47">
        <w:rPr>
          <w:rFonts w:ascii="Times New Roman" w:hAnsi="Times New Roman" w:cs="Times New Roman"/>
          <w:sz w:val="24"/>
          <w:szCs w:val="24"/>
        </w:rPr>
        <w:t>S</w:t>
      </w:r>
      <w:r w:rsidR="00C046F1">
        <w:rPr>
          <w:rFonts w:ascii="Times New Roman" w:hAnsi="Times New Roman" w:cs="Times New Roman"/>
          <w:sz w:val="24"/>
          <w:szCs w:val="24"/>
        </w:rPr>
        <w:t>otsiaalministeeriumile</w:t>
      </w:r>
      <w:r w:rsidR="00DA7395" w:rsidRPr="00054C47">
        <w:rPr>
          <w:rFonts w:ascii="Times New Roman" w:hAnsi="Times New Roman" w:cs="Times New Roman"/>
          <w:sz w:val="24"/>
          <w:szCs w:val="24"/>
        </w:rPr>
        <w:t xml:space="preserve"> </w:t>
      </w:r>
      <w:r w:rsidRPr="00054C47">
        <w:rPr>
          <w:rFonts w:ascii="Times New Roman" w:hAnsi="Times New Roman" w:cs="Times New Roman"/>
          <w:sz w:val="24"/>
          <w:szCs w:val="24"/>
        </w:rPr>
        <w:t xml:space="preserve">ja Välisministeeriumile ning arvamuse avaldamiseks </w:t>
      </w:r>
      <w:bookmarkEnd w:id="122"/>
      <w:r w:rsidR="005060D8" w:rsidRPr="00054C47">
        <w:rPr>
          <w:rFonts w:ascii="Times New Roman" w:hAnsi="Times New Roman" w:cs="Times New Roman"/>
          <w:sz w:val="24"/>
          <w:szCs w:val="24"/>
        </w:rPr>
        <w:t xml:space="preserve">Õiguskantsleri Kantseleile, Maa-ametile, Eesti Linnade ja Valdade Liidule, Eesti Perekonnaseisuametnike Kutseliidule, </w:t>
      </w:r>
      <w:proofErr w:type="spellStart"/>
      <w:r w:rsidR="00BE4EA1" w:rsidRPr="00054C47">
        <w:rPr>
          <w:rFonts w:ascii="Times New Roman" w:hAnsi="Times New Roman" w:cs="Times New Roman"/>
          <w:sz w:val="24"/>
          <w:szCs w:val="24"/>
        </w:rPr>
        <w:t>PPA-le</w:t>
      </w:r>
      <w:proofErr w:type="spellEnd"/>
      <w:r w:rsidR="005060D8" w:rsidRPr="00054C47">
        <w:rPr>
          <w:rFonts w:ascii="Times New Roman" w:hAnsi="Times New Roman" w:cs="Times New Roman"/>
          <w:sz w:val="24"/>
          <w:szCs w:val="24"/>
        </w:rPr>
        <w:t xml:space="preserve">, </w:t>
      </w:r>
      <w:proofErr w:type="spellStart"/>
      <w:r w:rsidR="005060D8" w:rsidRPr="00054C47">
        <w:rPr>
          <w:rFonts w:ascii="Times New Roman" w:hAnsi="Times New Roman" w:cs="Times New Roman"/>
          <w:sz w:val="24"/>
          <w:szCs w:val="24"/>
        </w:rPr>
        <w:t>SMIT-ile</w:t>
      </w:r>
      <w:proofErr w:type="spellEnd"/>
      <w:r w:rsidR="005060D8" w:rsidRPr="00054C47">
        <w:rPr>
          <w:rFonts w:ascii="Times New Roman" w:hAnsi="Times New Roman" w:cs="Times New Roman"/>
          <w:sz w:val="24"/>
          <w:szCs w:val="24"/>
        </w:rPr>
        <w:t>, Andmekaitse Inspektsioonile, MTÜ Eesti Noorteühenduste Liidule.</w:t>
      </w:r>
    </w:p>
    <w:p w14:paraId="7B7C9A49" w14:textId="77777777" w:rsidR="003D35C5" w:rsidRPr="00054C47" w:rsidRDefault="003D35C5" w:rsidP="003D35C5">
      <w:pPr>
        <w:pStyle w:val="Vahedeta"/>
        <w:jc w:val="both"/>
        <w:rPr>
          <w:rFonts w:ascii="Times New Roman" w:hAnsi="Times New Roman" w:cs="Times New Roman"/>
          <w:sz w:val="24"/>
          <w:szCs w:val="24"/>
        </w:rPr>
      </w:pPr>
    </w:p>
    <w:p w14:paraId="7637DAC7" w14:textId="77777777" w:rsidR="003D35C5" w:rsidRPr="00054C47" w:rsidRDefault="003D35C5" w:rsidP="003D35C5">
      <w:pPr>
        <w:pStyle w:val="Vahedeta"/>
        <w:jc w:val="both"/>
        <w:rPr>
          <w:rFonts w:ascii="Times New Roman" w:hAnsi="Times New Roman" w:cs="Times New Roman"/>
          <w:sz w:val="24"/>
          <w:szCs w:val="24"/>
          <w:lang w:eastAsia="et-EE"/>
        </w:rPr>
      </w:pPr>
    </w:p>
    <w:p w14:paraId="57D0F2A9" w14:textId="77777777" w:rsidR="003D35C5" w:rsidRPr="00054C47" w:rsidRDefault="003D35C5"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 xml:space="preserve">___________________________________________________________________________ </w:t>
      </w:r>
    </w:p>
    <w:p w14:paraId="05FA2CAB" w14:textId="205861CD" w:rsidR="003D35C5" w:rsidRPr="00054C47" w:rsidRDefault="003D35C5"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Algatab Vabariigi Valitsus .................202</w:t>
      </w:r>
      <w:r w:rsidR="005060D8" w:rsidRPr="00054C47">
        <w:rPr>
          <w:rFonts w:ascii="Times New Roman" w:hAnsi="Times New Roman" w:cs="Times New Roman"/>
          <w:sz w:val="24"/>
          <w:szCs w:val="24"/>
        </w:rPr>
        <w:t>4</w:t>
      </w:r>
    </w:p>
    <w:p w14:paraId="6990457B" w14:textId="77777777" w:rsidR="003D35C5" w:rsidRPr="00054C47" w:rsidRDefault="003D35C5" w:rsidP="003D35C5">
      <w:pPr>
        <w:pStyle w:val="Vahedeta"/>
        <w:jc w:val="both"/>
        <w:rPr>
          <w:rFonts w:ascii="Times New Roman" w:hAnsi="Times New Roman" w:cs="Times New Roman"/>
          <w:sz w:val="24"/>
          <w:szCs w:val="24"/>
        </w:rPr>
      </w:pPr>
    </w:p>
    <w:p w14:paraId="5EC663B6" w14:textId="77777777" w:rsidR="003D35C5" w:rsidRPr="00054C47" w:rsidRDefault="003D35C5" w:rsidP="003D35C5">
      <w:pPr>
        <w:pStyle w:val="Vahedeta"/>
        <w:jc w:val="both"/>
        <w:rPr>
          <w:rFonts w:ascii="Times New Roman" w:hAnsi="Times New Roman" w:cs="Times New Roman"/>
          <w:sz w:val="24"/>
          <w:szCs w:val="24"/>
        </w:rPr>
      </w:pPr>
      <w:r w:rsidRPr="00054C47">
        <w:rPr>
          <w:rFonts w:ascii="Times New Roman" w:hAnsi="Times New Roman" w:cs="Times New Roman"/>
          <w:sz w:val="24"/>
          <w:szCs w:val="24"/>
        </w:rPr>
        <w:t>(allkirjastatud digitaalselt)</w:t>
      </w:r>
    </w:p>
    <w:p w14:paraId="5D7FB039" w14:textId="77777777" w:rsidR="00FB0061" w:rsidRPr="00054C47" w:rsidRDefault="00FB0061" w:rsidP="00E36D28">
      <w:pPr>
        <w:jc w:val="both"/>
        <w:rPr>
          <w:sz w:val="24"/>
          <w:szCs w:val="24"/>
        </w:rPr>
      </w:pPr>
    </w:p>
    <w:sectPr w:rsidR="00FB0061" w:rsidRPr="00054C47">
      <w:footerReference w:type="default" r:id="rId2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9-05T13:13:00Z" w:initials="JK">
    <w:p w14:paraId="1365E8CB" w14:textId="77777777" w:rsidR="001D0911" w:rsidRDefault="001D0911" w:rsidP="001D0911">
      <w:pPr>
        <w:pStyle w:val="Kommentaaritekst"/>
      </w:pPr>
      <w:r>
        <w:rPr>
          <w:rStyle w:val="Kommentaariviide"/>
        </w:rPr>
        <w:annotationRef/>
      </w:r>
      <w:r>
        <w:rPr>
          <w:color w:val="000000"/>
        </w:rPr>
        <w:t xml:space="preserve">Lisada tuleb ka seaduseelnõuga kavandatud lahenduste eesmärk - ehk teisisõnu - miks on vaja neid muudatusi teha (HÕNTE </w:t>
      </w:r>
      <w:r>
        <w:rPr>
          <w:color w:val="000000"/>
          <w:highlight w:val="white"/>
        </w:rPr>
        <w:t>§ 41 lg 2)</w:t>
      </w:r>
      <w:r>
        <w:rPr>
          <w:color w:val="000000"/>
        </w:rPr>
        <w:t xml:space="preserve"> - kui eesmärk kattub, siis võib märkida koondeesmärgi, kui aga eesmärgid erinevad muudatuste lõikes, siis lisada nende muudatuste kohta eraldi eesmärgid (lühidalt) iga alapunkti korral. Muudatuste eesmärkide abil saab muudatusi ka vajadusel grupeerida.</w:t>
      </w:r>
    </w:p>
  </w:comment>
  <w:comment w:id="1" w:author="Joel Kook" w:date="2024-09-05T13:13:00Z" w:initials="JK">
    <w:p w14:paraId="07F934B8" w14:textId="77777777" w:rsidR="001D0911" w:rsidRDefault="001D0911" w:rsidP="001D0911">
      <w:pPr>
        <w:pStyle w:val="Kommentaaritekst"/>
      </w:pPr>
      <w:r>
        <w:rPr>
          <w:rStyle w:val="Kommentaariviide"/>
        </w:rPr>
        <w:annotationRef/>
      </w:r>
      <w:r>
        <w:rPr>
          <w:color w:val="000000"/>
        </w:rPr>
        <w:t>Vajaks veidi täpsustamist, mida peetakse erisuste all silmas.</w:t>
      </w:r>
    </w:p>
  </w:comment>
  <w:comment w:id="2" w:author="Joel Kook" w:date="2024-09-05T13:14:00Z" w:initials="JK">
    <w:p w14:paraId="4671528E" w14:textId="77777777" w:rsidR="001D0911" w:rsidRDefault="001D0911" w:rsidP="001D0911">
      <w:pPr>
        <w:pStyle w:val="Kommentaaritekst"/>
      </w:pPr>
      <w:r>
        <w:rPr>
          <w:rStyle w:val="Kommentaariviide"/>
        </w:rPr>
        <w:annotationRef/>
      </w:r>
      <w:r>
        <w:rPr>
          <w:color w:val="000000"/>
        </w:rPr>
        <w:t>Kellele juurdepääs võimaldatakse?</w:t>
      </w:r>
    </w:p>
  </w:comment>
  <w:comment w:id="6" w:author="Joel Kook" w:date="2024-09-05T13:14:00Z" w:initials="JK">
    <w:p w14:paraId="5FB3B58F" w14:textId="77777777" w:rsidR="001D0911" w:rsidRDefault="001D0911" w:rsidP="001D0911">
      <w:pPr>
        <w:pStyle w:val="Kommentaaritekst"/>
      </w:pPr>
      <w:r>
        <w:rPr>
          <w:rStyle w:val="Kommentaariviide"/>
        </w:rPr>
        <w:annotationRef/>
      </w:r>
      <w:r>
        <w:rPr>
          <w:color w:val="000000"/>
        </w:rPr>
        <w:t>Seaduse eesmärgi jaotises jääb sellisena liiga üldsõnaliseks, mistõttu tuleb alltoodud lahendused (muudatused) koondada ühiste eesmärkide mõistes kokku. Nt kodanike halduskoormust vähendava eesmärgiga muudatused, riigi töökoormust vähendavad muudatused, tehnilisemat laadi muudatused, nt andmetöötlusalased või registrite toimimist puudutavad, mille eesmärgiks võib mh olla nt ka seaduse viimine reaalse olukorraga vastavusse või andmetöötluse tõhustamine, isikuandmete parem kaitse jne.</w:t>
      </w:r>
    </w:p>
  </w:comment>
  <w:comment w:id="7" w:author="Joel Kook" w:date="2024-09-05T13:15:00Z" w:initials="JK">
    <w:p w14:paraId="1E6D321D" w14:textId="77777777" w:rsidR="001D0911" w:rsidRDefault="001D0911" w:rsidP="001D0911">
      <w:pPr>
        <w:pStyle w:val="Kommentaaritekst"/>
      </w:pPr>
      <w:r>
        <w:rPr>
          <w:rStyle w:val="Kommentaariviide"/>
        </w:rPr>
        <w:annotationRef/>
      </w:r>
      <w:r>
        <w:rPr>
          <w:color w:val="000000"/>
        </w:rPr>
        <w:t xml:space="preserve">Täpsustada, </w:t>
      </w:r>
      <w:r>
        <w:rPr>
          <w:i/>
          <w:iCs/>
          <w:color w:val="000000"/>
        </w:rPr>
        <w:t xml:space="preserve">kelle </w:t>
      </w:r>
      <w:r>
        <w:rPr>
          <w:color w:val="000000"/>
        </w:rPr>
        <w:t>õigustatud huvi korral.</w:t>
      </w:r>
    </w:p>
  </w:comment>
  <w:comment w:id="8" w:author="Joel Kook" w:date="2024-09-05T13:15:00Z" w:initials="JK">
    <w:p w14:paraId="39DD1223" w14:textId="77777777" w:rsidR="001D0911" w:rsidRDefault="001D0911" w:rsidP="001D0911">
      <w:pPr>
        <w:pStyle w:val="Kommentaaritekst"/>
      </w:pPr>
      <w:r>
        <w:rPr>
          <w:rStyle w:val="Kommentaariviide"/>
        </w:rPr>
        <w:annotationRef/>
      </w:r>
      <w:r>
        <w:rPr>
          <w:color w:val="000000"/>
        </w:rPr>
        <w:t>Täpsustada sisu või koondada sarnased väiksemad muudatused ühte lõiku tuues välja eelkõige nende ühise eesmärgi ja sihtrühmad (kui on).</w:t>
      </w:r>
    </w:p>
  </w:comment>
  <w:comment w:id="10" w:author="Joel Kook" w:date="2024-09-05T13:16:00Z" w:initials="JK">
    <w:p w14:paraId="21FF99AF" w14:textId="77777777" w:rsidR="001D0911" w:rsidRDefault="001D0911" w:rsidP="001D0911">
      <w:pPr>
        <w:pStyle w:val="Kommentaaritekst"/>
      </w:pPr>
      <w:r>
        <w:rPr>
          <w:rStyle w:val="Kommentaariviide"/>
        </w:rPr>
        <w:annotationRef/>
      </w:r>
      <w:r>
        <w:rPr>
          <w:color w:val="000000"/>
        </w:rPr>
        <w:t xml:space="preserve">Tekstis viidatakse hiljem ka teisele, 2021. a VTK-le. Ehk oleks juba siin sissejuhatavas osas mõistlik teha viide ka sellele VTK-le ja parandada pealkirjas 2.2. tekst </w:t>
      </w:r>
      <w:r>
        <w:rPr>
          <w:i/>
          <w:iCs/>
          <w:color w:val="000000"/>
        </w:rPr>
        <w:t>Väljatöötamiskavatsus</w:t>
      </w:r>
      <w:r>
        <w:rPr>
          <w:i/>
          <w:iCs/>
          <w:color w:val="000000"/>
          <w:u w:val="single"/>
        </w:rPr>
        <w:t>te</w:t>
      </w:r>
      <w:r>
        <w:rPr>
          <w:i/>
          <w:iCs/>
          <w:color w:val="000000"/>
        </w:rPr>
        <w:t xml:space="preserve"> koostamine</w:t>
      </w:r>
      <w:r>
        <w:rPr>
          <w:color w:val="000000"/>
        </w:rPr>
        <w:t>?</w:t>
      </w:r>
    </w:p>
  </w:comment>
  <w:comment w:id="12" w:author="Joel Kook" w:date="2024-09-05T13:16:00Z" w:initials="JK">
    <w:p w14:paraId="48BBD5CA" w14:textId="77777777" w:rsidR="001D0911" w:rsidRDefault="001D0911" w:rsidP="001D0911">
      <w:pPr>
        <w:pStyle w:val="Kommentaaritekst"/>
      </w:pPr>
      <w:r>
        <w:rPr>
          <w:rStyle w:val="Kommentaariviide"/>
        </w:rPr>
        <w:annotationRef/>
      </w:r>
      <w:r>
        <w:rPr>
          <w:color w:val="000000"/>
        </w:rPr>
        <w:t>Otseviide ei toiminud, parandada.</w:t>
      </w:r>
    </w:p>
  </w:comment>
  <w:comment w:id="13" w:author="Joel Kook" w:date="2024-09-05T13:18:00Z" w:initials="JK">
    <w:p w14:paraId="58618C1E" w14:textId="77777777" w:rsidR="001D0911" w:rsidRDefault="001D0911" w:rsidP="001D0911">
      <w:pPr>
        <w:pStyle w:val="Kommentaaritekst"/>
      </w:pPr>
      <w:r>
        <w:rPr>
          <w:rStyle w:val="Kommentaariviide"/>
        </w:rPr>
        <w:annotationRef/>
      </w:r>
      <w:r>
        <w:rPr>
          <w:color w:val="000000"/>
        </w:rPr>
        <w:t>Lisada viited, kui need muudatused on eespool loeteludes toodud - nt viidata numbriliselt. Lisaks põhjendada täpsemalt - hetkel on toodud erandi sõnastus HÕNTE-st, kuid vaja oleks sisulisemat selgitust - nt kas tegemist on tehnilisemate muudatustega, mis mõjutatud sihtrühmade puhul ei avalda neile otsest mõju - nt pole inimesel võibolla vahet, mis on registri täpne nimi, kus tema andmeid töödeldakse või kui tegemist on haldusesiseste ümberkorraldustega, mis üksikisikuid ei puuduta ega mõjuta nende ligipääsu teenustele jne.</w:t>
      </w:r>
    </w:p>
  </w:comment>
  <w:comment w:id="15" w:author="Joel Kook" w:date="2024-09-05T13:18:00Z" w:initials="JK">
    <w:p w14:paraId="515A77BC" w14:textId="77777777" w:rsidR="001D0911" w:rsidRDefault="001D0911" w:rsidP="001D0911">
      <w:pPr>
        <w:pStyle w:val="Kommentaaritekst"/>
      </w:pPr>
      <w:r>
        <w:rPr>
          <w:rStyle w:val="Kommentaariviide"/>
        </w:rPr>
        <w:annotationRef/>
      </w:r>
      <w:r>
        <w:rPr>
          <w:color w:val="000000"/>
        </w:rPr>
        <w:t>Siinkohal oleks siiski paslik viidata konkreetsematele allikatele.</w:t>
      </w:r>
    </w:p>
  </w:comment>
  <w:comment w:id="23" w:author="Joel Kook" w:date="2024-09-05T13:19:00Z" w:initials="JK">
    <w:p w14:paraId="54F56692" w14:textId="77777777" w:rsidR="001D0911" w:rsidRDefault="001D0911" w:rsidP="001D0911">
      <w:pPr>
        <w:pStyle w:val="Kommentaaritekst"/>
      </w:pPr>
      <w:r>
        <w:rPr>
          <w:rStyle w:val="Kommentaariviide"/>
        </w:rPr>
        <w:annotationRef/>
      </w:r>
      <w:r>
        <w:rPr>
          <w:color w:val="000000"/>
        </w:rPr>
        <w:t>Täpsustada, kas muudatus suurendab praegusega võrreldes lastekaitseametnike volitusi selle teemaga tegelemisel - nt eeldab muudatus lastekaitseametnike senisest aktiivsemat sekkumist lapse tegeliku elukoha määramise kindlakstegemiseks.</w:t>
      </w:r>
    </w:p>
    <w:p w14:paraId="656CC940" w14:textId="77777777" w:rsidR="001D0911" w:rsidRDefault="001D0911" w:rsidP="001D0911">
      <w:pPr>
        <w:pStyle w:val="Kommentaaritekst"/>
      </w:pPr>
    </w:p>
    <w:p w14:paraId="33288241" w14:textId="77777777" w:rsidR="001D0911" w:rsidRDefault="001D0911" w:rsidP="001D0911">
      <w:pPr>
        <w:pStyle w:val="Kommentaaritekst"/>
      </w:pPr>
      <w:r>
        <w:rPr>
          <w:color w:val="000000"/>
        </w:rPr>
        <w:t>Lisada, kas muudatuse tulemusena võib lastekaitseametnike töökoormus suureneda.</w:t>
      </w:r>
    </w:p>
  </w:comment>
  <w:comment w:id="24" w:author="Joel Kook" w:date="2024-09-05T13:20:00Z" w:initials="JK">
    <w:p w14:paraId="51425C05" w14:textId="77777777" w:rsidR="001D0911" w:rsidRDefault="001D0911" w:rsidP="001D0911">
      <w:pPr>
        <w:pStyle w:val="Kommentaaritekst"/>
      </w:pPr>
      <w:r>
        <w:rPr>
          <w:rStyle w:val="Kommentaariviide"/>
        </w:rPr>
        <w:annotationRef/>
      </w:r>
      <w:r>
        <w:rPr>
          <w:color w:val="000000"/>
        </w:rPr>
        <w:t>Põhjendada hinnangut. Kui registrist tehakse üle 100 milj päringu aastas ja isegi kui vaid mingi väike osa puudutab neist lapse tegelikku elukohta, siis suure tõenäosusega on mõju vähemasti regulaarne kui mitte isegi igapäevane. Või on siinkohal mõeldud harva ja juhuslikku kokkupuudet lähtuvalt sellest, kus päring tehakse lapse kohta, kelle elukoht on määratud KOVi algatusel ilma teise vanema nõusolekuta ja see moodustab ka kõigist laste elukohaga seotud päringutest vaid väga väikese osa?</w:t>
      </w:r>
    </w:p>
  </w:comment>
  <w:comment w:id="25" w:author="Joel Kook" w:date="2024-09-05T13:20:00Z" w:initials="JK">
    <w:p w14:paraId="0EB83AF6" w14:textId="77777777" w:rsidR="001D0911" w:rsidRDefault="001D0911" w:rsidP="001D0911">
      <w:pPr>
        <w:pStyle w:val="Kommentaaritekst"/>
      </w:pPr>
      <w:r>
        <w:rPr>
          <w:rStyle w:val="Kommentaariviide"/>
        </w:rPr>
        <w:annotationRef/>
      </w:r>
      <w:r>
        <w:rPr>
          <w:color w:val="000000"/>
        </w:rPr>
        <w:t>Täpsustada, kui võimalik, kas see tähendab sihtrühma suurust suurusjärgus mõnisada kuni tuhat aastas?</w:t>
      </w:r>
    </w:p>
  </w:comment>
  <w:comment w:id="26" w:author="Joel Kook" w:date="2024-09-05T13:20:00Z" w:initials="JK">
    <w:p w14:paraId="093948A2" w14:textId="77777777" w:rsidR="001D0911" w:rsidRDefault="001D0911" w:rsidP="001D0911">
      <w:pPr>
        <w:pStyle w:val="Kommentaaritekst"/>
      </w:pPr>
      <w:r>
        <w:rPr>
          <w:rStyle w:val="Kommentaariviide"/>
        </w:rPr>
        <w:annotationRef/>
      </w:r>
      <w:r>
        <w:rPr>
          <w:color w:val="000000"/>
        </w:rPr>
        <w:t>Sihtrühma kohanemisvajadust või -võimet tuleks hinnata eelkõige lähtuvalt sellest, kas nad peavad oma käitumist muutma või kas sellega kaasnevad sel juhul ka kohanemisraskused. Selgitada, mis tegelikult praegusega võrreldes selliste lastevanemate jaoks muutub? Kas nad tajuvad muudatust? Kas juhtumite arv, kus KOVi algatusel määrataks lapse elukoht, hakkaks muudatuse järgselt kasvama?</w:t>
      </w:r>
    </w:p>
  </w:comment>
  <w:comment w:id="27" w:author="Joel Kook" w:date="2024-09-05T13:21:00Z" w:initials="JK">
    <w:p w14:paraId="040CDE96" w14:textId="77777777" w:rsidR="001D0911" w:rsidRDefault="001D0911" w:rsidP="001D0911">
      <w:pPr>
        <w:pStyle w:val="Kommentaaritekst"/>
      </w:pPr>
      <w:r>
        <w:rPr>
          <w:rStyle w:val="Kommentaariviide"/>
        </w:rPr>
        <w:annotationRef/>
      </w:r>
      <w:r>
        <w:rPr>
          <w:color w:val="000000"/>
        </w:rPr>
        <w:t>Sihtrühma suurus peaks olema võrdeline eelnevalt toodud sihtrühma suurusega. Täpsustada.</w:t>
      </w:r>
    </w:p>
  </w:comment>
  <w:comment w:id="28" w:author="Joel Kook" w:date="2024-09-05T13:21:00Z" w:initials="JK">
    <w:p w14:paraId="6924C049" w14:textId="77777777" w:rsidR="001D0911" w:rsidRDefault="001D0911" w:rsidP="001D0911">
      <w:pPr>
        <w:pStyle w:val="Kommentaaritekst"/>
      </w:pPr>
      <w:r>
        <w:rPr>
          <w:rStyle w:val="Kommentaariviide"/>
        </w:rPr>
        <w:annotationRef/>
      </w:r>
      <w:r>
        <w:rPr>
          <w:color w:val="000000"/>
        </w:rPr>
        <w:t>Selgitada, mis selliste lastevanemate jaoks muutub? Kas nad tajuvad muudatust? Kas edaspidi on neil lihtsam lapse elukoht registreerida, kui teine vanem pole nõus? Või suureneb juhtumite arv, kus KOVi algatusel ühe vanema nõusolekuta selliseid registreeringuid tehakse? Muudatus saab omada mõju üksnes siis, kui midagi sihtrühma jaoks muutub võrreldes praegusega.</w:t>
      </w:r>
    </w:p>
  </w:comment>
  <w:comment w:id="29" w:author="Joel Kook" w:date="2024-09-05T13:21:00Z" w:initials="JK">
    <w:p w14:paraId="1F34A7E1" w14:textId="77777777" w:rsidR="001D0911" w:rsidRDefault="001D0911" w:rsidP="001D0911">
      <w:pPr>
        <w:pStyle w:val="Kommentaaritekst"/>
      </w:pPr>
      <w:r>
        <w:rPr>
          <w:rStyle w:val="Kommentaariviide"/>
        </w:rPr>
        <w:annotationRef/>
      </w:r>
      <w:r>
        <w:rPr>
          <w:color w:val="000000"/>
        </w:rPr>
        <w:t>Täpsustada võimalusel sihtrühma suurust. See on ilmselt vähemalt sama suur kui eelnevas kahes jaotises toodud sihtrühmade suurus ning tõenäoliselt kuni paar korda suuremgi, arvestades keskmist lastega pere suurust.</w:t>
      </w:r>
    </w:p>
  </w:comment>
  <w:comment w:id="30" w:author="Joel Kook" w:date="2024-09-05T13:22:00Z" w:initials="JK">
    <w:p w14:paraId="3D3BD7F6" w14:textId="77777777" w:rsidR="001D0911" w:rsidRDefault="001D0911" w:rsidP="001D0911">
      <w:pPr>
        <w:pStyle w:val="Kommentaaritekst"/>
      </w:pPr>
      <w:r>
        <w:rPr>
          <w:rStyle w:val="Kommentaariviide"/>
        </w:rPr>
        <w:annotationRef/>
      </w:r>
      <w:r>
        <w:rPr>
          <w:color w:val="000000"/>
        </w:rPr>
        <w:t>Mõju avaldub üksnes siis, kui reaalselt sihtrühma jaoks pärast muudatust midagi muutub - kas hakatakse rohkem KOV-i algatusel selliseid kandeid tegema või tekib lastekaitseametnikel rohkem võimalusi lapse tegeliku elukoha määramiseks või on see edaspidi lihtsam, kiirem vms. Selgitada.</w:t>
      </w:r>
    </w:p>
  </w:comment>
  <w:comment w:id="32" w:author="Joel Kook" w:date="2024-09-05T13:22:00Z" w:initials="JK">
    <w:p w14:paraId="0BB81872" w14:textId="77777777" w:rsidR="001D0911" w:rsidRDefault="001D0911" w:rsidP="001D0911">
      <w:pPr>
        <w:pStyle w:val="Kommentaaritekst"/>
      </w:pPr>
      <w:r>
        <w:rPr>
          <w:rStyle w:val="Kommentaariviide"/>
        </w:rPr>
        <w:annotationRef/>
      </w:r>
      <w:r>
        <w:t>Jrk nr parandada.</w:t>
      </w:r>
    </w:p>
  </w:comment>
  <w:comment w:id="33" w:author="Joel Kook" w:date="2024-09-05T13:22:00Z" w:initials="JK">
    <w:p w14:paraId="71335E86" w14:textId="77777777" w:rsidR="001D0911" w:rsidRDefault="001D0911" w:rsidP="001D0911">
      <w:pPr>
        <w:pStyle w:val="Kommentaaritekst"/>
      </w:pPr>
      <w:r>
        <w:rPr>
          <w:rStyle w:val="Kommentaariviide"/>
        </w:rPr>
        <w:annotationRef/>
      </w:r>
      <w:r>
        <w:rPr>
          <w:color w:val="000000"/>
        </w:rPr>
        <w:t>Kas täpsema arvu puudumisel saab anda mingisuguse hinnangu sihtrühma suurusele - nt sadakond ametnikku või üks-kaks ametnikku (või rohkem?) KOV kohta?</w:t>
      </w:r>
    </w:p>
  </w:comment>
  <w:comment w:id="34" w:author="Joel Kook" w:date="2024-09-05T13:23:00Z" w:initials="JK">
    <w:p w14:paraId="75569AAA" w14:textId="77777777" w:rsidR="001D0911" w:rsidRDefault="001D0911" w:rsidP="001D0911">
      <w:pPr>
        <w:pStyle w:val="Kommentaaritekst"/>
      </w:pPr>
      <w:r>
        <w:rPr>
          <w:rStyle w:val="Kommentaariviide"/>
        </w:rPr>
        <w:annotationRef/>
      </w:r>
      <w:r>
        <w:rPr>
          <w:color w:val="000000"/>
        </w:rPr>
        <w:t>Selgitada, kas võib esineda ka risk, et alaealise kohta soovivad samal ajal esitada üksteisele vastukäivaid andmeid nii alaealine ise kui ka tema vanemad? Kas see võiks suurendada ametiasutuste koormust andmete õigsuse tuvastamisel?</w:t>
      </w:r>
    </w:p>
  </w:comment>
  <w:comment w:id="35" w:author="Joel Kook" w:date="2024-09-05T13:23:00Z" w:initials="JK">
    <w:p w14:paraId="4F97E1CB" w14:textId="77777777" w:rsidR="001D0911" w:rsidRDefault="001D0911" w:rsidP="001D0911">
      <w:pPr>
        <w:pStyle w:val="Kommentaaritekst"/>
      </w:pPr>
      <w:r>
        <w:rPr>
          <w:rStyle w:val="Kommentaariviide"/>
        </w:rPr>
        <w:annotationRef/>
      </w:r>
      <w:r>
        <w:rPr>
          <w:color w:val="000000"/>
        </w:rPr>
        <w:t>Saab lisada ka suurusjärgu sihtrühmast, keda muudatus edaspidi mõjutada võib: kuna 15-17-aastaste laste arv Eestis võiks olla kuskil 45 000, siis on nende lastevanemate hulk suurusjärgus 80 000 - 90 000.</w:t>
      </w:r>
    </w:p>
  </w:comment>
  <w:comment w:id="36" w:author="Joel Kook" w:date="2024-09-05T13:23:00Z" w:initials="JK">
    <w:p w14:paraId="4663A3A0" w14:textId="77777777" w:rsidR="001D0911" w:rsidRDefault="001D0911" w:rsidP="001D0911">
      <w:pPr>
        <w:pStyle w:val="Kommentaaritekst"/>
      </w:pPr>
      <w:r>
        <w:rPr>
          <w:rStyle w:val="Kommentaariviide"/>
        </w:rPr>
        <w:annotationRef/>
      </w:r>
      <w:r>
        <w:rPr>
          <w:color w:val="000000"/>
        </w:rPr>
        <w:t>Sarnaselt varasemalt tehtud märkusega - kas ka lapsevanemate jaoks võib tekkida risk, et laps saab muuta samu andmeid, mida ka lapsevanem ning lapsevanem ei pruugi olla kursis sellega, kui laps on kogemata või tahtlikult esitanud valed andmed. Kuna andmekoosseis, mida lapsed muuta saavad, on väga piiratud, siis kas see võib üldse probleemiks osutuda? Milline on lapsevanema vastutus, kui laps ise on esitanud enda kohta registrisse valeandmeid?</w:t>
      </w:r>
    </w:p>
  </w:comment>
  <w:comment w:id="37" w:author="Joel Kook" w:date="2024-09-05T13:23:00Z" w:initials="JK">
    <w:p w14:paraId="3238CC69" w14:textId="77777777" w:rsidR="001D0911" w:rsidRDefault="001D0911" w:rsidP="001D0911">
      <w:pPr>
        <w:pStyle w:val="Kommentaaritekst"/>
      </w:pPr>
      <w:r>
        <w:rPr>
          <w:rStyle w:val="Kommentaariviide"/>
        </w:rPr>
        <w:annotationRef/>
      </w:r>
      <w:r>
        <w:rPr>
          <w:color w:val="000000"/>
        </w:rPr>
        <w:t>Statistikaameti andmetel võiks sihtrühma suurus olla isegi kuskil 45 000 last, kuna puudutab vanuseid 15, 16 ja 17.</w:t>
      </w:r>
    </w:p>
  </w:comment>
  <w:comment w:id="38" w:author="Joel Kook" w:date="2024-09-05T13:24:00Z" w:initials="JK">
    <w:p w14:paraId="2E269057" w14:textId="77777777" w:rsidR="001D0911" w:rsidRDefault="001D0911" w:rsidP="001D0911">
      <w:pPr>
        <w:pStyle w:val="Kommentaaritekst"/>
      </w:pPr>
      <w:r>
        <w:rPr>
          <w:rStyle w:val="Kommentaariviide"/>
        </w:rPr>
        <w:annotationRef/>
      </w:r>
      <w:r>
        <w:rPr>
          <w:color w:val="000000"/>
        </w:rPr>
        <w:t xml:space="preserve">See on siiski lastele enamasti võimalus, mitte kindel kohustus, kuna alaealise eest vastutab endiselt lapsevanem, sh tema andmete õigsuse eest. Muudatus tingib sihtrühma käitumise muudatuse, kuid eeldatavalt siiski mitte kohanemisraskusi, seega oleks mõju ulatus pigem </w:t>
      </w:r>
      <w:r>
        <w:rPr>
          <w:i/>
          <w:iCs/>
          <w:color w:val="000000"/>
        </w:rPr>
        <w:t>keskmine</w:t>
      </w:r>
      <w:r>
        <w:rPr>
          <w:color w:val="000000"/>
        </w:rPr>
        <w:t>. Täiendada analüüsi.</w:t>
      </w:r>
    </w:p>
  </w:comment>
  <w:comment w:id="39" w:author="Joel Kook" w:date="2024-09-05T13:24:00Z" w:initials="JK">
    <w:p w14:paraId="4695C8D2" w14:textId="77777777" w:rsidR="001D0911" w:rsidRDefault="001D0911" w:rsidP="001D0911">
      <w:pPr>
        <w:pStyle w:val="Kommentaaritekst"/>
      </w:pPr>
      <w:r>
        <w:rPr>
          <w:rStyle w:val="Kommentaariviide"/>
        </w:rPr>
        <w:annotationRef/>
      </w:r>
      <w:r>
        <w:rPr>
          <w:color w:val="000000"/>
        </w:rPr>
        <w:t>Selle määratluse asemel oleks parem anda siiski mingisugune hinnang sihtrühma arvulisele suurusele - kas see võib puudutada kõiki või teatud tüüpi ametiasutusi ning eraõiguslike isikute puhul tuua mõni näide enamlevinud andmesaajatest, silmas pidades, kellega just need andmesubjektid rohkem kokku puutuda võivad.</w:t>
      </w:r>
    </w:p>
  </w:comment>
  <w:comment w:id="40" w:author="Joel Kook" w:date="2024-09-05T13:24:00Z" w:initials="JK">
    <w:p w14:paraId="1C1A92BC" w14:textId="77777777" w:rsidR="001D0911" w:rsidRDefault="001D0911" w:rsidP="001D0911">
      <w:pPr>
        <w:pStyle w:val="Kommentaaritekst"/>
      </w:pPr>
      <w:r>
        <w:rPr>
          <w:rStyle w:val="Kommentaariviide"/>
        </w:rPr>
        <w:annotationRef/>
      </w:r>
      <w:r>
        <w:rPr>
          <w:color w:val="000000"/>
        </w:rPr>
        <w:t xml:space="preserve">Kas oleks võimalik täpsustada, mida on silmas peetud </w:t>
      </w:r>
      <w:r>
        <w:rPr>
          <w:i/>
          <w:iCs/>
          <w:color w:val="000000"/>
        </w:rPr>
        <w:t xml:space="preserve">meeles pidamise </w:t>
      </w:r>
      <w:r>
        <w:rPr>
          <w:color w:val="000000"/>
        </w:rPr>
        <w:t>all? Eeldus on, et andmekeskkond ise määrab andmete arhiivi määramise korrektse tähtaja.</w:t>
      </w:r>
    </w:p>
  </w:comment>
  <w:comment w:id="41" w:author="Joel Kook" w:date="2024-09-05T13:24:00Z" w:initials="JK">
    <w:p w14:paraId="7B0FBBF3" w14:textId="77777777" w:rsidR="001D0911" w:rsidRDefault="001D0911" w:rsidP="001D0911">
      <w:pPr>
        <w:pStyle w:val="Kommentaaritekst"/>
      </w:pPr>
      <w:r>
        <w:rPr>
          <w:rStyle w:val="Kommentaariviide"/>
        </w:rPr>
        <w:annotationRef/>
      </w:r>
      <w:r>
        <w:rPr>
          <w:color w:val="000000"/>
        </w:rPr>
        <w:t>Toodud selgituse kohaselt risk pigem puudub?</w:t>
      </w:r>
    </w:p>
  </w:comment>
  <w:comment w:id="42" w:author="Joel Kook" w:date="2024-09-05T13:25:00Z" w:initials="JK">
    <w:p w14:paraId="05490527" w14:textId="77777777" w:rsidR="00324E49" w:rsidRDefault="00324E49" w:rsidP="00324E49">
      <w:pPr>
        <w:pStyle w:val="Kommentaaritekst"/>
      </w:pPr>
      <w:r>
        <w:rPr>
          <w:rStyle w:val="Kommentaariviide"/>
        </w:rPr>
        <w:annotationRef/>
      </w:r>
      <w:r>
        <w:rPr>
          <w:color w:val="000000"/>
        </w:rPr>
        <w:t>Ilmselt aga ei viibi sugugi kõik neist Eestis pärast  elamisõiguse lõppemist, seega sellele osale sihtrühmast mõju üldse puudub.</w:t>
      </w:r>
    </w:p>
  </w:comment>
  <w:comment w:id="43" w:author="Joel Kook" w:date="2024-09-05T13:25:00Z" w:initials="JK">
    <w:p w14:paraId="5E3A80E8" w14:textId="77777777" w:rsidR="00324E49" w:rsidRDefault="00324E49" w:rsidP="00324E49">
      <w:pPr>
        <w:pStyle w:val="Kommentaaritekst"/>
      </w:pPr>
      <w:r>
        <w:rPr>
          <w:rStyle w:val="Kommentaariviide"/>
        </w:rPr>
        <w:annotationRef/>
      </w:r>
      <w:r>
        <w:rPr>
          <w:color w:val="000000"/>
        </w:rPr>
        <w:t>Täpsustada sihtrühma arvuline suurus - kui täpset arvu pole võimalik esitada, siis hinnanguline suurus - nt väiksemates KOV-ides 1-2 ametnikku, suuremates võibolla 5-10 vms? Sellest tulenevalt saaks sihtrühma suurusjärgu kätte.</w:t>
      </w:r>
    </w:p>
  </w:comment>
  <w:comment w:id="44" w:author="Joel Kook" w:date="2024-09-05T13:25:00Z" w:initials="JK">
    <w:p w14:paraId="62563860" w14:textId="77777777" w:rsidR="00324E49" w:rsidRDefault="00324E49" w:rsidP="00324E49">
      <w:pPr>
        <w:pStyle w:val="Kommentaaritekst"/>
      </w:pPr>
      <w:r>
        <w:rPr>
          <w:rStyle w:val="Kommentaariviide"/>
        </w:rPr>
        <w:annotationRef/>
      </w:r>
      <w:r>
        <w:rPr>
          <w:color w:val="000000"/>
        </w:rPr>
        <w:t>Selgitada, kuivõrd kasvatab see KOV-ide töökoormust, kuna iga kord tuleb teha ametnikul kaalutlusotsus. Eelduslikult selliste otsuste hulk muudatuse järgselt kasvab. Kas võib eeldada, et muudatus võimaldab probleemi täielikult likvideerida, et mingi hetk ei ole enam kellelgi elukohana märgitud aadressi, mida ei ole ADS-i infosüsteemis?</w:t>
      </w:r>
    </w:p>
  </w:comment>
  <w:comment w:id="45" w:author="Joel Kook" w:date="2024-09-05T13:25:00Z" w:initials="JK">
    <w:p w14:paraId="12128839" w14:textId="77777777" w:rsidR="00324E49" w:rsidRDefault="00324E49" w:rsidP="00324E49">
      <w:pPr>
        <w:pStyle w:val="Kommentaaritekst"/>
      </w:pPr>
      <w:r>
        <w:rPr>
          <w:rStyle w:val="Kommentaariviide"/>
        </w:rPr>
        <w:annotationRef/>
      </w:r>
      <w:r>
        <w:rPr>
          <w:color w:val="000000"/>
        </w:rPr>
        <w:t>Täpsustada, kas see tähendab nt suurt enamust riigi ja KOV asutustest või on lisaks ka eraõiguslikke isikuid?</w:t>
      </w:r>
    </w:p>
  </w:comment>
  <w:comment w:id="46" w:author="Joel Kook" w:date="2024-09-05T13:26:00Z" w:initials="JK">
    <w:p w14:paraId="0A1D26FE" w14:textId="77777777" w:rsidR="00324E49" w:rsidRDefault="00324E49" w:rsidP="00324E49">
      <w:pPr>
        <w:pStyle w:val="Kommentaaritekst"/>
      </w:pPr>
      <w:r>
        <w:rPr>
          <w:rStyle w:val="Kommentaariviide"/>
        </w:rPr>
        <w:annotationRef/>
      </w:r>
      <w:r>
        <w:rPr>
          <w:color w:val="000000"/>
        </w:rPr>
        <w:t xml:space="preserve">Põhjendada hinnangut. Kas see tuleneb sellest, et </w:t>
      </w:r>
      <w:r>
        <w:rPr>
          <w:i/>
          <w:iCs/>
          <w:color w:val="000000"/>
        </w:rPr>
        <w:t>juhtumeid, kus KOV-il tuleb lõpetada omal algatusel inimese elukoha andmete kehtivus RR-is seetõttu, et aadress pole kantud ADS-i infosüsteemi, tuleb ette pigem harva</w:t>
      </w:r>
      <w:r>
        <w:rPr>
          <w:color w:val="000000"/>
        </w:rPr>
        <w:t>, mistõttu on ka RR-i andmesaajate kokkupuude just selliste isikute andmetega harv ja juhuslik? Kas võib eeldada, et mingi aeg pärast muudatust ei sisalda elukohaandmed enam aadresse, mis pole ADS-i infosüsteemis ehk probleem lahendatakse muudatusega lõplikult?</w:t>
      </w:r>
    </w:p>
  </w:comment>
  <w:comment w:id="47" w:author="Joel Kook" w:date="2024-09-05T13:26:00Z" w:initials="JK">
    <w:p w14:paraId="03FD42DA" w14:textId="77777777" w:rsidR="00324E49" w:rsidRDefault="00324E49" w:rsidP="00324E49">
      <w:pPr>
        <w:pStyle w:val="Kommentaaritekst"/>
      </w:pPr>
      <w:r>
        <w:rPr>
          <w:rStyle w:val="Kommentaariviide"/>
        </w:rPr>
        <w:annotationRef/>
      </w:r>
      <w:r>
        <w:rPr>
          <w:color w:val="000000"/>
        </w:rPr>
        <w:t>Kas on võimalik esitada ka mingisugune arvuline näitaja sihtrühma suuruse kohta? Nt kui mitme sellise juhtumiga tuleb KOV-idel aastas tegeleda vms?</w:t>
      </w:r>
    </w:p>
  </w:comment>
  <w:comment w:id="48" w:author="Joel Kook" w:date="2024-09-05T13:26:00Z" w:initials="JK">
    <w:p w14:paraId="16DD27F3" w14:textId="77777777" w:rsidR="00324E49" w:rsidRDefault="00324E49" w:rsidP="00324E49">
      <w:pPr>
        <w:pStyle w:val="Kommentaaritekst"/>
      </w:pPr>
      <w:r>
        <w:rPr>
          <w:rStyle w:val="Kommentaariviide"/>
        </w:rPr>
        <w:annotationRef/>
      </w:r>
      <w:r>
        <w:rPr>
          <w:color w:val="000000"/>
        </w:rPr>
        <w:t>Täpsustada, kas muudatusega tagatakse, et isikud esitavad oma tegeliku elukoha aadressi või pigem tagatakse, et nad esitavad aadressi, kus on võimalik elada (eluhoone aadress).</w:t>
      </w:r>
    </w:p>
  </w:comment>
  <w:comment w:id="49" w:author="Joel Kook" w:date="2024-09-05T13:26:00Z" w:initials="JK">
    <w:p w14:paraId="41530599" w14:textId="77777777" w:rsidR="00324E49" w:rsidRDefault="00324E49" w:rsidP="00324E49">
      <w:pPr>
        <w:pStyle w:val="Kommentaaritekst"/>
      </w:pPr>
      <w:r>
        <w:rPr>
          <w:rStyle w:val="Kommentaariviide"/>
        </w:rPr>
        <w:annotationRef/>
      </w:r>
      <w:r>
        <w:rPr>
          <w:color w:val="000000"/>
        </w:rPr>
        <w:t>Kas lisaks KOV-idele muutub midagi ka PPA töökorralduses? Kui jah, peaks ka nemad sihtrühmana välja tooma.</w:t>
      </w:r>
    </w:p>
  </w:comment>
  <w:comment w:id="50" w:author="Joel Kook" w:date="2024-09-05T13:27:00Z" w:initials="JK">
    <w:p w14:paraId="0BE1BBCE" w14:textId="77777777" w:rsidR="00324E49" w:rsidRDefault="00324E49" w:rsidP="00324E49">
      <w:pPr>
        <w:pStyle w:val="Kommentaaritekst"/>
      </w:pPr>
      <w:r>
        <w:rPr>
          <w:rStyle w:val="Kommentaariviide"/>
        </w:rPr>
        <w:annotationRef/>
      </w:r>
      <w:r>
        <w:rPr>
          <w:color w:val="000000"/>
        </w:rPr>
        <w:t>Täpsustada sihtrühma arvuline suurus - kui täpset arvu pole võimalik esitada, siis hinnanguline suurus - nt väiksemates KOV-ides 1-2 ametnikku, suuremates võibolla 5-10 vms? Sellest tulenevalt saaks sihtrühma suurusjärgu kätte.</w:t>
      </w:r>
    </w:p>
  </w:comment>
  <w:comment w:id="51" w:author="Joel Kook" w:date="2024-09-05T13:27:00Z" w:initials="JK">
    <w:p w14:paraId="28CD70E2" w14:textId="77777777" w:rsidR="00324E49" w:rsidRDefault="00324E49" w:rsidP="00324E49">
      <w:pPr>
        <w:pStyle w:val="Kommentaaritekst"/>
      </w:pPr>
      <w:r>
        <w:rPr>
          <w:rStyle w:val="Kommentaariviide"/>
        </w:rPr>
        <w:annotationRef/>
      </w:r>
      <w:r>
        <w:rPr>
          <w:color w:val="000000"/>
        </w:rPr>
        <w:t>Täpsustada, kas muudatus eeldab ka mainitud ametnike (ühekordset) koolitamist?</w:t>
      </w:r>
    </w:p>
  </w:comment>
  <w:comment w:id="52" w:author="Joel Kook" w:date="2024-09-05T13:27:00Z" w:initials="JK">
    <w:p w14:paraId="34FBE134" w14:textId="77777777" w:rsidR="00324E49" w:rsidRDefault="00324E49" w:rsidP="00324E49">
      <w:pPr>
        <w:pStyle w:val="Kommentaaritekst"/>
      </w:pPr>
      <w:r>
        <w:rPr>
          <w:rStyle w:val="Kommentaariviide"/>
        </w:rPr>
        <w:annotationRef/>
      </w:r>
      <w:r>
        <w:rPr>
          <w:color w:val="000000"/>
        </w:rPr>
        <w:t>Kirjelduse alusel risk puudub. Kas aga risk võiks tuleneda hoopis töökorralduse muudatusest (menetlus muutub) või pole selline töökorralduse muutmine nendes ametites midagi ebatavalist ning info/koolitusega ka kergelt lahendatav?</w:t>
      </w:r>
    </w:p>
  </w:comment>
  <w:comment w:id="53" w:author="Joel Kook" w:date="2024-09-05T13:27:00Z" w:initials="JK">
    <w:p w14:paraId="2C6A808F" w14:textId="77777777" w:rsidR="00324E49" w:rsidRDefault="00324E49" w:rsidP="00324E49">
      <w:pPr>
        <w:pStyle w:val="Kommentaaritekst"/>
      </w:pPr>
      <w:r>
        <w:rPr>
          <w:rStyle w:val="Kommentaariviide"/>
        </w:rPr>
        <w:annotationRef/>
      </w:r>
      <w:r>
        <w:rPr>
          <w:color w:val="000000"/>
        </w:rPr>
        <w:t>Selgitada antud hinnangut. Isikukoodi saab Eestis aastas u 10 000 sündinud last, mille kõrval tundub EL-i kodanike isikukoodide arv siiski märkimisväärne.</w:t>
      </w:r>
    </w:p>
  </w:comment>
  <w:comment w:id="54" w:author="Joel Kook" w:date="2024-09-05T13:28:00Z" w:initials="JK">
    <w:p w14:paraId="4DB844F2" w14:textId="77777777" w:rsidR="004108D0" w:rsidRDefault="004108D0" w:rsidP="004108D0">
      <w:pPr>
        <w:pStyle w:val="Kommentaaritekst"/>
      </w:pPr>
      <w:r>
        <w:rPr>
          <w:rStyle w:val="Kommentaariviide"/>
        </w:rPr>
        <w:annotationRef/>
      </w:r>
      <w:r>
        <w:rPr>
          <w:color w:val="000000"/>
        </w:rPr>
        <w:t>Kirjelduse alusel selline risk pigem puudub.</w:t>
      </w:r>
    </w:p>
  </w:comment>
  <w:comment w:id="56" w:author="Joel Kook" w:date="2024-09-05T13:28:00Z" w:initials="JK">
    <w:p w14:paraId="22309A75" w14:textId="77777777" w:rsidR="004108D0" w:rsidRDefault="004108D0" w:rsidP="004108D0">
      <w:pPr>
        <w:pStyle w:val="Kommentaaritekst"/>
      </w:pPr>
      <w:r>
        <w:rPr>
          <w:rStyle w:val="Kommentaariviide"/>
        </w:rPr>
        <w:annotationRef/>
      </w:r>
      <w:r>
        <w:rPr>
          <w:color w:val="000000"/>
        </w:rPr>
        <w:t>Täpsustada sihtrühma arvuline suurus - kui täpset arvu pole võimalik esitada, siis hinnanguline suurus - nt väiksemates KOV-ides 1-2 ametnikku, suuremates võibolla 5-10 vms? Sellest tulenevalt saaks sihtrühma suurusjärgu kätte.</w:t>
      </w:r>
    </w:p>
  </w:comment>
  <w:comment w:id="57" w:author="Joel Kook" w:date="2024-09-05T13:29:00Z" w:initials="JK">
    <w:p w14:paraId="45A31958" w14:textId="77777777" w:rsidR="004108D0" w:rsidRDefault="004108D0" w:rsidP="004108D0">
      <w:pPr>
        <w:pStyle w:val="Kommentaaritekst"/>
      </w:pPr>
      <w:r>
        <w:rPr>
          <w:rStyle w:val="Kommentaariviide"/>
        </w:rPr>
        <w:annotationRef/>
      </w:r>
      <w:r>
        <w:rPr>
          <w:color w:val="000000"/>
        </w:rPr>
        <w:t>Antud hinnangut tuleb põhjendada. Ilmselt vähendab see ametnike töökoormust, selgitada, kuidas täpsemalt.</w:t>
      </w:r>
    </w:p>
  </w:comment>
  <w:comment w:id="58" w:author="Joel Kook" w:date="2024-09-05T13:30:00Z" w:initials="JK">
    <w:p w14:paraId="39B33678" w14:textId="77777777" w:rsidR="004108D0" w:rsidRDefault="004108D0" w:rsidP="004108D0">
      <w:pPr>
        <w:pStyle w:val="Kommentaaritekst"/>
      </w:pPr>
      <w:r>
        <w:rPr>
          <w:rStyle w:val="Kommentaariviide"/>
        </w:rPr>
        <w:annotationRef/>
      </w:r>
      <w:r>
        <w:rPr>
          <w:color w:val="000000"/>
        </w:rPr>
        <w:t>Siin ei ole siin kirjeldatud võimalikku riski, mis võib kaasneda võimalike probleemidega vale- või ekslike andmete esitamisel või isikusamasuse tuvastamisel jne. Täiendada ebasoovitavate mõjude riski analüüsi.</w:t>
      </w:r>
    </w:p>
  </w:comment>
  <w:comment w:id="59" w:author="Joel Kook" w:date="2024-09-05T13:30:00Z" w:initials="JK">
    <w:p w14:paraId="24D2D060" w14:textId="77777777" w:rsidR="004108D0" w:rsidRDefault="004108D0" w:rsidP="004108D0">
      <w:pPr>
        <w:pStyle w:val="Kommentaaritekst"/>
      </w:pPr>
      <w:r>
        <w:rPr>
          <w:rStyle w:val="Kommentaariviide"/>
        </w:rPr>
        <w:annotationRef/>
      </w:r>
      <w:r>
        <w:rPr>
          <w:color w:val="000000"/>
        </w:rPr>
        <w:t>Täpsustada, kas see tähendab nt suurt enamust riigi ja KOV asutustest või on lisaks ka eraõiguslikke isikuid?</w:t>
      </w:r>
    </w:p>
  </w:comment>
  <w:comment w:id="60" w:author="Joel Kook" w:date="2024-09-05T13:30:00Z" w:initials="JK">
    <w:p w14:paraId="76CA337E" w14:textId="77777777" w:rsidR="004108D0" w:rsidRDefault="004108D0" w:rsidP="004108D0">
      <w:pPr>
        <w:pStyle w:val="Kommentaaritekst"/>
      </w:pPr>
      <w:r>
        <w:rPr>
          <w:rStyle w:val="Kommentaariviide"/>
        </w:rPr>
        <w:annotationRef/>
      </w:r>
      <w:r>
        <w:rPr>
          <w:color w:val="000000"/>
        </w:rPr>
        <w:t>Põhjendada kriteeriumile antud hinnangut.</w:t>
      </w:r>
    </w:p>
  </w:comment>
  <w:comment w:id="61" w:author="Joel Kook" w:date="2024-09-05T13:30:00Z" w:initials="JK">
    <w:p w14:paraId="16006722" w14:textId="77777777" w:rsidR="004108D0" w:rsidRDefault="004108D0" w:rsidP="004108D0">
      <w:pPr>
        <w:pStyle w:val="Kommentaaritekst"/>
      </w:pPr>
      <w:r>
        <w:rPr>
          <w:rStyle w:val="Kommentaariviide"/>
        </w:rPr>
        <w:annotationRef/>
      </w:r>
      <w:r>
        <w:rPr>
          <w:color w:val="000000"/>
        </w:rPr>
        <w:t>Kirjelduse kohaselt ebasoovitava mõju risk puudub. Ilmselt seisneb risk siiski selles, et lihtsustamisega kaasneb ka ekslike või valeandmete risk, aga ilmselt on see väiksem kui praegu esitamata jäänud andmetest tulenev risk. Täpsustada.</w:t>
      </w:r>
    </w:p>
  </w:comment>
  <w:comment w:id="62" w:author="Joel Kook" w:date="2024-09-05T13:31:00Z" w:initials="JK">
    <w:p w14:paraId="346F5CF8" w14:textId="77777777" w:rsidR="004108D0" w:rsidRDefault="004108D0" w:rsidP="004108D0">
      <w:pPr>
        <w:pStyle w:val="Kommentaaritekst"/>
      </w:pPr>
      <w:r>
        <w:rPr>
          <w:rStyle w:val="Kommentaariviide"/>
        </w:rPr>
        <w:annotationRef/>
      </w:r>
      <w:r>
        <w:rPr>
          <w:color w:val="000000"/>
        </w:rPr>
        <w:t xml:space="preserve">Täpsustada, kas mõeldud on </w:t>
      </w:r>
      <w:r>
        <w:rPr>
          <w:i/>
          <w:iCs/>
          <w:color w:val="000000"/>
        </w:rPr>
        <w:t>välisriiki</w:t>
      </w:r>
      <w:r>
        <w:rPr>
          <w:color w:val="000000"/>
        </w:rPr>
        <w:t>?</w:t>
      </w:r>
    </w:p>
  </w:comment>
  <w:comment w:id="63" w:author="Joel Kook" w:date="2024-09-05T13:31:00Z" w:initials="JK">
    <w:p w14:paraId="35B42A26" w14:textId="77777777" w:rsidR="004108D0" w:rsidRDefault="004108D0" w:rsidP="004108D0">
      <w:pPr>
        <w:pStyle w:val="Kommentaaritekst"/>
      </w:pPr>
      <w:r>
        <w:rPr>
          <w:rStyle w:val="Kommentaariviide"/>
        </w:rPr>
        <w:annotationRef/>
      </w:r>
      <w:r>
        <w:rPr>
          <w:color w:val="000000"/>
        </w:rPr>
        <w:t>Täpsustada, millele tugineb antud hinnang, lisada arvuline suurus või suurusjärk, kui on teada.</w:t>
      </w:r>
    </w:p>
  </w:comment>
  <w:comment w:id="64" w:author="Joel Kook" w:date="2024-09-05T13:31:00Z" w:initials="JK">
    <w:p w14:paraId="663F2A58" w14:textId="77777777" w:rsidR="004108D0" w:rsidRDefault="004108D0" w:rsidP="004108D0">
      <w:pPr>
        <w:pStyle w:val="Kommentaaritekst"/>
      </w:pPr>
      <w:r>
        <w:rPr>
          <w:rStyle w:val="Kommentaariviide"/>
        </w:rPr>
        <w:annotationRef/>
      </w:r>
      <w:r>
        <w:rPr>
          <w:color w:val="000000"/>
        </w:rPr>
        <w:t>Põhjendada sisuliselt - mis EL-i kodanike jaoks muutub - kas ja kuidas protsess nende jaoks lihtsustub?</w:t>
      </w:r>
    </w:p>
  </w:comment>
  <w:comment w:id="65" w:author="Joel Kook" w:date="2024-09-05T13:31:00Z" w:initials="JK">
    <w:p w14:paraId="4CF512BC" w14:textId="77777777" w:rsidR="004108D0" w:rsidRDefault="004108D0" w:rsidP="004108D0">
      <w:pPr>
        <w:pStyle w:val="Kommentaaritekst"/>
      </w:pPr>
      <w:r>
        <w:rPr>
          <w:rStyle w:val="Kommentaariviide"/>
        </w:rPr>
        <w:annotationRef/>
      </w:r>
      <w:r>
        <w:rPr>
          <w:color w:val="000000"/>
        </w:rPr>
        <w:t>Kirjelduse kohaselt ebasoovitava mõju risk puudub.</w:t>
      </w:r>
    </w:p>
  </w:comment>
  <w:comment w:id="66" w:author="Joel Kook" w:date="2024-09-05T13:32:00Z" w:initials="JK">
    <w:p w14:paraId="774041E6" w14:textId="77777777" w:rsidR="004108D0" w:rsidRDefault="004108D0" w:rsidP="004108D0">
      <w:pPr>
        <w:pStyle w:val="Kommentaaritekst"/>
      </w:pPr>
      <w:r>
        <w:rPr>
          <w:rStyle w:val="Kommentaariviide"/>
        </w:rPr>
        <w:annotationRef/>
      </w:r>
      <w:r>
        <w:rPr>
          <w:color w:val="000000"/>
        </w:rPr>
        <w:t>Võimalusel lisada ka selliste ametnike arv.</w:t>
      </w:r>
    </w:p>
  </w:comment>
  <w:comment w:id="67" w:author="Joel Kook" w:date="2024-09-05T13:32:00Z" w:initials="JK">
    <w:p w14:paraId="0A481CAF" w14:textId="77777777" w:rsidR="004108D0" w:rsidRDefault="004108D0" w:rsidP="004108D0">
      <w:pPr>
        <w:pStyle w:val="Kommentaaritekst"/>
      </w:pPr>
      <w:r>
        <w:rPr>
          <w:rStyle w:val="Kommentaariviide"/>
        </w:rPr>
        <w:annotationRef/>
      </w:r>
      <w:r>
        <w:rPr>
          <w:color w:val="000000"/>
        </w:rPr>
        <w:t>Kas oleks võimalik tuua enamlevinud näited, milline on selliste andmete väljastamisel õigustatud huvi või kellele seda alust rakendades neid andmeid eelkõige edastatakse?</w:t>
      </w:r>
    </w:p>
  </w:comment>
  <w:comment w:id="68" w:author="Joel Kook" w:date="2024-09-05T13:32:00Z" w:initials="JK">
    <w:p w14:paraId="24E16CDD" w14:textId="77777777" w:rsidR="004108D0" w:rsidRDefault="004108D0" w:rsidP="004108D0">
      <w:pPr>
        <w:pStyle w:val="Kommentaaritekst"/>
      </w:pPr>
      <w:r>
        <w:rPr>
          <w:rStyle w:val="Kommentaariviide"/>
        </w:rPr>
        <w:annotationRef/>
      </w:r>
      <w:r>
        <w:rPr>
          <w:color w:val="000000"/>
        </w:rPr>
        <w:t>Siin tuleks analüüsida selliste kaalutlusotsuste ebasoovitavate mõjude riske, nt ekslikult väljastatud andmete risk, töökoormuse võimalik kasv (rohkem päringuid, rohkem kaalutlemist). Täpsustada analüüsi seda osa.</w:t>
      </w:r>
    </w:p>
  </w:comment>
  <w:comment w:id="69" w:author="Joel Kook" w:date="2024-09-05T13:32:00Z" w:initials="JK">
    <w:p w14:paraId="05198D25" w14:textId="77777777" w:rsidR="004108D0" w:rsidRDefault="004108D0" w:rsidP="004108D0">
      <w:pPr>
        <w:pStyle w:val="Kommentaaritekst"/>
      </w:pPr>
      <w:r>
        <w:rPr>
          <w:rStyle w:val="Kommentaariviide"/>
        </w:rPr>
        <w:annotationRef/>
      </w:r>
      <w:r>
        <w:rPr>
          <w:color w:val="000000"/>
        </w:rPr>
        <w:t>Selgitada, kas tegemist on kasutajatoe töötajate igakordse kaalutlusotsusega ehk nö käsitööga?</w:t>
      </w:r>
    </w:p>
  </w:comment>
  <w:comment w:id="70" w:author="Joel Kook" w:date="2024-09-05T13:32:00Z" w:initials="JK">
    <w:p w14:paraId="7B439631" w14:textId="77777777" w:rsidR="004108D0" w:rsidRDefault="004108D0" w:rsidP="004108D0">
      <w:pPr>
        <w:pStyle w:val="Kommentaaritekst"/>
      </w:pPr>
      <w:r>
        <w:rPr>
          <w:rStyle w:val="Kommentaariviide"/>
        </w:rPr>
        <w:annotationRef/>
      </w:r>
      <w:r>
        <w:rPr>
          <w:color w:val="000000"/>
        </w:rPr>
        <w:t>Keda on siin silmas peetud kasutajate all? Asutusi ja ametnikke? Füüsilisi isikuid? Milles seisneb nõustamine, täpsustada.</w:t>
      </w:r>
    </w:p>
  </w:comment>
  <w:comment w:id="71" w:author="Joel Kook" w:date="2024-09-05T13:33:00Z" w:initials="JK">
    <w:p w14:paraId="766297B9" w14:textId="77777777" w:rsidR="004108D0" w:rsidRDefault="004108D0" w:rsidP="004108D0">
      <w:pPr>
        <w:pStyle w:val="Kommentaaritekst"/>
      </w:pPr>
      <w:r>
        <w:rPr>
          <w:rStyle w:val="Kommentaariviide"/>
        </w:rPr>
        <w:annotationRef/>
      </w:r>
      <w:r>
        <w:rPr>
          <w:color w:val="000000"/>
        </w:rPr>
        <w:t>Lisada sihtrühma arvuline suurus. Kui tegemist on mõne üksiku töökohaga, siis nii ka märkida.</w:t>
      </w:r>
    </w:p>
  </w:comment>
  <w:comment w:id="72" w:author="Joel Kook" w:date="2024-09-05T13:33:00Z" w:initials="JK">
    <w:p w14:paraId="4EB8F75C" w14:textId="77777777" w:rsidR="004108D0" w:rsidRDefault="004108D0" w:rsidP="004108D0">
      <w:pPr>
        <w:pStyle w:val="Kommentaaritekst"/>
      </w:pPr>
      <w:r>
        <w:rPr>
          <w:rStyle w:val="Kommentaariviide"/>
        </w:rPr>
        <w:annotationRef/>
      </w:r>
      <w:r>
        <w:rPr>
          <w:color w:val="000000"/>
        </w:rPr>
        <w:t>Lisada ka sisuline selgitus - mismoodi ja mille tõttu muutub sihtrühma käitumine?</w:t>
      </w:r>
    </w:p>
  </w:comment>
  <w:comment w:id="73" w:author="Joel Kook" w:date="2024-09-05T13:33:00Z" w:initials="JK">
    <w:p w14:paraId="53BDD2FF" w14:textId="77777777" w:rsidR="004108D0" w:rsidRDefault="004108D0" w:rsidP="004108D0">
      <w:pPr>
        <w:pStyle w:val="Kommentaaritekst"/>
      </w:pPr>
      <w:r>
        <w:rPr>
          <w:rStyle w:val="Kommentaariviide"/>
        </w:rPr>
        <w:annotationRef/>
      </w:r>
      <w:r>
        <w:rPr>
          <w:color w:val="000000"/>
        </w:rPr>
        <w:t>Hetkel toodud kirjelduse järgi ebasoovitava mõju risk puudub.</w:t>
      </w:r>
    </w:p>
  </w:comment>
  <w:comment w:id="74" w:author="Joel Kook" w:date="2024-09-05T13:34:00Z" w:initials="JK">
    <w:p w14:paraId="037D74B3" w14:textId="77777777" w:rsidR="004108D0" w:rsidRDefault="004108D0" w:rsidP="004108D0">
      <w:pPr>
        <w:pStyle w:val="Kommentaaritekst"/>
      </w:pPr>
      <w:r>
        <w:rPr>
          <w:rStyle w:val="Kommentaariviide"/>
        </w:rPr>
        <w:annotationRef/>
      </w:r>
      <w:r>
        <w:rPr>
          <w:color w:val="000000"/>
        </w:rPr>
        <w:t>Selgitada, millised muudatused võiksid sihtrühma käitumises aset leida - kas isikud võivad nt ka esitatud andmehulka hakata vähendama, kas võib eeldada, et kontaktivõtmine kolmandate osapoolte poolt nendega suureneb ehk võib suureneda ka koormus nendega tegelemisel?</w:t>
      </w:r>
    </w:p>
  </w:comment>
  <w:comment w:id="75" w:author="Joel Kook" w:date="2024-09-05T13:34:00Z" w:initials="JK">
    <w:p w14:paraId="558C1663" w14:textId="77777777" w:rsidR="004108D0" w:rsidRDefault="004108D0" w:rsidP="004108D0">
      <w:pPr>
        <w:pStyle w:val="Kommentaaritekst"/>
      </w:pPr>
      <w:r>
        <w:rPr>
          <w:rStyle w:val="Kommentaariviide"/>
        </w:rPr>
        <w:annotationRef/>
      </w:r>
      <w:r>
        <w:rPr>
          <w:color w:val="000000"/>
        </w:rPr>
        <w:t>Ilmsetl liiga äärmuslik näide, arvatavalt on ka tavapärasemaid põhjuseid nagu nt liigse tülitamise vältimine jms. Vajadusel kohendada sõnastust.</w:t>
      </w:r>
    </w:p>
  </w:comment>
  <w:comment w:id="76" w:author="Joel Kook" w:date="2024-09-05T13:35:00Z" w:initials="JK">
    <w:p w14:paraId="28CD18F4" w14:textId="77777777" w:rsidR="004108D0" w:rsidRDefault="004108D0" w:rsidP="004108D0">
      <w:pPr>
        <w:pStyle w:val="Kommentaaritekst"/>
      </w:pPr>
      <w:r>
        <w:rPr>
          <w:rStyle w:val="Kommentaariviide"/>
        </w:rPr>
        <w:annotationRef/>
      </w:r>
      <w:r>
        <w:rPr>
          <w:color w:val="000000"/>
        </w:rPr>
        <w:t>Põhjendada antud hinnangut.</w:t>
      </w:r>
    </w:p>
  </w:comment>
  <w:comment w:id="77" w:author="Joel Kook" w:date="2024-09-05T13:35:00Z" w:initials="JK">
    <w:p w14:paraId="75FB2121" w14:textId="77777777" w:rsidR="004108D0" w:rsidRDefault="004108D0" w:rsidP="004108D0">
      <w:pPr>
        <w:pStyle w:val="Kommentaaritekst"/>
      </w:pPr>
      <w:r>
        <w:rPr>
          <w:rStyle w:val="Kommentaariviide"/>
        </w:rPr>
        <w:annotationRef/>
      </w:r>
      <w:r>
        <w:rPr>
          <w:color w:val="000000"/>
        </w:rPr>
        <w:t>Põhjendada antud hinnangut.</w:t>
      </w:r>
    </w:p>
  </w:comment>
  <w:comment w:id="78" w:author="Joel Kook" w:date="2024-09-05T13:35:00Z" w:initials="JK">
    <w:p w14:paraId="03A1D300" w14:textId="77777777" w:rsidR="004108D0" w:rsidRDefault="004108D0" w:rsidP="004108D0">
      <w:pPr>
        <w:pStyle w:val="Kommentaaritekst"/>
      </w:pPr>
      <w:r>
        <w:rPr>
          <w:rStyle w:val="Kommentaariviide"/>
        </w:rPr>
        <w:annotationRef/>
      </w:r>
      <w:r>
        <w:rPr>
          <w:color w:val="000000"/>
        </w:rPr>
        <w:t xml:space="preserve">Pigem see risk neile </w:t>
      </w:r>
      <w:r>
        <w:rPr>
          <w:i/>
          <w:iCs/>
          <w:color w:val="000000"/>
        </w:rPr>
        <w:t>puudub</w:t>
      </w:r>
      <w:r>
        <w:rPr>
          <w:color w:val="000000"/>
        </w:rPr>
        <w:t>.</w:t>
      </w:r>
    </w:p>
  </w:comment>
  <w:comment w:id="79" w:author="Joel Kook" w:date="2024-09-05T13:35:00Z" w:initials="JK">
    <w:p w14:paraId="37674F88" w14:textId="77777777" w:rsidR="004108D0" w:rsidRDefault="004108D0" w:rsidP="004108D0">
      <w:pPr>
        <w:pStyle w:val="Kommentaaritekst"/>
      </w:pPr>
      <w:r>
        <w:rPr>
          <w:rStyle w:val="Kommentaariviide"/>
        </w:rPr>
        <w:annotationRef/>
      </w:r>
      <w:r>
        <w:rPr>
          <w:color w:val="000000"/>
        </w:rPr>
        <w:t>Kas selle negatiivse mõju vältimiseks ei saa nt lisa-aadressi või teatud kontaktandmeid ehk siiski enda soovi korral eemaldada?</w:t>
      </w:r>
    </w:p>
  </w:comment>
  <w:comment w:id="80" w:author="Joel Kook" w:date="2024-09-05T13:36:00Z" w:initials="JK">
    <w:p w14:paraId="4983CEC4" w14:textId="77777777" w:rsidR="004108D0" w:rsidRDefault="004108D0" w:rsidP="004108D0">
      <w:pPr>
        <w:pStyle w:val="Kommentaaritekst"/>
      </w:pPr>
      <w:r>
        <w:rPr>
          <w:rStyle w:val="Kommentaariviide"/>
        </w:rPr>
        <w:annotationRef/>
      </w:r>
      <w:r>
        <w:rPr>
          <w:color w:val="000000"/>
        </w:rPr>
        <w:t>Siin saaks töökoormuse muutust iseloomustada sellega, kui palju on senimaani tulnud andmete parandamisega tegeleda.</w:t>
      </w:r>
    </w:p>
  </w:comment>
  <w:comment w:id="82" w:author="Joel Kook" w:date="2024-09-05T13:36:00Z" w:initials="JK">
    <w:p w14:paraId="276671CD" w14:textId="77777777" w:rsidR="004108D0" w:rsidRDefault="004108D0" w:rsidP="004108D0">
      <w:pPr>
        <w:pStyle w:val="Kommentaaritekst"/>
      </w:pPr>
      <w:r>
        <w:rPr>
          <w:rStyle w:val="Kommentaariviide"/>
        </w:rPr>
        <w:annotationRef/>
      </w:r>
      <w:r>
        <w:rPr>
          <w:color w:val="000000"/>
        </w:rPr>
        <w:t>Ei ole päris selge, mis tuleb ette üldjuhul elus mõne korra. Pigem sõltub kokkupuute sagedus sellest, kuivõrd peab lapsevanem vajalikuks selliste andmete kohta täpsustusi teha/küsida.</w:t>
      </w:r>
    </w:p>
  </w:comment>
  <w:comment w:id="83" w:author="Joel Kook" w:date="2024-09-05T13:36:00Z" w:initials="JK">
    <w:p w14:paraId="76A25A2E" w14:textId="77777777" w:rsidR="004108D0" w:rsidRDefault="004108D0" w:rsidP="004108D0">
      <w:pPr>
        <w:pStyle w:val="Kommentaaritekst"/>
      </w:pPr>
      <w:r>
        <w:rPr>
          <w:rStyle w:val="Kommentaariviide"/>
        </w:rPr>
        <w:annotationRef/>
      </w:r>
      <w:r>
        <w:rPr>
          <w:color w:val="000000"/>
        </w:rPr>
        <w:t>Ilmselt negatiivne mõju siiski puudub, kuna enamasti ilmselt oli vanemal tunne, et ta peab sinna midagi kirjutama ning eksiti lihtsalt teadmatusest.</w:t>
      </w:r>
    </w:p>
  </w:comment>
  <w:comment w:id="84" w:author="Joel Kook" w:date="2024-09-05T13:37:00Z" w:initials="JK">
    <w:p w14:paraId="7F0DD38A" w14:textId="77777777" w:rsidR="00CD5704" w:rsidRDefault="00CD5704" w:rsidP="00CD5704">
      <w:pPr>
        <w:pStyle w:val="Kommentaaritekst"/>
      </w:pPr>
      <w:r>
        <w:rPr>
          <w:rStyle w:val="Kommentaariviide"/>
        </w:rPr>
        <w:annotationRef/>
      </w:r>
      <w:r>
        <w:rPr>
          <w:color w:val="000000"/>
        </w:rPr>
        <w:t>Kas mõeldud on üksnes KOV ametnikke? Täpsustada.</w:t>
      </w:r>
    </w:p>
  </w:comment>
  <w:comment w:id="85" w:author="Joel Kook" w:date="2024-09-05T13:37:00Z" w:initials="JK">
    <w:p w14:paraId="6B22ECC7" w14:textId="77777777" w:rsidR="00F83C35" w:rsidRDefault="00F83C35" w:rsidP="00F83C35">
      <w:pPr>
        <w:pStyle w:val="Kommentaaritekst"/>
      </w:pPr>
      <w:r>
        <w:rPr>
          <w:rStyle w:val="Kommentaariviide"/>
        </w:rPr>
        <w:annotationRef/>
      </w:r>
      <w:r>
        <w:rPr>
          <w:color w:val="000000"/>
        </w:rPr>
        <w:t>Täpsustada sisulisemalt, milles võivad seisneda sihtrühma käitumise muudatused. Tegemist on üsna väikese tehnilise muudatusega, mis pigem vähendab ametnike töökoormust isiku aadressiandmete sisestamisel.</w:t>
      </w:r>
    </w:p>
  </w:comment>
  <w:comment w:id="86" w:author="Joel Kook" w:date="2024-09-05T13:37:00Z" w:initials="JK">
    <w:p w14:paraId="6B5E74AD" w14:textId="77777777" w:rsidR="00F83C35" w:rsidRDefault="00F83C35" w:rsidP="00F83C35">
      <w:pPr>
        <w:pStyle w:val="Kommentaaritekst"/>
      </w:pPr>
      <w:r>
        <w:rPr>
          <w:rStyle w:val="Kommentaariviide"/>
        </w:rPr>
        <w:annotationRef/>
      </w:r>
      <w:r>
        <w:rPr>
          <w:color w:val="000000"/>
        </w:rPr>
        <w:t>Täpsustada, kas see tähendab nt suurt enamust riigi ja KOV asutustest või on lisaks ka eraõiguslikke isikuid?</w:t>
      </w:r>
    </w:p>
  </w:comment>
  <w:comment w:id="87" w:author="Joel Kook" w:date="2024-09-05T13:38:00Z" w:initials="JK">
    <w:p w14:paraId="7CB69379" w14:textId="77777777" w:rsidR="00F83C35" w:rsidRDefault="00F83C35" w:rsidP="00F83C35">
      <w:pPr>
        <w:pStyle w:val="Kommentaaritekst"/>
      </w:pPr>
      <w:r>
        <w:rPr>
          <w:rStyle w:val="Kommentaariviide"/>
        </w:rPr>
        <w:annotationRef/>
      </w:r>
      <w:r>
        <w:rPr>
          <w:color w:val="000000"/>
        </w:rPr>
        <w:t>Täpsustada võimalusel arvuline suurus või iseloomustada sihtrühma täpsemalt, kes sinna hulka kuuluvad.</w:t>
      </w:r>
    </w:p>
  </w:comment>
  <w:comment w:id="88" w:author="Joel Kook" w:date="2024-09-05T13:38:00Z" w:initials="JK">
    <w:p w14:paraId="75508CD3" w14:textId="77777777" w:rsidR="00F83C35" w:rsidRDefault="00F83C35" w:rsidP="00F83C35">
      <w:pPr>
        <w:pStyle w:val="Kommentaaritekst"/>
      </w:pPr>
      <w:r>
        <w:rPr>
          <w:rStyle w:val="Kommentaariviide"/>
        </w:rPr>
        <w:annotationRef/>
      </w:r>
      <w:r>
        <w:rPr>
          <w:color w:val="000000"/>
        </w:rPr>
        <w:t>Kuna isik ei pea ilmselt muudatuse tulemusel oma käitumist muutma, sest andmed võetakse automaatselt taotlusest, siis ei ole sellega vaja ka kohaneda. Täpsustada.</w:t>
      </w:r>
    </w:p>
  </w:comment>
  <w:comment w:id="89" w:author="Joel Kook" w:date="2024-09-05T13:38:00Z" w:initials="JK">
    <w:p w14:paraId="4472EDF4" w14:textId="77777777" w:rsidR="00F83C35" w:rsidRDefault="00F83C35" w:rsidP="00F83C35">
      <w:pPr>
        <w:pStyle w:val="Kommentaaritekst"/>
      </w:pPr>
      <w:r>
        <w:rPr>
          <w:rStyle w:val="Kommentaariviide"/>
        </w:rPr>
        <w:annotationRef/>
      </w:r>
      <w:r>
        <w:rPr>
          <w:color w:val="000000"/>
        </w:rPr>
        <w:t>Täpsustada, mida see tema jaoks tähendab?</w:t>
      </w:r>
    </w:p>
  </w:comment>
  <w:comment w:id="90" w:author="Joel Kook" w:date="2024-09-05T13:38:00Z" w:initials="JK">
    <w:p w14:paraId="1AE5E90D" w14:textId="77777777" w:rsidR="00F83C35" w:rsidRDefault="00F83C35" w:rsidP="00F83C35">
      <w:pPr>
        <w:pStyle w:val="Kommentaaritekst"/>
      </w:pPr>
      <w:r>
        <w:rPr>
          <w:rStyle w:val="Kommentaariviide"/>
        </w:rPr>
        <w:annotationRef/>
      </w:r>
      <w:r>
        <w:rPr>
          <w:color w:val="000000"/>
        </w:rPr>
        <w:t>Võimalusel täpsustada sihtrühmade arvuline suurus.</w:t>
      </w:r>
    </w:p>
  </w:comment>
  <w:comment w:id="91" w:author="Joel Kook" w:date="2024-09-05T13:39:00Z" w:initials="JK">
    <w:p w14:paraId="739018A4" w14:textId="77777777" w:rsidR="00F83C35" w:rsidRDefault="00F83C35" w:rsidP="00F83C35">
      <w:pPr>
        <w:pStyle w:val="Kommentaaritekst"/>
      </w:pPr>
      <w:r>
        <w:rPr>
          <w:rStyle w:val="Kommentaariviide"/>
        </w:rPr>
        <w:annotationRef/>
      </w:r>
      <w:r>
        <w:rPr>
          <w:color w:val="000000"/>
        </w:rPr>
        <w:t>Täpsustada, mida see tähendab.</w:t>
      </w:r>
    </w:p>
  </w:comment>
  <w:comment w:id="92" w:author="Joel Kook" w:date="2024-09-05T13:39:00Z" w:initials="JK">
    <w:p w14:paraId="186114FF" w14:textId="77777777" w:rsidR="00F83C35" w:rsidRDefault="00F83C35" w:rsidP="00F83C35">
      <w:pPr>
        <w:pStyle w:val="Kommentaaritekst"/>
      </w:pPr>
      <w:r>
        <w:rPr>
          <w:rStyle w:val="Kommentaariviide"/>
        </w:rPr>
        <w:annotationRef/>
      </w:r>
      <w:r>
        <w:rPr>
          <w:color w:val="000000"/>
        </w:rPr>
        <w:t xml:space="preserve">Lisada ka mõjuvaldkond, milleks on </w:t>
      </w:r>
      <w:r>
        <w:rPr>
          <w:i/>
          <w:iCs/>
          <w:color w:val="000000"/>
        </w:rPr>
        <w:t>mõju riigiasutuste ja avalikku ülesannet täitvate asutuste korraldusele.</w:t>
      </w:r>
    </w:p>
  </w:comment>
  <w:comment w:id="93" w:author="Joel Kook" w:date="2024-09-05T13:39:00Z" w:initials="JK">
    <w:p w14:paraId="57104C7D" w14:textId="77777777" w:rsidR="00F83C35" w:rsidRDefault="00F83C35" w:rsidP="00F83C35">
      <w:pPr>
        <w:pStyle w:val="Kommentaaritekst"/>
      </w:pPr>
      <w:r>
        <w:rPr>
          <w:rStyle w:val="Kommentaariviide"/>
        </w:rPr>
        <w:annotationRef/>
      </w:r>
      <w:r>
        <w:rPr>
          <w:color w:val="000000"/>
        </w:rPr>
        <w:t>Lisada juurde, et vaid väga väike hulk inimesi on senimaani esitanud oma elukohateateid teistele asutustele kui KOV või selleks loodud veebikeskkonnas.</w:t>
      </w:r>
    </w:p>
  </w:comment>
  <w:comment w:id="94" w:author="Joel Kook" w:date="2024-09-05T13:40:00Z" w:initials="JK">
    <w:p w14:paraId="1FAE60E8" w14:textId="77777777" w:rsidR="00F83C35" w:rsidRDefault="00F83C35" w:rsidP="00F83C35">
      <w:pPr>
        <w:pStyle w:val="Kommentaaritekst"/>
      </w:pPr>
      <w:r>
        <w:rPr>
          <w:rStyle w:val="Kommentaariviide"/>
        </w:rPr>
        <w:annotationRef/>
      </w:r>
      <w:r>
        <w:rPr>
          <w:color w:val="000000"/>
        </w:rPr>
        <w:t>See ilmselt siiski suurendab mainitud ametkondade töö mahtu, kuid ilmselt vaid vähesel määral? Täpsustada.</w:t>
      </w:r>
    </w:p>
  </w:comment>
  <w:comment w:id="95" w:author="Joel Kook" w:date="2024-09-05T13:40:00Z" w:initials="JK">
    <w:p w14:paraId="76118A15" w14:textId="77777777" w:rsidR="00F83C35" w:rsidRDefault="00F83C35" w:rsidP="00F83C35">
      <w:pPr>
        <w:pStyle w:val="Kommentaaritekst"/>
      </w:pPr>
      <w:r>
        <w:rPr>
          <w:rStyle w:val="Kommentaariviide"/>
        </w:rPr>
        <w:annotationRef/>
      </w:r>
      <w:r>
        <w:rPr>
          <w:color w:val="000000"/>
        </w:rPr>
        <w:t>Kas negatiivne mõju ei või kaasneda neile, kes mingil põhjusel ei soovi, et neid (kõiki) andmeid RR-i lisataks? Selgitada.</w:t>
      </w:r>
    </w:p>
  </w:comment>
  <w:comment w:id="96" w:author="Joel Kook" w:date="2024-09-05T13:40:00Z" w:initials="JK">
    <w:p w14:paraId="44E93AB1" w14:textId="77777777" w:rsidR="00F83C35" w:rsidRDefault="00F83C35" w:rsidP="00F83C35">
      <w:pPr>
        <w:pStyle w:val="Kommentaaritekst"/>
      </w:pPr>
      <w:r>
        <w:rPr>
          <w:rStyle w:val="Kommentaariviide"/>
        </w:rPr>
        <w:annotationRef/>
      </w:r>
      <w:r>
        <w:rPr>
          <w:color w:val="000000"/>
        </w:rPr>
        <w:t>See võrdlus ei ole sihtrühma arvestades asjakohane.</w:t>
      </w:r>
    </w:p>
  </w:comment>
  <w:comment w:id="97" w:author="Joel Kook" w:date="2024-09-05T13:40:00Z" w:initials="JK">
    <w:p w14:paraId="59A4B2C6" w14:textId="77777777" w:rsidR="00F83C35" w:rsidRDefault="00F83C35" w:rsidP="00F83C35">
      <w:pPr>
        <w:pStyle w:val="Kommentaaritekst"/>
      </w:pPr>
      <w:r>
        <w:rPr>
          <w:rStyle w:val="Kommentaariviide"/>
        </w:rPr>
        <w:annotationRef/>
      </w:r>
      <w:r>
        <w:rPr>
          <w:color w:val="000000"/>
        </w:rPr>
        <w:t>Lisada arv.</w:t>
      </w:r>
    </w:p>
  </w:comment>
  <w:comment w:id="99" w:author="Joel Kook" w:date="2024-09-05T13:41:00Z" w:initials="JK">
    <w:p w14:paraId="01B09A5A" w14:textId="77777777" w:rsidR="00F83C35" w:rsidRDefault="00F83C35" w:rsidP="00F83C35">
      <w:pPr>
        <w:pStyle w:val="Kommentaaritekst"/>
      </w:pPr>
      <w:r>
        <w:rPr>
          <w:rStyle w:val="Kommentaariviide"/>
        </w:rPr>
        <w:annotationRef/>
      </w:r>
      <w:r>
        <w:rPr>
          <w:color w:val="000000"/>
        </w:rPr>
        <w:t>See osa võrdlusest ei ole asjakohane.</w:t>
      </w:r>
    </w:p>
  </w:comment>
  <w:comment w:id="100" w:author="Joel Kook" w:date="2024-09-05T13:42:00Z" w:initials="JK">
    <w:p w14:paraId="172D7D2D" w14:textId="77777777" w:rsidR="00F83C35" w:rsidRDefault="00F83C35" w:rsidP="00F83C35">
      <w:pPr>
        <w:pStyle w:val="Kommentaaritekst"/>
      </w:pPr>
      <w:r>
        <w:rPr>
          <w:rStyle w:val="Kommentaariviide"/>
        </w:rPr>
        <w:annotationRef/>
      </w:r>
      <w:r>
        <w:rPr>
          <w:color w:val="000000"/>
        </w:rPr>
        <w:t xml:space="preserve">Pigem: </w:t>
      </w:r>
      <w:r>
        <w:rPr>
          <w:i/>
          <w:iCs/>
          <w:color w:val="000000"/>
        </w:rPr>
        <w:t>Eesti elanikud (</w:t>
      </w:r>
      <w:r>
        <w:rPr>
          <w:color w:val="000000"/>
        </w:rPr>
        <w:t xml:space="preserve">või ka </w:t>
      </w:r>
      <w:r>
        <w:rPr>
          <w:i/>
          <w:iCs/>
          <w:color w:val="000000"/>
        </w:rPr>
        <w:t>lapsevanemad).</w:t>
      </w:r>
    </w:p>
  </w:comment>
  <w:comment w:id="101" w:author="Joel Kook" w:date="2024-09-05T13:42:00Z" w:initials="JK">
    <w:p w14:paraId="6A4581A6" w14:textId="77777777" w:rsidR="00F83C35" w:rsidRDefault="00F83C35" w:rsidP="00F83C35">
      <w:pPr>
        <w:pStyle w:val="Kommentaaritekst"/>
      </w:pPr>
      <w:r>
        <w:rPr>
          <w:rStyle w:val="Kommentaariviide"/>
        </w:rPr>
        <w:annotationRef/>
      </w:r>
      <w:r>
        <w:rPr>
          <w:color w:val="000000"/>
        </w:rPr>
        <w:t>Üsna paljudel juhtudel ka mitte kunagi.</w:t>
      </w:r>
    </w:p>
  </w:comment>
  <w:comment w:id="103" w:author="Joel Kook" w:date="2024-09-05T13:42:00Z" w:initials="JK">
    <w:p w14:paraId="054042BC" w14:textId="77777777" w:rsidR="00F83C35" w:rsidRDefault="00F83C35" w:rsidP="00F83C35">
      <w:pPr>
        <w:pStyle w:val="Kommentaaritekst"/>
      </w:pPr>
      <w:r>
        <w:rPr>
          <w:rStyle w:val="Kommentaariviide"/>
        </w:rPr>
        <w:annotationRef/>
      </w:r>
      <w:r>
        <w:rPr>
          <w:color w:val="000000"/>
        </w:rPr>
        <w:t>Kui võimalik, täpsustada ka miks või tuua enamlevinud näide (näited).</w:t>
      </w:r>
    </w:p>
  </w:comment>
  <w:comment w:id="106" w:author="Joel Kook" w:date="2024-09-05T13:43:00Z" w:initials="JK">
    <w:p w14:paraId="1FD4416E" w14:textId="77777777" w:rsidR="00F83C35" w:rsidRDefault="00F83C35" w:rsidP="00F83C35">
      <w:pPr>
        <w:pStyle w:val="Kommentaaritekst"/>
      </w:pPr>
      <w:r>
        <w:rPr>
          <w:rStyle w:val="Kommentaariviide"/>
        </w:rPr>
        <w:annotationRef/>
      </w:r>
      <w:r>
        <w:rPr>
          <w:color w:val="000000"/>
        </w:rPr>
        <w:t>Mõju on siiski suurema osa KOV töökorralduse muudatusi silmas pidades märkimisväärne. Täpsustada.</w:t>
      </w:r>
    </w:p>
  </w:comment>
  <w:comment w:id="109" w:author="Joel Kook" w:date="2024-09-05T13:43:00Z" w:initials="JK">
    <w:p w14:paraId="238DA1C6" w14:textId="77777777" w:rsidR="00F83C35" w:rsidRDefault="00F83C35" w:rsidP="00F83C35">
      <w:pPr>
        <w:pStyle w:val="Kommentaaritekst"/>
      </w:pPr>
      <w:r>
        <w:rPr>
          <w:rStyle w:val="Kommentaariviide"/>
        </w:rPr>
        <w:annotationRef/>
      </w:r>
      <w:r>
        <w:rPr>
          <w:color w:val="000000"/>
        </w:rPr>
        <w:t>See võrdlus ei ole sihtrühma silmas pidades asjakohane.</w:t>
      </w:r>
    </w:p>
  </w:comment>
  <w:comment w:id="110" w:author="Joel Kook" w:date="2024-09-05T13:43:00Z" w:initials="JK">
    <w:p w14:paraId="52381B01" w14:textId="77777777" w:rsidR="00F83C35" w:rsidRDefault="00F83C35" w:rsidP="00F83C35">
      <w:pPr>
        <w:pStyle w:val="Kommentaaritekst"/>
      </w:pPr>
      <w:r>
        <w:rPr>
          <w:rStyle w:val="Kommentaariviide"/>
        </w:rPr>
        <w:annotationRef/>
      </w:r>
      <w:r>
        <w:rPr>
          <w:color w:val="000000"/>
        </w:rPr>
        <w:t>Kaaluda, kas kohtud ja nende töökoormuse muutumise võiks veel eraldi välja tuua või täpsustada teksti sees mõju kohtutele (nt millised kohtud ja kohtuastmed on puutumuses).</w:t>
      </w:r>
    </w:p>
  </w:comment>
  <w:comment w:id="111" w:author="Joel Kook" w:date="2024-09-05T13:44:00Z" w:initials="JK">
    <w:p w14:paraId="00F0D794" w14:textId="77777777" w:rsidR="00F83C35" w:rsidRDefault="00F83C35" w:rsidP="00F83C35">
      <w:pPr>
        <w:pStyle w:val="Kommentaaritekst"/>
      </w:pPr>
      <w:r>
        <w:rPr>
          <w:rStyle w:val="Kommentaariviide"/>
        </w:rPr>
        <w:annotationRef/>
      </w:r>
      <w:r>
        <w:rPr>
          <w:color w:val="000000"/>
        </w:rPr>
        <w:t>Selles kontekstis ei ole see osa võrdlusest asjakohane.</w:t>
      </w:r>
    </w:p>
  </w:comment>
  <w:comment w:id="112" w:author="Joel Kook" w:date="2024-09-05T13:44:00Z" w:initials="JK">
    <w:p w14:paraId="4739120E" w14:textId="77777777" w:rsidR="00585E8E" w:rsidRDefault="00585E8E" w:rsidP="00585E8E">
      <w:pPr>
        <w:pStyle w:val="Kommentaaritekst"/>
      </w:pPr>
      <w:r>
        <w:rPr>
          <w:rStyle w:val="Kommentaariviide"/>
        </w:rPr>
        <w:annotationRef/>
      </w:r>
      <w:r>
        <w:rPr>
          <w:color w:val="000000"/>
        </w:rPr>
        <w:t xml:space="preserve">Pigem: </w:t>
      </w:r>
      <w:r>
        <w:rPr>
          <w:i/>
          <w:iCs/>
          <w:color w:val="000000"/>
        </w:rPr>
        <w:t>lapsevanemad</w:t>
      </w:r>
      <w:r>
        <w:rPr>
          <w:color w:val="000000"/>
        </w:rPr>
        <w:t>.</w:t>
      </w:r>
    </w:p>
  </w:comment>
  <w:comment w:id="113" w:author="Joel Kook" w:date="2024-09-05T13:44:00Z" w:initials="JK">
    <w:p w14:paraId="74F55C4D" w14:textId="77777777" w:rsidR="00585E8E" w:rsidRDefault="00585E8E" w:rsidP="00585E8E">
      <w:pPr>
        <w:pStyle w:val="Kommentaaritekst"/>
      </w:pPr>
      <w:r>
        <w:rPr>
          <w:rStyle w:val="Kommentaariviide"/>
        </w:rPr>
        <w:annotationRef/>
      </w:r>
      <w:r>
        <w:rPr>
          <w:color w:val="000000"/>
        </w:rPr>
        <w:t>Selgitada inimkaubanduse võimaliku riski seost konkreetse muudatusega. Kas see tähendab seda, et kui ka praegu registreeritakse lapse ema tervishoiuteenuse osutaja juuresolekuta sünnituse korral, siis risk seisneb selles, et kuna kohtusse jõuaks edaspidi vähem selliseid juhtumeid, kuid kohtud kaaluksid tõendeid põhjalikumalt kui MK KOV ametnik, kes hakkab edaspidi kohtute asemel rohkem selliseid otsuseid tegema? Hetkel jääb selline mulje. Kui see ei pea paika, soovitame inimkaubanduse riski ja käesoleva muudatuse omavahelist seost paremini selgitada.</w:t>
      </w:r>
    </w:p>
  </w:comment>
  <w:comment w:id="114" w:author="Joel Kook" w:date="2024-09-05T13:45:00Z" w:initials="JK">
    <w:p w14:paraId="2B886362" w14:textId="77777777" w:rsidR="00585E8E" w:rsidRDefault="00585E8E" w:rsidP="00585E8E">
      <w:pPr>
        <w:pStyle w:val="Kommentaaritekst"/>
      </w:pPr>
      <w:r>
        <w:rPr>
          <w:rStyle w:val="Kommentaariviide"/>
        </w:rPr>
        <w:annotationRef/>
      </w:r>
      <w:r>
        <w:rPr>
          <w:color w:val="000000"/>
        </w:rPr>
        <w:t xml:space="preserve">Võiks selgemalt sõnastada muudatuse sisu, nt </w:t>
      </w:r>
      <w:r>
        <w:rPr>
          <w:i/>
          <w:iCs/>
          <w:color w:val="000000"/>
        </w:rPr>
        <w:t xml:space="preserve">surnud isikute andmetele ligipääsu laiendamine </w:t>
      </w:r>
      <w:r>
        <w:rPr>
          <w:color w:val="000000"/>
        </w:rPr>
        <w:t>vms</w:t>
      </w:r>
    </w:p>
  </w:comment>
  <w:comment w:id="115" w:author="Joel Kook" w:date="2024-09-05T13:45:00Z" w:initials="JK">
    <w:p w14:paraId="74C3BFFB" w14:textId="77777777" w:rsidR="00585E8E" w:rsidRDefault="00585E8E" w:rsidP="00585E8E">
      <w:pPr>
        <w:pStyle w:val="Kommentaaritekst"/>
      </w:pPr>
      <w:r>
        <w:rPr>
          <w:rStyle w:val="Kommentaariviide"/>
        </w:rPr>
        <w:annotationRef/>
      </w:r>
      <w:r>
        <w:rPr>
          <w:color w:val="000000"/>
        </w:rPr>
        <w:t>Selline võrdlus ei ole sihtrühmast tulenevalt asjakohane.</w:t>
      </w:r>
    </w:p>
  </w:comment>
  <w:comment w:id="116" w:author="Joel Kook" w:date="2024-09-05T13:45:00Z" w:initials="JK">
    <w:p w14:paraId="6B131284" w14:textId="77777777" w:rsidR="00585E8E" w:rsidRDefault="00585E8E" w:rsidP="00585E8E">
      <w:pPr>
        <w:pStyle w:val="Kommentaaritekst"/>
      </w:pPr>
      <w:r>
        <w:rPr>
          <w:rStyle w:val="Kommentaariviide"/>
        </w:rPr>
        <w:annotationRef/>
      </w:r>
      <w:r>
        <w:rPr>
          <w:color w:val="000000"/>
        </w:rPr>
        <w:t>Lisada nende arv.</w:t>
      </w:r>
    </w:p>
  </w:comment>
  <w:comment w:id="117" w:author="Joel Kook" w:date="2024-09-05T13:45:00Z" w:initials="JK">
    <w:p w14:paraId="359EF364" w14:textId="77777777" w:rsidR="00585E8E" w:rsidRDefault="00585E8E" w:rsidP="00585E8E">
      <w:pPr>
        <w:pStyle w:val="Kommentaaritekst"/>
      </w:pPr>
      <w:r>
        <w:rPr>
          <w:rStyle w:val="Kommentaariviide"/>
        </w:rPr>
        <w:annotationRef/>
      </w:r>
      <w:r>
        <w:rPr>
          <w:color w:val="000000"/>
        </w:rPr>
        <w:t>Täpsustada, milles seisneb see töö - kas tegemist on IT-lahenduste väljatöötamisega, IT-halduse vms tööga?</w:t>
      </w:r>
    </w:p>
  </w:comment>
  <w:comment w:id="118" w:author="Joel Kook" w:date="2024-09-05T13:46:00Z" w:initials="JK">
    <w:p w14:paraId="0C073837" w14:textId="77777777" w:rsidR="00585E8E" w:rsidRDefault="00585E8E" w:rsidP="00585E8E">
      <w:pPr>
        <w:pStyle w:val="Kommentaaritekst"/>
      </w:pPr>
      <w:r>
        <w:rPr>
          <w:rStyle w:val="Kommentaariviide"/>
        </w:rPr>
        <w:annotationRef/>
      </w:r>
      <w:r>
        <w:rPr>
          <w:color w:val="000000"/>
        </w:rPr>
        <w:t>Kas see tähendab nende töökoormuse vähenemist (pärast muudatuse elluviimist)? Täpsustada.</w:t>
      </w:r>
    </w:p>
  </w:comment>
  <w:comment w:id="119" w:author="Joel Kook" w:date="2024-09-05T13:46:00Z" w:initials="JK">
    <w:p w14:paraId="1B4F28E8" w14:textId="77777777" w:rsidR="00585E8E" w:rsidRDefault="00585E8E" w:rsidP="00585E8E">
      <w:pPr>
        <w:pStyle w:val="Kommentaaritekst"/>
      </w:pPr>
      <w:r>
        <w:rPr>
          <w:rStyle w:val="Kommentaariviide"/>
        </w:rPr>
        <w:annotationRef/>
      </w:r>
      <w:r>
        <w:rPr>
          <w:color w:val="000000"/>
        </w:rPr>
        <w:t>Täpsustada, kas see tähendab nt suurt enamust riigi ja KOV asutustest või on lisaks ka eraõiguslikke isikuid?</w:t>
      </w:r>
    </w:p>
  </w:comment>
  <w:comment w:id="120" w:author="Joel Kook" w:date="2024-09-05T13:46:00Z" w:initials="JK">
    <w:p w14:paraId="49450E1B" w14:textId="77777777" w:rsidR="00585E8E" w:rsidRDefault="00585E8E" w:rsidP="00585E8E">
      <w:pPr>
        <w:pStyle w:val="Kommentaaritekst"/>
      </w:pPr>
      <w:r>
        <w:rPr>
          <w:rStyle w:val="Kommentaariviide"/>
        </w:rPr>
        <w:annotationRef/>
      </w:r>
      <w:r>
        <w:rPr>
          <w:color w:val="000000"/>
        </w:rPr>
        <w:t>Lisada enamlevinud näiteid, kes neid andmeid igapäevaselt vajada võivad.</w:t>
      </w:r>
    </w:p>
  </w:comment>
  <w:comment w:id="121" w:author="Joel Kook" w:date="2024-09-05T13:50:00Z" w:initials="JK">
    <w:p w14:paraId="7C937BA6" w14:textId="77777777" w:rsidR="00CC186E" w:rsidRDefault="00CC186E" w:rsidP="00CC186E">
      <w:pPr>
        <w:pStyle w:val="Kommentaaritekst"/>
      </w:pPr>
      <w:r>
        <w:rPr>
          <w:rStyle w:val="Kommentaariviide"/>
        </w:rPr>
        <w:annotationRef/>
      </w:r>
      <w:r>
        <w:t>Palume mõjuanalüüsi kokkuvõttes hinnata kõigi EN muudatuste koondmõju nii halduskoormuse muutumisele (füüsilised isikud, ettevõtjad) ja riigi- ja KOV asutuste töökoormuse muutumisele koos lühikese põhjendusega, et selguks eelnõu kumulatiivne mõju nende sihtrühmade koormusele. Siin võib tekkida vajadus erinevaid sihtrühmade gruppe ka eristada, kui koondmõju neile avaldub erinevalt - nt mõne jaoks koormus väheneb, teiste jaoks suureneb. Kui koormus nii suureneb kui ka väheneb ja koondmõju koormusele on raske hinnata, siis tuleks nii ka märkida.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65E8CB" w15:done="0"/>
  <w15:commentEx w15:paraId="07F934B8" w15:done="0"/>
  <w15:commentEx w15:paraId="4671528E" w15:done="0"/>
  <w15:commentEx w15:paraId="5FB3B58F" w15:done="0"/>
  <w15:commentEx w15:paraId="1E6D321D" w15:done="0"/>
  <w15:commentEx w15:paraId="39DD1223" w15:done="0"/>
  <w15:commentEx w15:paraId="21FF99AF" w15:done="0"/>
  <w15:commentEx w15:paraId="48BBD5CA" w15:done="0"/>
  <w15:commentEx w15:paraId="58618C1E" w15:done="0"/>
  <w15:commentEx w15:paraId="515A77BC" w15:done="0"/>
  <w15:commentEx w15:paraId="33288241" w15:done="0"/>
  <w15:commentEx w15:paraId="51425C05" w15:done="0"/>
  <w15:commentEx w15:paraId="0EB83AF6" w15:done="0"/>
  <w15:commentEx w15:paraId="093948A2" w15:done="0"/>
  <w15:commentEx w15:paraId="040CDE96" w15:done="0"/>
  <w15:commentEx w15:paraId="6924C049" w15:done="0"/>
  <w15:commentEx w15:paraId="1F34A7E1" w15:done="0"/>
  <w15:commentEx w15:paraId="3D3BD7F6" w15:done="0"/>
  <w15:commentEx w15:paraId="0BB81872" w15:done="0"/>
  <w15:commentEx w15:paraId="71335E86" w15:done="0"/>
  <w15:commentEx w15:paraId="75569AAA" w15:done="0"/>
  <w15:commentEx w15:paraId="4F97E1CB" w15:done="0"/>
  <w15:commentEx w15:paraId="4663A3A0" w15:done="0"/>
  <w15:commentEx w15:paraId="3238CC69" w15:done="0"/>
  <w15:commentEx w15:paraId="2E269057" w15:done="0"/>
  <w15:commentEx w15:paraId="4695C8D2" w15:done="0"/>
  <w15:commentEx w15:paraId="1C1A92BC" w15:done="0"/>
  <w15:commentEx w15:paraId="7B0FBBF3" w15:done="0"/>
  <w15:commentEx w15:paraId="05490527" w15:done="0"/>
  <w15:commentEx w15:paraId="5E3A80E8" w15:done="0"/>
  <w15:commentEx w15:paraId="62563860" w15:done="0"/>
  <w15:commentEx w15:paraId="12128839" w15:done="0"/>
  <w15:commentEx w15:paraId="0A1D26FE" w15:done="0"/>
  <w15:commentEx w15:paraId="03FD42DA" w15:done="0"/>
  <w15:commentEx w15:paraId="16DD27F3" w15:done="0"/>
  <w15:commentEx w15:paraId="41530599" w15:done="0"/>
  <w15:commentEx w15:paraId="0BE1BBCE" w15:done="0"/>
  <w15:commentEx w15:paraId="28CD70E2" w15:done="0"/>
  <w15:commentEx w15:paraId="34FBE134" w15:done="0"/>
  <w15:commentEx w15:paraId="2C6A808F" w15:done="0"/>
  <w15:commentEx w15:paraId="4DB844F2" w15:done="0"/>
  <w15:commentEx w15:paraId="22309A75" w15:done="0"/>
  <w15:commentEx w15:paraId="45A31958" w15:done="0"/>
  <w15:commentEx w15:paraId="39B33678" w15:done="0"/>
  <w15:commentEx w15:paraId="24D2D060" w15:done="0"/>
  <w15:commentEx w15:paraId="76CA337E" w15:done="0"/>
  <w15:commentEx w15:paraId="16006722" w15:done="0"/>
  <w15:commentEx w15:paraId="346F5CF8" w15:done="0"/>
  <w15:commentEx w15:paraId="35B42A26" w15:done="0"/>
  <w15:commentEx w15:paraId="663F2A58" w15:done="0"/>
  <w15:commentEx w15:paraId="4CF512BC" w15:done="0"/>
  <w15:commentEx w15:paraId="774041E6" w15:done="0"/>
  <w15:commentEx w15:paraId="0A481CAF" w15:done="0"/>
  <w15:commentEx w15:paraId="24E16CDD" w15:done="0"/>
  <w15:commentEx w15:paraId="05198D25" w15:done="0"/>
  <w15:commentEx w15:paraId="7B439631" w15:done="0"/>
  <w15:commentEx w15:paraId="766297B9" w15:done="0"/>
  <w15:commentEx w15:paraId="4EB8F75C" w15:done="0"/>
  <w15:commentEx w15:paraId="53BDD2FF" w15:done="0"/>
  <w15:commentEx w15:paraId="037D74B3" w15:done="0"/>
  <w15:commentEx w15:paraId="558C1663" w15:done="0"/>
  <w15:commentEx w15:paraId="28CD18F4" w15:done="0"/>
  <w15:commentEx w15:paraId="75FB2121" w15:done="0"/>
  <w15:commentEx w15:paraId="03A1D300" w15:done="0"/>
  <w15:commentEx w15:paraId="37674F88" w15:done="0"/>
  <w15:commentEx w15:paraId="4983CEC4" w15:done="0"/>
  <w15:commentEx w15:paraId="276671CD" w15:done="0"/>
  <w15:commentEx w15:paraId="76A25A2E" w15:done="0"/>
  <w15:commentEx w15:paraId="7F0DD38A" w15:done="0"/>
  <w15:commentEx w15:paraId="6B22ECC7" w15:done="0"/>
  <w15:commentEx w15:paraId="6B5E74AD" w15:done="0"/>
  <w15:commentEx w15:paraId="7CB69379" w15:done="0"/>
  <w15:commentEx w15:paraId="75508CD3" w15:done="0"/>
  <w15:commentEx w15:paraId="4472EDF4" w15:done="0"/>
  <w15:commentEx w15:paraId="1AE5E90D" w15:done="0"/>
  <w15:commentEx w15:paraId="739018A4" w15:done="0"/>
  <w15:commentEx w15:paraId="186114FF" w15:done="0"/>
  <w15:commentEx w15:paraId="57104C7D" w15:done="0"/>
  <w15:commentEx w15:paraId="1FAE60E8" w15:done="0"/>
  <w15:commentEx w15:paraId="76118A15" w15:done="0"/>
  <w15:commentEx w15:paraId="44E93AB1" w15:done="0"/>
  <w15:commentEx w15:paraId="59A4B2C6" w15:done="0"/>
  <w15:commentEx w15:paraId="01B09A5A" w15:done="0"/>
  <w15:commentEx w15:paraId="172D7D2D" w15:done="0"/>
  <w15:commentEx w15:paraId="6A4581A6" w15:done="0"/>
  <w15:commentEx w15:paraId="054042BC" w15:done="0"/>
  <w15:commentEx w15:paraId="1FD4416E" w15:done="0"/>
  <w15:commentEx w15:paraId="238DA1C6" w15:done="0"/>
  <w15:commentEx w15:paraId="52381B01" w15:done="0"/>
  <w15:commentEx w15:paraId="00F0D794" w15:done="0"/>
  <w15:commentEx w15:paraId="4739120E" w15:done="0"/>
  <w15:commentEx w15:paraId="74F55C4D" w15:done="0"/>
  <w15:commentEx w15:paraId="2B886362" w15:done="0"/>
  <w15:commentEx w15:paraId="74C3BFFB" w15:done="0"/>
  <w15:commentEx w15:paraId="6B131284" w15:done="0"/>
  <w15:commentEx w15:paraId="359EF364" w15:done="0"/>
  <w15:commentEx w15:paraId="0C073837" w15:done="0"/>
  <w15:commentEx w15:paraId="1B4F28E8" w15:done="0"/>
  <w15:commentEx w15:paraId="49450E1B" w15:done="0"/>
  <w15:commentEx w15:paraId="7C937B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42D03" w16cex:dateUtc="2024-09-05T10:13:00Z"/>
  <w16cex:commentExtensible w16cex:durableId="2A842D15" w16cex:dateUtc="2024-09-05T10:13:00Z"/>
  <w16cex:commentExtensible w16cex:durableId="2A842D23" w16cex:dateUtc="2024-09-05T10:14:00Z"/>
  <w16cex:commentExtensible w16cex:durableId="2A842D45" w16cex:dateUtc="2024-09-05T10:14:00Z"/>
  <w16cex:commentExtensible w16cex:durableId="2A842D63" w16cex:dateUtc="2024-09-05T10:15:00Z"/>
  <w16cex:commentExtensible w16cex:durableId="2A842D86" w16cex:dateUtc="2024-09-05T10:15:00Z"/>
  <w16cex:commentExtensible w16cex:durableId="2A842DAC" w16cex:dateUtc="2024-09-05T10:16:00Z"/>
  <w16cex:commentExtensible w16cex:durableId="2A842DC6" w16cex:dateUtc="2024-09-05T10:16:00Z"/>
  <w16cex:commentExtensible w16cex:durableId="2A842E0C" w16cex:dateUtc="2024-09-05T10:18:00Z"/>
  <w16cex:commentExtensible w16cex:durableId="2A842E33" w16cex:dateUtc="2024-09-05T10:18:00Z"/>
  <w16cex:commentExtensible w16cex:durableId="2A842E69" w16cex:dateUtc="2024-09-05T10:19:00Z"/>
  <w16cex:commentExtensible w16cex:durableId="2A842E93" w16cex:dateUtc="2024-09-05T10:20:00Z"/>
  <w16cex:commentExtensible w16cex:durableId="2A842EA7" w16cex:dateUtc="2024-09-05T10:20:00Z"/>
  <w16cex:commentExtensible w16cex:durableId="2A842EB7" w16cex:dateUtc="2024-09-05T10:20:00Z"/>
  <w16cex:commentExtensible w16cex:durableId="2A842EC9" w16cex:dateUtc="2024-09-05T10:21:00Z"/>
  <w16cex:commentExtensible w16cex:durableId="2A842EDB" w16cex:dateUtc="2024-09-05T10:21:00Z"/>
  <w16cex:commentExtensible w16cex:durableId="2A842EEB" w16cex:dateUtc="2024-09-05T10:21:00Z"/>
  <w16cex:commentExtensible w16cex:durableId="2A842F03" w16cex:dateUtc="2024-09-05T10:22:00Z"/>
  <w16cex:commentExtensible w16cex:durableId="2A842F20" w16cex:dateUtc="2024-09-05T10:22:00Z"/>
  <w16cex:commentExtensible w16cex:durableId="2A842F31" w16cex:dateUtc="2024-09-05T10:22:00Z"/>
  <w16cex:commentExtensible w16cex:durableId="2A842F40" w16cex:dateUtc="2024-09-05T10:23:00Z"/>
  <w16cex:commentExtensible w16cex:durableId="2A842F4D" w16cex:dateUtc="2024-09-05T10:23:00Z"/>
  <w16cex:commentExtensible w16cex:durableId="2A842F5C" w16cex:dateUtc="2024-09-05T10:23:00Z"/>
  <w16cex:commentExtensible w16cex:durableId="2A842F6C" w16cex:dateUtc="2024-09-05T10:23:00Z"/>
  <w16cex:commentExtensible w16cex:durableId="2A842F78" w16cex:dateUtc="2024-09-05T10:24:00Z"/>
  <w16cex:commentExtensible w16cex:durableId="2A842F8B" w16cex:dateUtc="2024-09-05T10:24:00Z"/>
  <w16cex:commentExtensible w16cex:durableId="2A842F98" w16cex:dateUtc="2024-09-05T10:24:00Z"/>
  <w16cex:commentExtensible w16cex:durableId="2A842FA6" w16cex:dateUtc="2024-09-05T10:24:00Z"/>
  <w16cex:commentExtensible w16cex:durableId="2A842FB7" w16cex:dateUtc="2024-09-05T10:25:00Z"/>
  <w16cex:commentExtensible w16cex:durableId="2A842FCD" w16cex:dateUtc="2024-09-05T10:25:00Z"/>
  <w16cex:commentExtensible w16cex:durableId="2A842FD9" w16cex:dateUtc="2024-09-05T10:25:00Z"/>
  <w16cex:commentExtensible w16cex:durableId="2A842FE7" w16cex:dateUtc="2024-09-05T10:25:00Z"/>
  <w16cex:commentExtensible w16cex:durableId="2A842FF8" w16cex:dateUtc="2024-09-05T10:26:00Z"/>
  <w16cex:commentExtensible w16cex:durableId="2A843005" w16cex:dateUtc="2024-09-05T10:26:00Z"/>
  <w16cex:commentExtensible w16cex:durableId="2A843015" w16cex:dateUtc="2024-09-05T10:26:00Z"/>
  <w16cex:commentExtensible w16cex:durableId="2A843023" w16cex:dateUtc="2024-09-05T10:26:00Z"/>
  <w16cex:commentExtensible w16cex:durableId="2A843031" w16cex:dateUtc="2024-09-05T10:27:00Z"/>
  <w16cex:commentExtensible w16cex:durableId="2A84303E" w16cex:dateUtc="2024-09-05T10:27:00Z"/>
  <w16cex:commentExtensible w16cex:durableId="2A84304B" w16cex:dateUtc="2024-09-05T10:27:00Z"/>
  <w16cex:commentExtensible w16cex:durableId="2A84305A" w16cex:dateUtc="2024-09-05T10:27:00Z"/>
  <w16cex:commentExtensible w16cex:durableId="2A84307D" w16cex:dateUtc="2024-09-05T10:28:00Z"/>
  <w16cex:commentExtensible w16cex:durableId="2A84308B" w16cex:dateUtc="2024-09-05T10:28:00Z"/>
  <w16cex:commentExtensible w16cex:durableId="2A8430C7" w16cex:dateUtc="2024-09-05T10:29:00Z"/>
  <w16cex:commentExtensible w16cex:durableId="2A8430D8" w16cex:dateUtc="2024-09-05T10:30:00Z"/>
  <w16cex:commentExtensible w16cex:durableId="2A8430E7" w16cex:dateUtc="2024-09-05T10:30:00Z"/>
  <w16cex:commentExtensible w16cex:durableId="2A8430F2" w16cex:dateUtc="2024-09-05T10:30:00Z"/>
  <w16cex:commentExtensible w16cex:durableId="2A843103" w16cex:dateUtc="2024-09-05T10:30:00Z"/>
  <w16cex:commentExtensible w16cex:durableId="2A843114" w16cex:dateUtc="2024-09-05T10:31:00Z"/>
  <w16cex:commentExtensible w16cex:durableId="2A843130" w16cex:dateUtc="2024-09-05T10:31:00Z"/>
  <w16cex:commentExtensible w16cex:durableId="2A84313C" w16cex:dateUtc="2024-09-05T10:31:00Z"/>
  <w16cex:commentExtensible w16cex:durableId="2A843147" w16cex:dateUtc="2024-09-05T10:31:00Z"/>
  <w16cex:commentExtensible w16cex:durableId="2A843155" w16cex:dateUtc="2024-09-05T10:32:00Z"/>
  <w16cex:commentExtensible w16cex:durableId="2A843165" w16cex:dateUtc="2024-09-05T10:32:00Z"/>
  <w16cex:commentExtensible w16cex:durableId="2A843170" w16cex:dateUtc="2024-09-05T10:32:00Z"/>
  <w16cex:commentExtensible w16cex:durableId="2A84317E" w16cex:dateUtc="2024-09-05T10:32:00Z"/>
  <w16cex:commentExtensible w16cex:durableId="2A84318A" w16cex:dateUtc="2024-09-05T10:32:00Z"/>
  <w16cex:commentExtensible w16cex:durableId="2A84319F" w16cex:dateUtc="2024-09-05T10:33:00Z"/>
  <w16cex:commentExtensible w16cex:durableId="2A8431AB" w16cex:dateUtc="2024-09-05T10:33:00Z"/>
  <w16cex:commentExtensible w16cex:durableId="2A8431B7" w16cex:dateUtc="2024-09-05T10:33:00Z"/>
  <w16cex:commentExtensible w16cex:durableId="2A8431D1" w16cex:dateUtc="2024-09-05T10:34:00Z"/>
  <w16cex:commentExtensible w16cex:durableId="2A8431EB" w16cex:dateUtc="2024-09-05T10:34:00Z"/>
  <w16cex:commentExtensible w16cex:durableId="2A84320A" w16cex:dateUtc="2024-09-05T10:35:00Z"/>
  <w16cex:commentExtensible w16cex:durableId="2A84321A" w16cex:dateUtc="2024-09-05T10:35:00Z"/>
  <w16cex:commentExtensible w16cex:durableId="2A843226" w16cex:dateUtc="2024-09-05T10:35:00Z"/>
  <w16cex:commentExtensible w16cex:durableId="2A843232" w16cex:dateUtc="2024-09-05T10:35:00Z"/>
  <w16cex:commentExtensible w16cex:durableId="2A843255" w16cex:dateUtc="2024-09-05T10:36:00Z"/>
  <w16cex:commentExtensible w16cex:durableId="2A84326B" w16cex:dateUtc="2024-09-05T10:36:00Z"/>
  <w16cex:commentExtensible w16cex:durableId="2A84327B" w16cex:dateUtc="2024-09-05T10:36:00Z"/>
  <w16cex:commentExtensible w16cex:durableId="2A84328C" w16cex:dateUtc="2024-09-05T10:37:00Z"/>
  <w16cex:commentExtensible w16cex:durableId="2A84329A" w16cex:dateUtc="2024-09-05T10:37:00Z"/>
  <w16cex:commentExtensible w16cex:durableId="2A8432A9" w16cex:dateUtc="2024-09-05T10:37:00Z"/>
  <w16cex:commentExtensible w16cex:durableId="2A8432B9" w16cex:dateUtc="2024-09-05T10:38:00Z"/>
  <w16cex:commentExtensible w16cex:durableId="2A8432C6" w16cex:dateUtc="2024-09-05T10:38:00Z"/>
  <w16cex:commentExtensible w16cex:durableId="2A8432DE" w16cex:dateUtc="2024-09-05T10:38:00Z"/>
  <w16cex:commentExtensible w16cex:durableId="2A8432ED" w16cex:dateUtc="2024-09-05T10:38:00Z"/>
  <w16cex:commentExtensible w16cex:durableId="2A8432F8" w16cex:dateUtc="2024-09-05T10:39:00Z"/>
  <w16cex:commentExtensible w16cex:durableId="2A84330E" w16cex:dateUtc="2024-09-05T10:39:00Z"/>
  <w16cex:commentExtensible w16cex:durableId="2A843321" w16cex:dateUtc="2024-09-05T10:39:00Z"/>
  <w16cex:commentExtensible w16cex:durableId="2A843338" w16cex:dateUtc="2024-09-05T10:40:00Z"/>
  <w16cex:commentExtensible w16cex:durableId="2A84334C" w16cex:dateUtc="2024-09-05T10:40:00Z"/>
  <w16cex:commentExtensible w16cex:durableId="2A84335C" w16cex:dateUtc="2024-09-05T10:40:00Z"/>
  <w16cex:commentExtensible w16cex:durableId="2A843369" w16cex:dateUtc="2024-09-05T10:40:00Z"/>
  <w16cex:commentExtensible w16cex:durableId="2A84338D" w16cex:dateUtc="2024-09-05T10:41:00Z"/>
  <w16cex:commentExtensible w16cex:durableId="2A8433B5" w16cex:dateUtc="2024-09-05T10:42:00Z"/>
  <w16cex:commentExtensible w16cex:durableId="2A8433CD" w16cex:dateUtc="2024-09-05T10:42:00Z"/>
  <w16cex:commentExtensible w16cex:durableId="2A8433DC" w16cex:dateUtc="2024-09-05T10:42:00Z"/>
  <w16cex:commentExtensible w16cex:durableId="2A8433EE" w16cex:dateUtc="2024-09-05T10:43:00Z"/>
  <w16cex:commentExtensible w16cex:durableId="2A843405" w16cex:dateUtc="2024-09-05T10:43:00Z"/>
  <w16cex:commentExtensible w16cex:durableId="2A84341C" w16cex:dateUtc="2024-09-05T10:43:00Z"/>
  <w16cex:commentExtensible w16cex:durableId="2A84342B" w16cex:dateUtc="2024-09-05T10:44:00Z"/>
  <w16cex:commentExtensible w16cex:durableId="2A84344A" w16cex:dateUtc="2024-09-05T10:44:00Z"/>
  <w16cex:commentExtensible w16cex:durableId="2A843458" w16cex:dateUtc="2024-09-05T10:44:00Z"/>
  <w16cex:commentExtensible w16cex:durableId="2A843464" w16cex:dateUtc="2024-09-05T10:45:00Z"/>
  <w16cex:commentExtensible w16cex:durableId="2A84347A" w16cex:dateUtc="2024-09-05T10:45:00Z"/>
  <w16cex:commentExtensible w16cex:durableId="2A843487" w16cex:dateUtc="2024-09-05T10:45:00Z"/>
  <w16cex:commentExtensible w16cex:durableId="2A843494" w16cex:dateUtc="2024-09-05T10:45:00Z"/>
  <w16cex:commentExtensible w16cex:durableId="2A8434A8" w16cex:dateUtc="2024-09-05T10:46:00Z"/>
  <w16cex:commentExtensible w16cex:durableId="2A8434B4" w16cex:dateUtc="2024-09-05T10:46:00Z"/>
  <w16cex:commentExtensible w16cex:durableId="2A8434C3" w16cex:dateUtc="2024-09-05T10:46:00Z"/>
  <w16cex:commentExtensible w16cex:durableId="2A8435B5" w16cex:dateUtc="2024-09-05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65E8CB" w16cid:durableId="2A842D03"/>
  <w16cid:commentId w16cid:paraId="07F934B8" w16cid:durableId="2A842D15"/>
  <w16cid:commentId w16cid:paraId="4671528E" w16cid:durableId="2A842D23"/>
  <w16cid:commentId w16cid:paraId="5FB3B58F" w16cid:durableId="2A842D45"/>
  <w16cid:commentId w16cid:paraId="1E6D321D" w16cid:durableId="2A842D63"/>
  <w16cid:commentId w16cid:paraId="39DD1223" w16cid:durableId="2A842D86"/>
  <w16cid:commentId w16cid:paraId="21FF99AF" w16cid:durableId="2A842DAC"/>
  <w16cid:commentId w16cid:paraId="48BBD5CA" w16cid:durableId="2A842DC6"/>
  <w16cid:commentId w16cid:paraId="58618C1E" w16cid:durableId="2A842E0C"/>
  <w16cid:commentId w16cid:paraId="515A77BC" w16cid:durableId="2A842E33"/>
  <w16cid:commentId w16cid:paraId="33288241" w16cid:durableId="2A842E69"/>
  <w16cid:commentId w16cid:paraId="51425C05" w16cid:durableId="2A842E93"/>
  <w16cid:commentId w16cid:paraId="0EB83AF6" w16cid:durableId="2A842EA7"/>
  <w16cid:commentId w16cid:paraId="093948A2" w16cid:durableId="2A842EB7"/>
  <w16cid:commentId w16cid:paraId="040CDE96" w16cid:durableId="2A842EC9"/>
  <w16cid:commentId w16cid:paraId="6924C049" w16cid:durableId="2A842EDB"/>
  <w16cid:commentId w16cid:paraId="1F34A7E1" w16cid:durableId="2A842EEB"/>
  <w16cid:commentId w16cid:paraId="3D3BD7F6" w16cid:durableId="2A842F03"/>
  <w16cid:commentId w16cid:paraId="0BB81872" w16cid:durableId="2A842F20"/>
  <w16cid:commentId w16cid:paraId="71335E86" w16cid:durableId="2A842F31"/>
  <w16cid:commentId w16cid:paraId="75569AAA" w16cid:durableId="2A842F40"/>
  <w16cid:commentId w16cid:paraId="4F97E1CB" w16cid:durableId="2A842F4D"/>
  <w16cid:commentId w16cid:paraId="4663A3A0" w16cid:durableId="2A842F5C"/>
  <w16cid:commentId w16cid:paraId="3238CC69" w16cid:durableId="2A842F6C"/>
  <w16cid:commentId w16cid:paraId="2E269057" w16cid:durableId="2A842F78"/>
  <w16cid:commentId w16cid:paraId="4695C8D2" w16cid:durableId="2A842F8B"/>
  <w16cid:commentId w16cid:paraId="1C1A92BC" w16cid:durableId="2A842F98"/>
  <w16cid:commentId w16cid:paraId="7B0FBBF3" w16cid:durableId="2A842FA6"/>
  <w16cid:commentId w16cid:paraId="05490527" w16cid:durableId="2A842FB7"/>
  <w16cid:commentId w16cid:paraId="5E3A80E8" w16cid:durableId="2A842FCD"/>
  <w16cid:commentId w16cid:paraId="62563860" w16cid:durableId="2A842FD9"/>
  <w16cid:commentId w16cid:paraId="12128839" w16cid:durableId="2A842FE7"/>
  <w16cid:commentId w16cid:paraId="0A1D26FE" w16cid:durableId="2A842FF8"/>
  <w16cid:commentId w16cid:paraId="03FD42DA" w16cid:durableId="2A843005"/>
  <w16cid:commentId w16cid:paraId="16DD27F3" w16cid:durableId="2A843015"/>
  <w16cid:commentId w16cid:paraId="41530599" w16cid:durableId="2A843023"/>
  <w16cid:commentId w16cid:paraId="0BE1BBCE" w16cid:durableId="2A843031"/>
  <w16cid:commentId w16cid:paraId="28CD70E2" w16cid:durableId="2A84303E"/>
  <w16cid:commentId w16cid:paraId="34FBE134" w16cid:durableId="2A84304B"/>
  <w16cid:commentId w16cid:paraId="2C6A808F" w16cid:durableId="2A84305A"/>
  <w16cid:commentId w16cid:paraId="4DB844F2" w16cid:durableId="2A84307D"/>
  <w16cid:commentId w16cid:paraId="22309A75" w16cid:durableId="2A84308B"/>
  <w16cid:commentId w16cid:paraId="45A31958" w16cid:durableId="2A8430C7"/>
  <w16cid:commentId w16cid:paraId="39B33678" w16cid:durableId="2A8430D8"/>
  <w16cid:commentId w16cid:paraId="24D2D060" w16cid:durableId="2A8430E7"/>
  <w16cid:commentId w16cid:paraId="76CA337E" w16cid:durableId="2A8430F2"/>
  <w16cid:commentId w16cid:paraId="16006722" w16cid:durableId="2A843103"/>
  <w16cid:commentId w16cid:paraId="346F5CF8" w16cid:durableId="2A843114"/>
  <w16cid:commentId w16cid:paraId="35B42A26" w16cid:durableId="2A843130"/>
  <w16cid:commentId w16cid:paraId="663F2A58" w16cid:durableId="2A84313C"/>
  <w16cid:commentId w16cid:paraId="4CF512BC" w16cid:durableId="2A843147"/>
  <w16cid:commentId w16cid:paraId="774041E6" w16cid:durableId="2A843155"/>
  <w16cid:commentId w16cid:paraId="0A481CAF" w16cid:durableId="2A843165"/>
  <w16cid:commentId w16cid:paraId="24E16CDD" w16cid:durableId="2A843170"/>
  <w16cid:commentId w16cid:paraId="05198D25" w16cid:durableId="2A84317E"/>
  <w16cid:commentId w16cid:paraId="7B439631" w16cid:durableId="2A84318A"/>
  <w16cid:commentId w16cid:paraId="766297B9" w16cid:durableId="2A84319F"/>
  <w16cid:commentId w16cid:paraId="4EB8F75C" w16cid:durableId="2A8431AB"/>
  <w16cid:commentId w16cid:paraId="53BDD2FF" w16cid:durableId="2A8431B7"/>
  <w16cid:commentId w16cid:paraId="037D74B3" w16cid:durableId="2A8431D1"/>
  <w16cid:commentId w16cid:paraId="558C1663" w16cid:durableId="2A8431EB"/>
  <w16cid:commentId w16cid:paraId="28CD18F4" w16cid:durableId="2A84320A"/>
  <w16cid:commentId w16cid:paraId="75FB2121" w16cid:durableId="2A84321A"/>
  <w16cid:commentId w16cid:paraId="03A1D300" w16cid:durableId="2A843226"/>
  <w16cid:commentId w16cid:paraId="37674F88" w16cid:durableId="2A843232"/>
  <w16cid:commentId w16cid:paraId="4983CEC4" w16cid:durableId="2A843255"/>
  <w16cid:commentId w16cid:paraId="276671CD" w16cid:durableId="2A84326B"/>
  <w16cid:commentId w16cid:paraId="76A25A2E" w16cid:durableId="2A84327B"/>
  <w16cid:commentId w16cid:paraId="7F0DD38A" w16cid:durableId="2A84328C"/>
  <w16cid:commentId w16cid:paraId="6B22ECC7" w16cid:durableId="2A84329A"/>
  <w16cid:commentId w16cid:paraId="6B5E74AD" w16cid:durableId="2A8432A9"/>
  <w16cid:commentId w16cid:paraId="7CB69379" w16cid:durableId="2A8432B9"/>
  <w16cid:commentId w16cid:paraId="75508CD3" w16cid:durableId="2A8432C6"/>
  <w16cid:commentId w16cid:paraId="4472EDF4" w16cid:durableId="2A8432DE"/>
  <w16cid:commentId w16cid:paraId="1AE5E90D" w16cid:durableId="2A8432ED"/>
  <w16cid:commentId w16cid:paraId="739018A4" w16cid:durableId="2A8432F8"/>
  <w16cid:commentId w16cid:paraId="186114FF" w16cid:durableId="2A84330E"/>
  <w16cid:commentId w16cid:paraId="57104C7D" w16cid:durableId="2A843321"/>
  <w16cid:commentId w16cid:paraId="1FAE60E8" w16cid:durableId="2A843338"/>
  <w16cid:commentId w16cid:paraId="76118A15" w16cid:durableId="2A84334C"/>
  <w16cid:commentId w16cid:paraId="44E93AB1" w16cid:durableId="2A84335C"/>
  <w16cid:commentId w16cid:paraId="59A4B2C6" w16cid:durableId="2A843369"/>
  <w16cid:commentId w16cid:paraId="01B09A5A" w16cid:durableId="2A84338D"/>
  <w16cid:commentId w16cid:paraId="172D7D2D" w16cid:durableId="2A8433B5"/>
  <w16cid:commentId w16cid:paraId="6A4581A6" w16cid:durableId="2A8433CD"/>
  <w16cid:commentId w16cid:paraId="054042BC" w16cid:durableId="2A8433DC"/>
  <w16cid:commentId w16cid:paraId="1FD4416E" w16cid:durableId="2A8433EE"/>
  <w16cid:commentId w16cid:paraId="238DA1C6" w16cid:durableId="2A843405"/>
  <w16cid:commentId w16cid:paraId="52381B01" w16cid:durableId="2A84341C"/>
  <w16cid:commentId w16cid:paraId="00F0D794" w16cid:durableId="2A84342B"/>
  <w16cid:commentId w16cid:paraId="4739120E" w16cid:durableId="2A84344A"/>
  <w16cid:commentId w16cid:paraId="74F55C4D" w16cid:durableId="2A843458"/>
  <w16cid:commentId w16cid:paraId="2B886362" w16cid:durableId="2A843464"/>
  <w16cid:commentId w16cid:paraId="74C3BFFB" w16cid:durableId="2A84347A"/>
  <w16cid:commentId w16cid:paraId="6B131284" w16cid:durableId="2A843487"/>
  <w16cid:commentId w16cid:paraId="359EF364" w16cid:durableId="2A843494"/>
  <w16cid:commentId w16cid:paraId="0C073837" w16cid:durableId="2A8434A8"/>
  <w16cid:commentId w16cid:paraId="1B4F28E8" w16cid:durableId="2A8434B4"/>
  <w16cid:commentId w16cid:paraId="49450E1B" w16cid:durableId="2A8434C3"/>
  <w16cid:commentId w16cid:paraId="7C937BA6" w16cid:durableId="2A8435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CFDED" w14:textId="77777777" w:rsidR="002D2CDA" w:rsidRDefault="002D2CDA" w:rsidP="009D63E1">
      <w:r>
        <w:separator/>
      </w:r>
    </w:p>
  </w:endnote>
  <w:endnote w:type="continuationSeparator" w:id="0">
    <w:p w14:paraId="09B58EEB" w14:textId="77777777" w:rsidR="002D2CDA" w:rsidRDefault="002D2CDA" w:rsidP="009D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828850"/>
      <w:docPartObj>
        <w:docPartGallery w:val="Page Numbers (Bottom of Page)"/>
        <w:docPartUnique/>
      </w:docPartObj>
    </w:sdtPr>
    <w:sdtEndPr>
      <w:rPr>
        <w:rFonts w:ascii="Times New Roman" w:hAnsi="Times New Roman"/>
        <w:sz w:val="24"/>
        <w:szCs w:val="24"/>
      </w:rPr>
    </w:sdtEndPr>
    <w:sdtContent>
      <w:p w14:paraId="57B1EA5A" w14:textId="404460D0" w:rsidR="00502790" w:rsidRPr="00C74B92" w:rsidRDefault="00502790">
        <w:pPr>
          <w:pStyle w:val="Jalus"/>
          <w:jc w:val="center"/>
          <w:rPr>
            <w:rFonts w:ascii="Times New Roman" w:hAnsi="Times New Roman"/>
            <w:sz w:val="24"/>
            <w:szCs w:val="24"/>
          </w:rPr>
        </w:pPr>
        <w:r w:rsidRPr="00C74B92">
          <w:rPr>
            <w:rFonts w:ascii="Times New Roman" w:hAnsi="Times New Roman"/>
            <w:sz w:val="24"/>
            <w:szCs w:val="24"/>
          </w:rPr>
          <w:fldChar w:fldCharType="begin"/>
        </w:r>
        <w:r w:rsidRPr="00C74B92">
          <w:rPr>
            <w:rFonts w:ascii="Times New Roman" w:hAnsi="Times New Roman"/>
            <w:sz w:val="24"/>
            <w:szCs w:val="24"/>
          </w:rPr>
          <w:instrText>PAGE   \* MERGEFORMAT</w:instrText>
        </w:r>
        <w:r w:rsidRPr="00C74B92">
          <w:rPr>
            <w:rFonts w:ascii="Times New Roman" w:hAnsi="Times New Roman"/>
            <w:sz w:val="24"/>
            <w:szCs w:val="24"/>
          </w:rPr>
          <w:fldChar w:fldCharType="separate"/>
        </w:r>
        <w:r w:rsidRPr="00C74B92">
          <w:rPr>
            <w:rFonts w:ascii="Times New Roman" w:hAnsi="Times New Roman"/>
            <w:sz w:val="24"/>
            <w:szCs w:val="24"/>
          </w:rPr>
          <w:t>2</w:t>
        </w:r>
        <w:r w:rsidRPr="00C74B92">
          <w:rPr>
            <w:rFonts w:ascii="Times New Roman" w:hAnsi="Times New Roman"/>
            <w:sz w:val="24"/>
            <w:szCs w:val="24"/>
          </w:rPr>
          <w:fldChar w:fldCharType="end"/>
        </w:r>
      </w:p>
    </w:sdtContent>
  </w:sdt>
  <w:p w14:paraId="7F72C2D9" w14:textId="77777777" w:rsidR="00502790" w:rsidRDefault="0050279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6271" w14:textId="77777777" w:rsidR="002D2CDA" w:rsidRDefault="002D2CDA" w:rsidP="009D63E1">
      <w:r>
        <w:separator/>
      </w:r>
    </w:p>
  </w:footnote>
  <w:footnote w:type="continuationSeparator" w:id="0">
    <w:p w14:paraId="096949D4" w14:textId="77777777" w:rsidR="002D2CDA" w:rsidRDefault="002D2CDA" w:rsidP="009D63E1">
      <w:r>
        <w:continuationSeparator/>
      </w:r>
    </w:p>
  </w:footnote>
  <w:footnote w:id="1">
    <w:p w14:paraId="2D7526A6" w14:textId="6871B973" w:rsidR="00502790" w:rsidRPr="008F3E0B" w:rsidRDefault="00502790">
      <w:pPr>
        <w:pStyle w:val="Allmrkusetekst"/>
      </w:pPr>
      <w:r w:rsidRPr="008F3E0B">
        <w:rPr>
          <w:rStyle w:val="Allmrkuseviide"/>
        </w:rPr>
        <w:footnoteRef/>
      </w:r>
      <w:r w:rsidRPr="008F3E0B">
        <w:t xml:space="preserve"> </w:t>
      </w:r>
      <w:proofErr w:type="spellStart"/>
      <w:r w:rsidRPr="008F3E0B">
        <w:t>EIS-i</w:t>
      </w:r>
      <w:proofErr w:type="spellEnd"/>
      <w:r w:rsidRPr="008F3E0B">
        <w:t xml:space="preserve"> toimiku number </w:t>
      </w:r>
      <w:hyperlink r:id="rId1" w:history="1">
        <w:r w:rsidRPr="008F3E0B">
          <w:rPr>
            <w:rStyle w:val="Hperlink"/>
          </w:rPr>
          <w:t>23-0540</w:t>
        </w:r>
      </w:hyperlink>
    </w:p>
  </w:footnote>
  <w:footnote w:id="2">
    <w:p w14:paraId="6EBDD497" w14:textId="645B7F7B" w:rsidR="00502790" w:rsidRDefault="00502790">
      <w:pPr>
        <w:pStyle w:val="Allmrkusetekst"/>
      </w:pPr>
      <w:r>
        <w:rPr>
          <w:rStyle w:val="Allmrkuseviide"/>
        </w:rPr>
        <w:footnoteRef/>
      </w:r>
      <w:r>
        <w:t xml:space="preserve"> </w:t>
      </w:r>
      <w:proofErr w:type="spellStart"/>
      <w:r>
        <w:t>RR-i</w:t>
      </w:r>
      <w:proofErr w:type="spellEnd"/>
      <w:r>
        <w:t xml:space="preserve"> visiooniga on võimalik tutvuda siin: </w:t>
      </w:r>
      <w:hyperlink r:id="rId2" w:history="1">
        <w:r w:rsidRPr="00086E06">
          <w:rPr>
            <w:rStyle w:val="Hperlink"/>
          </w:rPr>
          <w:t>https://www.sis</w:t>
        </w:r>
        <w:r w:rsidRPr="00086E06">
          <w:rPr>
            <w:rStyle w:val="Hperlink"/>
          </w:rPr>
          <w:t>e</w:t>
        </w:r>
        <w:r w:rsidRPr="00086E06">
          <w:rPr>
            <w:rStyle w:val="Hperlink"/>
          </w:rPr>
          <w:t>ministeerium.ee/sites/default/files/documents/2024-03/Memorandum_kodulehele.pdf</w:t>
        </w:r>
      </w:hyperlink>
    </w:p>
  </w:footnote>
  <w:footnote w:id="3">
    <w:p w14:paraId="4BAF035B" w14:textId="142089B6" w:rsidR="00502790" w:rsidRPr="00B6638F" w:rsidRDefault="00502790" w:rsidP="00166645">
      <w:pPr>
        <w:pStyle w:val="Vahedeta"/>
        <w:rPr>
          <w:rFonts w:ascii="Times New Roman" w:hAnsi="Times New Roman" w:cs="Times New Roman"/>
          <w:color w:val="0000FF"/>
          <w:sz w:val="20"/>
          <w:szCs w:val="20"/>
          <w:u w:val="single"/>
        </w:rPr>
      </w:pPr>
      <w:r w:rsidRPr="008F3E0B">
        <w:rPr>
          <w:rStyle w:val="Allmrkuseviide"/>
          <w:rFonts w:ascii="Times New Roman" w:hAnsi="Times New Roman" w:cs="Times New Roman"/>
          <w:sz w:val="20"/>
          <w:szCs w:val="20"/>
        </w:rPr>
        <w:footnoteRef/>
      </w:r>
      <w:r w:rsidRPr="008F3E0B">
        <w:rPr>
          <w:rFonts w:ascii="Times New Roman" w:hAnsi="Times New Roman" w:cs="Times New Roman"/>
          <w:sz w:val="20"/>
          <w:szCs w:val="20"/>
        </w:rPr>
        <w:t xml:space="preserve"> </w:t>
      </w:r>
      <w:proofErr w:type="spellStart"/>
      <w:r w:rsidRPr="008F3E0B">
        <w:rPr>
          <w:rFonts w:ascii="Times New Roman" w:hAnsi="Times New Roman" w:cs="Times New Roman"/>
          <w:sz w:val="20"/>
          <w:szCs w:val="20"/>
        </w:rPr>
        <w:t>EIS-i</w:t>
      </w:r>
      <w:proofErr w:type="spellEnd"/>
      <w:r w:rsidRPr="008F3E0B">
        <w:rPr>
          <w:rFonts w:ascii="Times New Roman" w:hAnsi="Times New Roman" w:cs="Times New Roman"/>
          <w:sz w:val="20"/>
          <w:szCs w:val="20"/>
        </w:rPr>
        <w:t xml:space="preserve"> toimiku number </w:t>
      </w:r>
      <w:hyperlink r:id="rId3" w:history="1">
        <w:r w:rsidRPr="008F3E0B">
          <w:rPr>
            <w:rStyle w:val="Hperlink"/>
            <w:rFonts w:ascii="Times New Roman" w:hAnsi="Times New Roman"/>
            <w:sz w:val="20"/>
            <w:szCs w:val="20"/>
          </w:rPr>
          <w:t>21-1538</w:t>
        </w:r>
      </w:hyperlink>
    </w:p>
  </w:footnote>
  <w:footnote w:id="4">
    <w:p w14:paraId="7A7D1821" w14:textId="4689DF3A" w:rsidR="00502790" w:rsidRDefault="00502790">
      <w:pPr>
        <w:pStyle w:val="Allmrkusetekst"/>
      </w:pPr>
      <w:r>
        <w:rPr>
          <w:rStyle w:val="Allmrkuseviide"/>
        </w:rPr>
        <w:footnoteRef/>
      </w:r>
      <w:r>
        <w:t xml:space="preserve"> </w:t>
      </w:r>
      <w:hyperlink r:id="rId4" w:history="1">
        <w:r w:rsidRPr="00644620">
          <w:rPr>
            <w:rStyle w:val="Hperlink"/>
          </w:rPr>
          <w:t>RT I, 12.03.2022, 1</w:t>
        </w:r>
      </w:hyperlink>
    </w:p>
  </w:footnote>
  <w:footnote w:id="5">
    <w:p w14:paraId="7DDA7FC9" w14:textId="29B29A07" w:rsidR="00502790" w:rsidRDefault="00502790">
      <w:pPr>
        <w:pStyle w:val="Allmrkusetekst"/>
      </w:pPr>
      <w:r>
        <w:rPr>
          <w:rStyle w:val="Allmrkuseviide"/>
        </w:rPr>
        <w:footnoteRef/>
      </w:r>
      <w:r>
        <w:t xml:space="preserve"> Harju Maakohtu 23.02.2022 määrus kohtasjas nr 2-22-16494. </w:t>
      </w:r>
    </w:p>
  </w:footnote>
  <w:footnote w:id="6">
    <w:p w14:paraId="3C166F70" w14:textId="77777777" w:rsidR="00502790" w:rsidRDefault="00502790" w:rsidP="00B27D0E">
      <w:pPr>
        <w:pStyle w:val="Allmrkusetekst"/>
      </w:pPr>
      <w:r>
        <w:rPr>
          <w:rStyle w:val="Allmrkuseviide"/>
        </w:rPr>
        <w:footnoteRef/>
      </w:r>
      <w:r>
        <w:t xml:space="preserve"> </w:t>
      </w:r>
      <w:r w:rsidRPr="007C1859">
        <w:t xml:space="preserve">Perekonnaseisutoimingute seaduse muutmise seadus </w:t>
      </w:r>
      <w:hyperlink r:id="rId5" w:history="1">
        <w:r w:rsidRPr="007C1859">
          <w:rPr>
            <w:rStyle w:val="Hperlink"/>
          </w:rPr>
          <w:t>106 SE</w:t>
        </w:r>
      </w:hyperlink>
      <w:r>
        <w:t xml:space="preserve"> ja </w:t>
      </w:r>
      <w:r w:rsidRPr="007C1859">
        <w:t xml:space="preserve">Perekonnaseisutoimingute seaduse muutmise seadus </w:t>
      </w:r>
      <w:hyperlink r:id="rId6" w:history="1">
        <w:r w:rsidRPr="007C1859">
          <w:rPr>
            <w:rStyle w:val="Hperlink"/>
          </w:rPr>
          <w:t>534 SE</w:t>
        </w:r>
      </w:hyperlink>
      <w:r>
        <w:t>.</w:t>
      </w:r>
    </w:p>
  </w:footnote>
  <w:footnote w:id="7">
    <w:p w14:paraId="71D10BDB" w14:textId="77777777" w:rsidR="00502790" w:rsidRDefault="00502790" w:rsidP="00DC161F">
      <w:pPr>
        <w:pStyle w:val="Allmrkusetekst"/>
      </w:pPr>
      <w:r w:rsidRPr="008E3EDC">
        <w:rPr>
          <w:rStyle w:val="Allmrkuseviide"/>
          <w:sz w:val="24"/>
          <w:szCs w:val="24"/>
        </w:rPr>
        <w:footnoteRef/>
      </w:r>
      <w:r w:rsidRPr="008E3EDC">
        <w:rPr>
          <w:sz w:val="24"/>
          <w:szCs w:val="24"/>
        </w:rPr>
        <w:t xml:space="preserve"> </w:t>
      </w:r>
      <w:r w:rsidRPr="008E3EDC">
        <w:t>Välismaalaste seaduse ja teiste seaduste muutmise seadus</w:t>
      </w:r>
      <w:r>
        <w:t>. –</w:t>
      </w:r>
      <w:r w:rsidRPr="008E3EDC">
        <w:t xml:space="preserve"> </w:t>
      </w:r>
      <w:hyperlink r:id="rId7" w:history="1">
        <w:r w:rsidRPr="002C1518">
          <w:rPr>
            <w:rStyle w:val="Hperlink"/>
          </w:rPr>
          <w:t>RT I, 03.01.2017, 1</w:t>
        </w:r>
      </w:hyperlink>
      <w:r>
        <w:t>.</w:t>
      </w:r>
    </w:p>
  </w:footnote>
  <w:footnote w:id="8">
    <w:p w14:paraId="0D050C8A" w14:textId="094BB25B" w:rsidR="00502790" w:rsidRDefault="00502790">
      <w:pPr>
        <w:pStyle w:val="Allmrkusetekst"/>
      </w:pPr>
      <w:r>
        <w:rPr>
          <w:rStyle w:val="Allmrkuseviide"/>
        </w:rPr>
        <w:footnoteRef/>
      </w:r>
      <w:r>
        <w:t xml:space="preserve"> Tallinna Halduskohtu </w:t>
      </w:r>
      <w:r w:rsidRPr="001D7DF6">
        <w:t>03.05.2021 otsuse nr 3-20-2034 p 14</w:t>
      </w:r>
    </w:p>
  </w:footnote>
  <w:footnote w:id="9">
    <w:p w14:paraId="3E7B1FE5" w14:textId="77777777" w:rsidR="00502790" w:rsidRDefault="00502790" w:rsidP="00B7237B">
      <w:pPr>
        <w:pStyle w:val="Allmrkusetekst"/>
      </w:pPr>
      <w:r w:rsidRPr="00C57F61">
        <w:rPr>
          <w:rStyle w:val="Allmrkuseviide"/>
        </w:rPr>
        <w:footnoteRef/>
      </w:r>
      <w:r w:rsidRPr="00702390">
        <w:t xml:space="preserve"> </w:t>
      </w:r>
      <w:hyperlink r:id="rId8" w:history="1">
        <w:r w:rsidRPr="00702390">
          <w:rPr>
            <w:rStyle w:val="Hperlink"/>
          </w:rPr>
          <w:t>RT I, 08.06.2022, 1</w:t>
        </w:r>
      </w:hyperlink>
      <w:r>
        <w:t>.</w:t>
      </w:r>
    </w:p>
  </w:footnote>
  <w:footnote w:id="10">
    <w:p w14:paraId="5165A0E9" w14:textId="77777777" w:rsidR="00502790" w:rsidRDefault="00502790" w:rsidP="004452D9">
      <w:pPr>
        <w:pStyle w:val="Allmrkusetekst"/>
        <w:jc w:val="both"/>
      </w:pPr>
      <w:r w:rsidRPr="00604C72">
        <w:rPr>
          <w:rStyle w:val="Allmrkuseviide"/>
        </w:rPr>
        <w:footnoteRef/>
      </w:r>
      <w:r w:rsidRPr="00164AC6">
        <w:t xml:space="preserve"> </w:t>
      </w:r>
      <w:hyperlink r:id="rId9" w:history="1">
        <w:r>
          <w:rPr>
            <w:rStyle w:val="Hperlink"/>
          </w:rPr>
          <w:t>Eelnõu 478 SE seletuskiri</w:t>
        </w:r>
      </w:hyperlink>
      <w:r>
        <w:t xml:space="preserve">. Pärast esimest lugemist ühendati see </w:t>
      </w:r>
      <w:hyperlink r:id="rId10" w:history="1">
        <w:r>
          <w:rPr>
            <w:rStyle w:val="Hperlink"/>
          </w:rPr>
          <w:t>eelnõuks 601 SE</w:t>
        </w:r>
      </w:hyperlink>
      <w:r>
        <w:t>.</w:t>
      </w:r>
    </w:p>
  </w:footnote>
  <w:footnote w:id="11">
    <w:p w14:paraId="769D5612" w14:textId="0A66FE38" w:rsidR="00502790" w:rsidRDefault="00502790">
      <w:pPr>
        <w:pStyle w:val="Allmrkusetekst"/>
      </w:pPr>
      <w:r>
        <w:rPr>
          <w:rStyle w:val="Allmrkuseviide"/>
        </w:rPr>
        <w:footnoteRef/>
      </w:r>
      <w:r>
        <w:t xml:space="preserve"> Statistikaameti koduleht </w:t>
      </w:r>
      <w:hyperlink r:id="rId11" w:history="1">
        <w:r>
          <w:rPr>
            <w:rStyle w:val="Hperlink"/>
          </w:rPr>
          <w:t>Kümne lapsega ema või kahekümne lapselapsega vanaema pole Eestis haruldus | Statistikaamet</w:t>
        </w:r>
      </w:hyperlink>
    </w:p>
  </w:footnote>
  <w:footnote w:id="12">
    <w:p w14:paraId="332188F0" w14:textId="61BC8C26" w:rsidR="00502790" w:rsidRDefault="00502790">
      <w:pPr>
        <w:pStyle w:val="Allmrkusetekst"/>
      </w:pPr>
      <w:r>
        <w:rPr>
          <w:rStyle w:val="Allmrkuseviide"/>
        </w:rPr>
        <w:footnoteRef/>
      </w:r>
      <w:r>
        <w:t xml:space="preserve"> Statistikaameti koduleht </w:t>
      </w:r>
      <w:hyperlink r:id="rId12" w:history="1">
        <w:r>
          <w:rPr>
            <w:rStyle w:val="Hperlink"/>
          </w:rPr>
          <w:t>Kümne lapsega ema või kahekümne lapselapsega vanaema pole Eestis haruldus | Statistikaamet</w:t>
        </w:r>
      </w:hyperlink>
    </w:p>
  </w:footnote>
  <w:footnote w:id="13">
    <w:p w14:paraId="1F601E35" w14:textId="319099A1" w:rsidR="00502790" w:rsidRDefault="00502790">
      <w:pPr>
        <w:pStyle w:val="Allmrkusetekst"/>
      </w:pPr>
      <w:r>
        <w:rPr>
          <w:rStyle w:val="Allmrkuseviide"/>
        </w:rPr>
        <w:footnoteRef/>
      </w:r>
      <w:r>
        <w:t xml:space="preserve"> </w:t>
      </w:r>
      <w:hyperlink r:id="rId13" w:history="1">
        <w:r w:rsidRPr="00210EAA">
          <w:rPr>
            <w:rStyle w:val="Hperlink"/>
          </w:rPr>
          <w:t>RT I, 12.03.2022, 1</w:t>
        </w:r>
      </w:hyperlink>
    </w:p>
  </w:footnote>
  <w:footnote w:id="14">
    <w:p w14:paraId="5D723992" w14:textId="77777777" w:rsidR="00502790" w:rsidRDefault="00502790" w:rsidP="00753BCE">
      <w:pPr>
        <w:pStyle w:val="Allmrkusetekst"/>
      </w:pPr>
      <w:r>
        <w:rPr>
          <w:rStyle w:val="Allmrkuseviide"/>
        </w:rPr>
        <w:footnoteRef/>
      </w:r>
      <w:r>
        <w:t xml:space="preserve"> </w:t>
      </w:r>
      <w:r w:rsidRPr="00B17989">
        <w:rPr>
          <w:sz w:val="18"/>
          <w:szCs w:val="18"/>
        </w:rPr>
        <w:t xml:space="preserve">Aruandega on võimalik tutvuda siin: </w:t>
      </w:r>
      <w:hyperlink r:id="rId14" w:history="1">
        <w:r w:rsidRPr="004037DE">
          <w:rPr>
            <w:rStyle w:val="Hperlink"/>
            <w:rFonts w:eastAsiaTheme="majorEastAsia"/>
            <w:sz w:val="18"/>
            <w:szCs w:val="18"/>
          </w:rPr>
          <w:t>https://eur-lex.europa.eu/legal-content/ET/TXT/PDF/?uri=CELEX:52018DC0777&amp;from=EN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7B2F"/>
    <w:multiLevelType w:val="hybridMultilevel"/>
    <w:tmpl w:val="EBBABD00"/>
    <w:lvl w:ilvl="0" w:tplc="04250001">
      <w:start w:val="1"/>
      <w:numFmt w:val="bullet"/>
      <w:lvlText w:val=""/>
      <w:lvlJc w:val="left"/>
      <w:pPr>
        <w:ind w:left="720" w:hanging="360"/>
      </w:pPr>
      <w:rPr>
        <w:rFonts w:ascii="Symbol" w:hAnsi="Symbol" w:hint="default"/>
      </w:rPr>
    </w:lvl>
    <w:lvl w:ilvl="1" w:tplc="AFF84C44">
      <w:numFmt w:val="bullet"/>
      <w:lvlText w:val="-"/>
      <w:lvlJc w:val="left"/>
      <w:pPr>
        <w:ind w:left="1500" w:hanging="42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7F1256"/>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CF7038"/>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46131C1"/>
    <w:multiLevelType w:val="hybridMultilevel"/>
    <w:tmpl w:val="FFFFFFFF"/>
    <w:lvl w:ilvl="0" w:tplc="809ED12E">
      <w:start w:val="1"/>
      <w:numFmt w:val="upperRoman"/>
      <w:lvlText w:val="%1."/>
      <w:lvlJc w:val="left"/>
      <w:pPr>
        <w:ind w:left="720" w:hanging="72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05FE179D"/>
    <w:multiLevelType w:val="hybridMultilevel"/>
    <w:tmpl w:val="1172B4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8334AE3"/>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F2E7E85"/>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11E6EFC"/>
    <w:multiLevelType w:val="hybridMultilevel"/>
    <w:tmpl w:val="FFFFFFFF"/>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8" w15:restartNumberingAfterBreak="0">
    <w:nsid w:val="18FB028E"/>
    <w:multiLevelType w:val="hybridMultilevel"/>
    <w:tmpl w:val="A63A8676"/>
    <w:lvl w:ilvl="0" w:tplc="AFF84C44">
      <w:numFmt w:val="bullet"/>
      <w:lvlText w:val="-"/>
      <w:lvlJc w:val="left"/>
      <w:pPr>
        <w:ind w:left="720" w:hanging="360"/>
      </w:pPr>
      <w:rPr>
        <w:rFonts w:ascii="Times New Roman" w:eastAsia="Times New Roman" w:hAnsi="Times New Roman" w:cs="Times New Roman" w:hint="default"/>
      </w:rPr>
    </w:lvl>
    <w:lvl w:ilvl="1" w:tplc="FFFFFFFF">
      <w:numFmt w:val="bullet"/>
      <w:lvlText w:val="-"/>
      <w:lvlJc w:val="left"/>
      <w:pPr>
        <w:ind w:left="1500" w:hanging="42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A03009"/>
    <w:multiLevelType w:val="multilevel"/>
    <w:tmpl w:val="FFFFFFFF"/>
    <w:lvl w:ilvl="0">
      <w:start w:val="1"/>
      <w:numFmt w:val="upperRoman"/>
      <w:lvlText w:val="%1."/>
      <w:lvlJc w:val="left"/>
      <w:pPr>
        <w:ind w:left="1080" w:hanging="720"/>
      </w:pPr>
      <w:rPr>
        <w:rFonts w:cs="Times New Roman" w:hint="default"/>
      </w:rPr>
    </w:lvl>
    <w:lvl w:ilvl="1">
      <w:start w:val="4"/>
      <w:numFmt w:val="decimal"/>
      <w:isLgl/>
      <w:lvlText w:val="%1.%2."/>
      <w:lvlJc w:val="left"/>
      <w:pPr>
        <w:ind w:left="740" w:hanging="3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11D0E83"/>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38978E0"/>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6540B21"/>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28F32843"/>
    <w:multiLevelType w:val="hybridMultilevel"/>
    <w:tmpl w:val="DAA6D0D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4" w15:restartNumberingAfterBreak="0">
    <w:nsid w:val="2E454554"/>
    <w:multiLevelType w:val="hybridMultilevel"/>
    <w:tmpl w:val="E49E0BA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5" w15:restartNumberingAfterBreak="0">
    <w:nsid w:val="2F7F4950"/>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337D78F2"/>
    <w:multiLevelType w:val="hybridMultilevel"/>
    <w:tmpl w:val="3E301F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07475D7"/>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46306FA3"/>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75665BE"/>
    <w:multiLevelType w:val="hybridMultilevel"/>
    <w:tmpl w:val="FFFFFFFF"/>
    <w:lvl w:ilvl="0" w:tplc="AB4879F0">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9765156"/>
    <w:multiLevelType w:val="hybridMultilevel"/>
    <w:tmpl w:val="FFFFFFFF"/>
    <w:lvl w:ilvl="0" w:tplc="7026E066">
      <w:start w:val="3"/>
      <w:numFmt w:val="bullet"/>
      <w:lvlText w:val="-"/>
      <w:lvlJc w:val="left"/>
      <w:pPr>
        <w:ind w:left="720" w:hanging="360"/>
      </w:pPr>
      <w:rPr>
        <w:rFonts w:ascii="Calibri" w:eastAsia="Times New Roman" w:hAnsi="Calibri"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DB2371F"/>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62A17B5D"/>
    <w:multiLevelType w:val="hybridMultilevel"/>
    <w:tmpl w:val="FFFFFFFF"/>
    <w:lvl w:ilvl="0" w:tplc="C910EF8E">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63436078"/>
    <w:multiLevelType w:val="hybridMultilevel"/>
    <w:tmpl w:val="FFFFFFFF"/>
    <w:lvl w:ilvl="0" w:tplc="70585692">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6B196BC1"/>
    <w:multiLevelType w:val="hybridMultilevel"/>
    <w:tmpl w:val="20886A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0BD6201"/>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72DE00EA"/>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49E24D4"/>
    <w:multiLevelType w:val="multilevel"/>
    <w:tmpl w:val="187A5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5081682"/>
    <w:multiLevelType w:val="hybridMultilevel"/>
    <w:tmpl w:val="7AD0DD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5E06CC2"/>
    <w:multiLevelType w:val="hybridMultilevel"/>
    <w:tmpl w:val="19D087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7B40DC8"/>
    <w:multiLevelType w:val="multilevel"/>
    <w:tmpl w:val="FFFFFFFF"/>
    <w:lvl w:ilvl="0">
      <w:start w:val="1"/>
      <w:numFmt w:val="upperRoman"/>
      <w:lvlText w:val="%1."/>
      <w:lvlJc w:val="left"/>
      <w:pPr>
        <w:ind w:left="1080" w:hanging="720"/>
      </w:pPr>
      <w:rPr>
        <w:rFonts w:cs="Times New Roman" w:hint="default"/>
      </w:rPr>
    </w:lvl>
    <w:lvl w:ilvl="1">
      <w:start w:val="4"/>
      <w:numFmt w:val="decimal"/>
      <w:isLgl/>
      <w:lvlText w:val="%1.%2."/>
      <w:lvlJc w:val="left"/>
      <w:pPr>
        <w:ind w:left="740" w:hanging="3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7ADA49D1"/>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7B234005"/>
    <w:multiLevelType w:val="multilevel"/>
    <w:tmpl w:val="FFFFFFFF"/>
    <w:lvl w:ilvl="0">
      <w:start w:val="3"/>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7C872ACC"/>
    <w:multiLevelType w:val="multilevel"/>
    <w:tmpl w:val="FFFFFFFF"/>
    <w:lvl w:ilvl="0">
      <w:start w:val="1"/>
      <w:numFmt w:val="decimal"/>
      <w:lvlText w:val="%1"/>
      <w:lvlJc w:val="left"/>
      <w:pPr>
        <w:ind w:left="510" w:hanging="510"/>
      </w:pPr>
      <w:rPr>
        <w:rFonts w:cs="Times New Roman" w:hint="default"/>
        <w:b/>
      </w:rPr>
    </w:lvl>
    <w:lvl w:ilvl="1">
      <w:start w:val="1"/>
      <w:numFmt w:val="decimal"/>
      <w:lvlText w:val="%1.%2"/>
      <w:lvlJc w:val="left"/>
      <w:pPr>
        <w:ind w:left="510" w:hanging="51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num w:numId="1" w16cid:durableId="594553030">
    <w:abstractNumId w:val="29"/>
  </w:num>
  <w:num w:numId="2" w16cid:durableId="1669938746">
    <w:abstractNumId w:val="13"/>
  </w:num>
  <w:num w:numId="3" w16cid:durableId="325405423">
    <w:abstractNumId w:val="30"/>
  </w:num>
  <w:num w:numId="4" w16cid:durableId="489833745">
    <w:abstractNumId w:val="3"/>
  </w:num>
  <w:num w:numId="5" w16cid:durableId="991447237">
    <w:abstractNumId w:val="7"/>
  </w:num>
  <w:num w:numId="6" w16cid:durableId="865875855">
    <w:abstractNumId w:val="1"/>
  </w:num>
  <w:num w:numId="7" w16cid:durableId="1069886271">
    <w:abstractNumId w:val="31"/>
  </w:num>
  <w:num w:numId="8" w16cid:durableId="1686441885">
    <w:abstractNumId w:val="11"/>
  </w:num>
  <w:num w:numId="9" w16cid:durableId="477378236">
    <w:abstractNumId w:val="2"/>
  </w:num>
  <w:num w:numId="10" w16cid:durableId="211237259">
    <w:abstractNumId w:val="33"/>
  </w:num>
  <w:num w:numId="11" w16cid:durableId="865800704">
    <w:abstractNumId w:val="18"/>
  </w:num>
  <w:num w:numId="12" w16cid:durableId="1224026772">
    <w:abstractNumId w:val="26"/>
  </w:num>
  <w:num w:numId="13" w16cid:durableId="574709669">
    <w:abstractNumId w:val="21"/>
  </w:num>
  <w:num w:numId="14" w16cid:durableId="1749495369">
    <w:abstractNumId w:val="6"/>
  </w:num>
  <w:num w:numId="15" w16cid:durableId="434179877">
    <w:abstractNumId w:val="5"/>
  </w:num>
  <w:num w:numId="16" w16cid:durableId="1517765280">
    <w:abstractNumId w:val="15"/>
  </w:num>
  <w:num w:numId="17" w16cid:durableId="1437560230">
    <w:abstractNumId w:val="23"/>
  </w:num>
  <w:num w:numId="18" w16cid:durableId="1864054655">
    <w:abstractNumId w:val="19"/>
  </w:num>
  <w:num w:numId="19" w16cid:durableId="1853953439">
    <w:abstractNumId w:val="17"/>
  </w:num>
  <w:num w:numId="20" w16cid:durableId="830828557">
    <w:abstractNumId w:val="20"/>
  </w:num>
  <w:num w:numId="21" w16cid:durableId="1390303539">
    <w:abstractNumId w:val="12"/>
  </w:num>
  <w:num w:numId="22" w16cid:durableId="1825275726">
    <w:abstractNumId w:val="10"/>
  </w:num>
  <w:num w:numId="23" w16cid:durableId="890269364">
    <w:abstractNumId w:val="25"/>
  </w:num>
  <w:num w:numId="24" w16cid:durableId="966590468">
    <w:abstractNumId w:val="9"/>
  </w:num>
  <w:num w:numId="25" w16cid:durableId="1211263434">
    <w:abstractNumId w:val="22"/>
  </w:num>
  <w:num w:numId="26" w16cid:durableId="1878934024">
    <w:abstractNumId w:val="32"/>
  </w:num>
  <w:num w:numId="27" w16cid:durableId="120266777">
    <w:abstractNumId w:val="24"/>
  </w:num>
  <w:num w:numId="28" w16cid:durableId="832914932">
    <w:abstractNumId w:val="28"/>
  </w:num>
  <w:num w:numId="29" w16cid:durableId="1659651260">
    <w:abstractNumId w:val="4"/>
  </w:num>
  <w:num w:numId="30" w16cid:durableId="167454234">
    <w:abstractNumId w:val="16"/>
  </w:num>
  <w:num w:numId="31" w16cid:durableId="1631132287">
    <w:abstractNumId w:val="0"/>
  </w:num>
  <w:num w:numId="32" w16cid:durableId="74321948">
    <w:abstractNumId w:val="8"/>
  </w:num>
  <w:num w:numId="33" w16cid:durableId="1429961352">
    <w:abstractNumId w:val="27"/>
  </w:num>
  <w:num w:numId="34" w16cid:durableId="191797840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Piret Elenurm">
    <w15:presenceInfo w15:providerId="AD" w15:userId="S::Piret.Elenurm@just.ee::4e45e1f1-6eff-4699-9639-ef1f32c6ef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02"/>
    <w:rsid w:val="00000973"/>
    <w:rsid w:val="00013ABC"/>
    <w:rsid w:val="000212CA"/>
    <w:rsid w:val="000230E0"/>
    <w:rsid w:val="00024BAB"/>
    <w:rsid w:val="00027A55"/>
    <w:rsid w:val="0003046D"/>
    <w:rsid w:val="00032A08"/>
    <w:rsid w:val="00032C47"/>
    <w:rsid w:val="0003661A"/>
    <w:rsid w:val="0004278D"/>
    <w:rsid w:val="000457CA"/>
    <w:rsid w:val="00054C47"/>
    <w:rsid w:val="00056A11"/>
    <w:rsid w:val="000638B7"/>
    <w:rsid w:val="00081208"/>
    <w:rsid w:val="00081649"/>
    <w:rsid w:val="000850F5"/>
    <w:rsid w:val="00085974"/>
    <w:rsid w:val="00086E06"/>
    <w:rsid w:val="00093B23"/>
    <w:rsid w:val="00096016"/>
    <w:rsid w:val="000A27F7"/>
    <w:rsid w:val="000A356A"/>
    <w:rsid w:val="000A5495"/>
    <w:rsid w:val="000B31F1"/>
    <w:rsid w:val="000C0696"/>
    <w:rsid w:val="000C0D30"/>
    <w:rsid w:val="000C33CF"/>
    <w:rsid w:val="000C65AC"/>
    <w:rsid w:val="000E2AA3"/>
    <w:rsid w:val="000E34C5"/>
    <w:rsid w:val="000E771C"/>
    <w:rsid w:val="000E7DD1"/>
    <w:rsid w:val="000F02CD"/>
    <w:rsid w:val="000F0378"/>
    <w:rsid w:val="000F3549"/>
    <w:rsid w:val="000F3C7E"/>
    <w:rsid w:val="00104E22"/>
    <w:rsid w:val="00111709"/>
    <w:rsid w:val="001234BF"/>
    <w:rsid w:val="0013632E"/>
    <w:rsid w:val="00137E52"/>
    <w:rsid w:val="001444AD"/>
    <w:rsid w:val="0014470C"/>
    <w:rsid w:val="0014479B"/>
    <w:rsid w:val="00146B1A"/>
    <w:rsid w:val="00146EAA"/>
    <w:rsid w:val="001514E8"/>
    <w:rsid w:val="0015393F"/>
    <w:rsid w:val="00160ADF"/>
    <w:rsid w:val="00162D41"/>
    <w:rsid w:val="00162E35"/>
    <w:rsid w:val="00165D1C"/>
    <w:rsid w:val="00166645"/>
    <w:rsid w:val="001737C0"/>
    <w:rsid w:val="001805D7"/>
    <w:rsid w:val="0018123C"/>
    <w:rsid w:val="001845D5"/>
    <w:rsid w:val="001853DD"/>
    <w:rsid w:val="00187B80"/>
    <w:rsid w:val="00187EA1"/>
    <w:rsid w:val="001A0966"/>
    <w:rsid w:val="001A0C35"/>
    <w:rsid w:val="001A5444"/>
    <w:rsid w:val="001A7891"/>
    <w:rsid w:val="001B2A9D"/>
    <w:rsid w:val="001B3914"/>
    <w:rsid w:val="001B5616"/>
    <w:rsid w:val="001B60C8"/>
    <w:rsid w:val="001C03CC"/>
    <w:rsid w:val="001C1A4A"/>
    <w:rsid w:val="001C3ABB"/>
    <w:rsid w:val="001C762D"/>
    <w:rsid w:val="001D0911"/>
    <w:rsid w:val="001D0CBC"/>
    <w:rsid w:val="001D31E1"/>
    <w:rsid w:val="001D7DF6"/>
    <w:rsid w:val="001E2D7D"/>
    <w:rsid w:val="001E7F52"/>
    <w:rsid w:val="001F2A64"/>
    <w:rsid w:val="001F4F3E"/>
    <w:rsid w:val="001F6693"/>
    <w:rsid w:val="001F68FB"/>
    <w:rsid w:val="00200884"/>
    <w:rsid w:val="00206517"/>
    <w:rsid w:val="00210EAA"/>
    <w:rsid w:val="00213CB6"/>
    <w:rsid w:val="00214584"/>
    <w:rsid w:val="002201E1"/>
    <w:rsid w:val="002223F9"/>
    <w:rsid w:val="002339CB"/>
    <w:rsid w:val="0023614E"/>
    <w:rsid w:val="00240A23"/>
    <w:rsid w:val="00247D0D"/>
    <w:rsid w:val="00250824"/>
    <w:rsid w:val="002509CF"/>
    <w:rsid w:val="00253FCC"/>
    <w:rsid w:val="00254617"/>
    <w:rsid w:val="002612A9"/>
    <w:rsid w:val="00264538"/>
    <w:rsid w:val="00265716"/>
    <w:rsid w:val="002678C6"/>
    <w:rsid w:val="00277576"/>
    <w:rsid w:val="00284C03"/>
    <w:rsid w:val="00290317"/>
    <w:rsid w:val="002962CC"/>
    <w:rsid w:val="002A3D1D"/>
    <w:rsid w:val="002A5D4E"/>
    <w:rsid w:val="002B07DB"/>
    <w:rsid w:val="002B2313"/>
    <w:rsid w:val="002C111B"/>
    <w:rsid w:val="002C27B4"/>
    <w:rsid w:val="002C6522"/>
    <w:rsid w:val="002C6AFC"/>
    <w:rsid w:val="002D2CDA"/>
    <w:rsid w:val="002E663B"/>
    <w:rsid w:val="002E6B2C"/>
    <w:rsid w:val="002E723E"/>
    <w:rsid w:val="002F6AB7"/>
    <w:rsid w:val="002F77C7"/>
    <w:rsid w:val="002F7A0A"/>
    <w:rsid w:val="003033EA"/>
    <w:rsid w:val="00310352"/>
    <w:rsid w:val="00312FED"/>
    <w:rsid w:val="0031775C"/>
    <w:rsid w:val="003216B6"/>
    <w:rsid w:val="0032259D"/>
    <w:rsid w:val="00324E49"/>
    <w:rsid w:val="00325844"/>
    <w:rsid w:val="0033241A"/>
    <w:rsid w:val="0033504F"/>
    <w:rsid w:val="0035198E"/>
    <w:rsid w:val="00355035"/>
    <w:rsid w:val="003572C2"/>
    <w:rsid w:val="00357996"/>
    <w:rsid w:val="0036222B"/>
    <w:rsid w:val="0036304F"/>
    <w:rsid w:val="00364CC3"/>
    <w:rsid w:val="00365770"/>
    <w:rsid w:val="00372F21"/>
    <w:rsid w:val="00376717"/>
    <w:rsid w:val="00380E99"/>
    <w:rsid w:val="00393A0D"/>
    <w:rsid w:val="00395B91"/>
    <w:rsid w:val="00396F8F"/>
    <w:rsid w:val="00397997"/>
    <w:rsid w:val="003A5FA7"/>
    <w:rsid w:val="003A7927"/>
    <w:rsid w:val="003B2A10"/>
    <w:rsid w:val="003C32B4"/>
    <w:rsid w:val="003C3E2F"/>
    <w:rsid w:val="003D35C5"/>
    <w:rsid w:val="003E10FE"/>
    <w:rsid w:val="003E2AFC"/>
    <w:rsid w:val="003E3119"/>
    <w:rsid w:val="003E7B1F"/>
    <w:rsid w:val="003F2560"/>
    <w:rsid w:val="004002DF"/>
    <w:rsid w:val="00402750"/>
    <w:rsid w:val="00403C9B"/>
    <w:rsid w:val="004108D0"/>
    <w:rsid w:val="004226C0"/>
    <w:rsid w:val="00423718"/>
    <w:rsid w:val="00427814"/>
    <w:rsid w:val="0043357C"/>
    <w:rsid w:val="00435D12"/>
    <w:rsid w:val="00436FA1"/>
    <w:rsid w:val="00437467"/>
    <w:rsid w:val="00444651"/>
    <w:rsid w:val="00444CA5"/>
    <w:rsid w:val="004452D9"/>
    <w:rsid w:val="00445BAA"/>
    <w:rsid w:val="00446D85"/>
    <w:rsid w:val="00447A99"/>
    <w:rsid w:val="00457BCE"/>
    <w:rsid w:val="00463B28"/>
    <w:rsid w:val="00464019"/>
    <w:rsid w:val="00481871"/>
    <w:rsid w:val="004830DA"/>
    <w:rsid w:val="00484144"/>
    <w:rsid w:val="00486D3C"/>
    <w:rsid w:val="0049469F"/>
    <w:rsid w:val="00494887"/>
    <w:rsid w:val="00494990"/>
    <w:rsid w:val="004967A9"/>
    <w:rsid w:val="00497F18"/>
    <w:rsid w:val="004A04EE"/>
    <w:rsid w:val="004A4AC2"/>
    <w:rsid w:val="004A5AFB"/>
    <w:rsid w:val="004A7039"/>
    <w:rsid w:val="004B25C1"/>
    <w:rsid w:val="004B2C26"/>
    <w:rsid w:val="004B43C3"/>
    <w:rsid w:val="004C0156"/>
    <w:rsid w:val="004C2457"/>
    <w:rsid w:val="004D02DC"/>
    <w:rsid w:val="004D6AA1"/>
    <w:rsid w:val="004D7BA3"/>
    <w:rsid w:val="004D7C7B"/>
    <w:rsid w:val="004F3DD1"/>
    <w:rsid w:val="004F5004"/>
    <w:rsid w:val="00502790"/>
    <w:rsid w:val="005060D8"/>
    <w:rsid w:val="00511915"/>
    <w:rsid w:val="00512763"/>
    <w:rsid w:val="0053284D"/>
    <w:rsid w:val="0053387B"/>
    <w:rsid w:val="00533A5A"/>
    <w:rsid w:val="005372AE"/>
    <w:rsid w:val="00540593"/>
    <w:rsid w:val="00541BCC"/>
    <w:rsid w:val="00555AC4"/>
    <w:rsid w:val="00560078"/>
    <w:rsid w:val="00565E84"/>
    <w:rsid w:val="00571726"/>
    <w:rsid w:val="00573A9A"/>
    <w:rsid w:val="00576F4F"/>
    <w:rsid w:val="005818D3"/>
    <w:rsid w:val="00583EB1"/>
    <w:rsid w:val="00584938"/>
    <w:rsid w:val="0058501F"/>
    <w:rsid w:val="00585BDB"/>
    <w:rsid w:val="00585E8E"/>
    <w:rsid w:val="005872A9"/>
    <w:rsid w:val="0059006B"/>
    <w:rsid w:val="00592A8C"/>
    <w:rsid w:val="00593A1F"/>
    <w:rsid w:val="005B47DE"/>
    <w:rsid w:val="005B6A49"/>
    <w:rsid w:val="005D1C93"/>
    <w:rsid w:val="005D1CDB"/>
    <w:rsid w:val="005D3983"/>
    <w:rsid w:val="005D3CF5"/>
    <w:rsid w:val="005D4670"/>
    <w:rsid w:val="005D4A6E"/>
    <w:rsid w:val="005D4AE9"/>
    <w:rsid w:val="005D54FC"/>
    <w:rsid w:val="005E08A8"/>
    <w:rsid w:val="005E146E"/>
    <w:rsid w:val="005E3B7D"/>
    <w:rsid w:val="005E766A"/>
    <w:rsid w:val="005F0406"/>
    <w:rsid w:val="005F20F3"/>
    <w:rsid w:val="005F3B81"/>
    <w:rsid w:val="00601129"/>
    <w:rsid w:val="00603A26"/>
    <w:rsid w:val="00604FF0"/>
    <w:rsid w:val="006074DC"/>
    <w:rsid w:val="006119F6"/>
    <w:rsid w:val="00613C1C"/>
    <w:rsid w:val="006149F6"/>
    <w:rsid w:val="0061501D"/>
    <w:rsid w:val="00625AFD"/>
    <w:rsid w:val="006264CD"/>
    <w:rsid w:val="00627709"/>
    <w:rsid w:val="00633C59"/>
    <w:rsid w:val="00644620"/>
    <w:rsid w:val="00650D76"/>
    <w:rsid w:val="00651436"/>
    <w:rsid w:val="006547BE"/>
    <w:rsid w:val="00660B42"/>
    <w:rsid w:val="00661BC2"/>
    <w:rsid w:val="00665769"/>
    <w:rsid w:val="00670CF0"/>
    <w:rsid w:val="0068338A"/>
    <w:rsid w:val="00685D22"/>
    <w:rsid w:val="00686329"/>
    <w:rsid w:val="006869EA"/>
    <w:rsid w:val="00694100"/>
    <w:rsid w:val="00694738"/>
    <w:rsid w:val="0069618E"/>
    <w:rsid w:val="006A4A9E"/>
    <w:rsid w:val="006A6BF0"/>
    <w:rsid w:val="006B22DD"/>
    <w:rsid w:val="006B56EB"/>
    <w:rsid w:val="006B7B9B"/>
    <w:rsid w:val="006C3960"/>
    <w:rsid w:val="006D4EBE"/>
    <w:rsid w:val="006E38F0"/>
    <w:rsid w:val="006F1C90"/>
    <w:rsid w:val="006F2CC0"/>
    <w:rsid w:val="006F40F6"/>
    <w:rsid w:val="006F721E"/>
    <w:rsid w:val="00705A1A"/>
    <w:rsid w:val="00714223"/>
    <w:rsid w:val="00714877"/>
    <w:rsid w:val="00715B63"/>
    <w:rsid w:val="007206A7"/>
    <w:rsid w:val="00723B37"/>
    <w:rsid w:val="00744E97"/>
    <w:rsid w:val="00745971"/>
    <w:rsid w:val="00747154"/>
    <w:rsid w:val="0075254C"/>
    <w:rsid w:val="007537DD"/>
    <w:rsid w:val="00753BCE"/>
    <w:rsid w:val="00754394"/>
    <w:rsid w:val="00754A98"/>
    <w:rsid w:val="0075661A"/>
    <w:rsid w:val="00760858"/>
    <w:rsid w:val="007612B6"/>
    <w:rsid w:val="0076258D"/>
    <w:rsid w:val="007710C8"/>
    <w:rsid w:val="007714D7"/>
    <w:rsid w:val="00772F1A"/>
    <w:rsid w:val="00774776"/>
    <w:rsid w:val="00776751"/>
    <w:rsid w:val="00783E16"/>
    <w:rsid w:val="00792AF7"/>
    <w:rsid w:val="00794389"/>
    <w:rsid w:val="007B3EB9"/>
    <w:rsid w:val="007B4836"/>
    <w:rsid w:val="007C0B41"/>
    <w:rsid w:val="007C1859"/>
    <w:rsid w:val="007C3321"/>
    <w:rsid w:val="007C4B1D"/>
    <w:rsid w:val="007C6BE6"/>
    <w:rsid w:val="007D1B76"/>
    <w:rsid w:val="007E27D6"/>
    <w:rsid w:val="007E2ADF"/>
    <w:rsid w:val="007E391E"/>
    <w:rsid w:val="007F5A73"/>
    <w:rsid w:val="00805BED"/>
    <w:rsid w:val="00805FF7"/>
    <w:rsid w:val="00814453"/>
    <w:rsid w:val="00821592"/>
    <w:rsid w:val="00827DA0"/>
    <w:rsid w:val="0083134C"/>
    <w:rsid w:val="00832C76"/>
    <w:rsid w:val="0083385D"/>
    <w:rsid w:val="00847443"/>
    <w:rsid w:val="008500A0"/>
    <w:rsid w:val="0085103A"/>
    <w:rsid w:val="00852426"/>
    <w:rsid w:val="0086088E"/>
    <w:rsid w:val="00860E02"/>
    <w:rsid w:val="00862E56"/>
    <w:rsid w:val="00864137"/>
    <w:rsid w:val="008705B5"/>
    <w:rsid w:val="008726B4"/>
    <w:rsid w:val="00892233"/>
    <w:rsid w:val="00893A52"/>
    <w:rsid w:val="00895CA7"/>
    <w:rsid w:val="008A29FC"/>
    <w:rsid w:val="008A2ED0"/>
    <w:rsid w:val="008A4A72"/>
    <w:rsid w:val="008A55D5"/>
    <w:rsid w:val="008A775F"/>
    <w:rsid w:val="008B04B3"/>
    <w:rsid w:val="008B4C9B"/>
    <w:rsid w:val="008C0F7D"/>
    <w:rsid w:val="008C4E6C"/>
    <w:rsid w:val="008C6DD2"/>
    <w:rsid w:val="008D5D60"/>
    <w:rsid w:val="008E07F8"/>
    <w:rsid w:val="008E40F4"/>
    <w:rsid w:val="008E5ED0"/>
    <w:rsid w:val="008E6D00"/>
    <w:rsid w:val="008F3E0B"/>
    <w:rsid w:val="00900839"/>
    <w:rsid w:val="009078CB"/>
    <w:rsid w:val="00911966"/>
    <w:rsid w:val="0091571A"/>
    <w:rsid w:val="009167FC"/>
    <w:rsid w:val="0092123E"/>
    <w:rsid w:val="009232E9"/>
    <w:rsid w:val="009247DF"/>
    <w:rsid w:val="00930FFC"/>
    <w:rsid w:val="009428F9"/>
    <w:rsid w:val="009513FE"/>
    <w:rsid w:val="00952632"/>
    <w:rsid w:val="0095790F"/>
    <w:rsid w:val="009723F2"/>
    <w:rsid w:val="009767E4"/>
    <w:rsid w:val="00982EFD"/>
    <w:rsid w:val="00990572"/>
    <w:rsid w:val="00990F71"/>
    <w:rsid w:val="00991A68"/>
    <w:rsid w:val="0099228F"/>
    <w:rsid w:val="009933FB"/>
    <w:rsid w:val="00995D18"/>
    <w:rsid w:val="009A1668"/>
    <w:rsid w:val="009B530B"/>
    <w:rsid w:val="009C14F1"/>
    <w:rsid w:val="009D008C"/>
    <w:rsid w:val="009D281D"/>
    <w:rsid w:val="009D63E1"/>
    <w:rsid w:val="009E2066"/>
    <w:rsid w:val="009E3BD5"/>
    <w:rsid w:val="009E4779"/>
    <w:rsid w:val="009F0ADD"/>
    <w:rsid w:val="009F3E98"/>
    <w:rsid w:val="009F5541"/>
    <w:rsid w:val="009F7497"/>
    <w:rsid w:val="009F7877"/>
    <w:rsid w:val="00A06000"/>
    <w:rsid w:val="00A06BDF"/>
    <w:rsid w:val="00A07628"/>
    <w:rsid w:val="00A15D73"/>
    <w:rsid w:val="00A20211"/>
    <w:rsid w:val="00A2626A"/>
    <w:rsid w:val="00A310F7"/>
    <w:rsid w:val="00A31C1B"/>
    <w:rsid w:val="00A324CF"/>
    <w:rsid w:val="00A328F6"/>
    <w:rsid w:val="00A36CDF"/>
    <w:rsid w:val="00A40150"/>
    <w:rsid w:val="00A4021A"/>
    <w:rsid w:val="00A4402F"/>
    <w:rsid w:val="00A468B4"/>
    <w:rsid w:val="00A47334"/>
    <w:rsid w:val="00A50817"/>
    <w:rsid w:val="00A61432"/>
    <w:rsid w:val="00A66FBE"/>
    <w:rsid w:val="00A73C8E"/>
    <w:rsid w:val="00A75FEF"/>
    <w:rsid w:val="00A80BF6"/>
    <w:rsid w:val="00A82548"/>
    <w:rsid w:val="00A83EA6"/>
    <w:rsid w:val="00A846DB"/>
    <w:rsid w:val="00A867E6"/>
    <w:rsid w:val="00A90460"/>
    <w:rsid w:val="00A916F8"/>
    <w:rsid w:val="00A91CC6"/>
    <w:rsid w:val="00A967FD"/>
    <w:rsid w:val="00A97DC5"/>
    <w:rsid w:val="00AA09AA"/>
    <w:rsid w:val="00AA0E4A"/>
    <w:rsid w:val="00AA1ED9"/>
    <w:rsid w:val="00AA33F3"/>
    <w:rsid w:val="00AA5430"/>
    <w:rsid w:val="00AA60C0"/>
    <w:rsid w:val="00AB197B"/>
    <w:rsid w:val="00AB2AEE"/>
    <w:rsid w:val="00AB3405"/>
    <w:rsid w:val="00AC2126"/>
    <w:rsid w:val="00AC51B6"/>
    <w:rsid w:val="00AD2600"/>
    <w:rsid w:val="00AD47BC"/>
    <w:rsid w:val="00AD535A"/>
    <w:rsid w:val="00AD5FF0"/>
    <w:rsid w:val="00AD6470"/>
    <w:rsid w:val="00AE49EE"/>
    <w:rsid w:val="00B01C5D"/>
    <w:rsid w:val="00B0401D"/>
    <w:rsid w:val="00B04923"/>
    <w:rsid w:val="00B0566C"/>
    <w:rsid w:val="00B17399"/>
    <w:rsid w:val="00B27D0E"/>
    <w:rsid w:val="00B32F2F"/>
    <w:rsid w:val="00B42BE8"/>
    <w:rsid w:val="00B436C9"/>
    <w:rsid w:val="00B5077D"/>
    <w:rsid w:val="00B55085"/>
    <w:rsid w:val="00B63483"/>
    <w:rsid w:val="00B6500E"/>
    <w:rsid w:val="00B6638F"/>
    <w:rsid w:val="00B7237B"/>
    <w:rsid w:val="00B74E91"/>
    <w:rsid w:val="00B76898"/>
    <w:rsid w:val="00B76EA4"/>
    <w:rsid w:val="00B80EF1"/>
    <w:rsid w:val="00B81712"/>
    <w:rsid w:val="00B81950"/>
    <w:rsid w:val="00B82DF9"/>
    <w:rsid w:val="00B83AD3"/>
    <w:rsid w:val="00B83B29"/>
    <w:rsid w:val="00B93237"/>
    <w:rsid w:val="00B97971"/>
    <w:rsid w:val="00BA0DE8"/>
    <w:rsid w:val="00BA6B8A"/>
    <w:rsid w:val="00BB1498"/>
    <w:rsid w:val="00BB7F0D"/>
    <w:rsid w:val="00BC2E0C"/>
    <w:rsid w:val="00BC7271"/>
    <w:rsid w:val="00BC76CD"/>
    <w:rsid w:val="00BD5303"/>
    <w:rsid w:val="00BD7CF1"/>
    <w:rsid w:val="00BE099B"/>
    <w:rsid w:val="00BE3333"/>
    <w:rsid w:val="00BE3E12"/>
    <w:rsid w:val="00BE4EA1"/>
    <w:rsid w:val="00BF707F"/>
    <w:rsid w:val="00C01CD4"/>
    <w:rsid w:val="00C035A6"/>
    <w:rsid w:val="00C046F1"/>
    <w:rsid w:val="00C0508E"/>
    <w:rsid w:val="00C1163D"/>
    <w:rsid w:val="00C17D30"/>
    <w:rsid w:val="00C20B93"/>
    <w:rsid w:val="00C23D40"/>
    <w:rsid w:val="00C24335"/>
    <w:rsid w:val="00C27094"/>
    <w:rsid w:val="00C2743B"/>
    <w:rsid w:val="00C41C38"/>
    <w:rsid w:val="00C50083"/>
    <w:rsid w:val="00C516B6"/>
    <w:rsid w:val="00C61634"/>
    <w:rsid w:val="00C7447B"/>
    <w:rsid w:val="00C74B92"/>
    <w:rsid w:val="00C74FB1"/>
    <w:rsid w:val="00C76163"/>
    <w:rsid w:val="00C76214"/>
    <w:rsid w:val="00C76F8B"/>
    <w:rsid w:val="00C81383"/>
    <w:rsid w:val="00C84EEC"/>
    <w:rsid w:val="00C85DBE"/>
    <w:rsid w:val="00C9024C"/>
    <w:rsid w:val="00C9418A"/>
    <w:rsid w:val="00CA0A09"/>
    <w:rsid w:val="00CA371A"/>
    <w:rsid w:val="00CA4627"/>
    <w:rsid w:val="00CA65B0"/>
    <w:rsid w:val="00CA696F"/>
    <w:rsid w:val="00CA7737"/>
    <w:rsid w:val="00CB077C"/>
    <w:rsid w:val="00CB1236"/>
    <w:rsid w:val="00CB1998"/>
    <w:rsid w:val="00CB6185"/>
    <w:rsid w:val="00CB72B8"/>
    <w:rsid w:val="00CB7952"/>
    <w:rsid w:val="00CC186E"/>
    <w:rsid w:val="00CC43DC"/>
    <w:rsid w:val="00CC441E"/>
    <w:rsid w:val="00CC58AE"/>
    <w:rsid w:val="00CC7902"/>
    <w:rsid w:val="00CC7F4F"/>
    <w:rsid w:val="00CD5704"/>
    <w:rsid w:val="00CD6864"/>
    <w:rsid w:val="00CE7CEC"/>
    <w:rsid w:val="00CF114C"/>
    <w:rsid w:val="00CF4D7A"/>
    <w:rsid w:val="00D04166"/>
    <w:rsid w:val="00D05113"/>
    <w:rsid w:val="00D075B8"/>
    <w:rsid w:val="00D11C14"/>
    <w:rsid w:val="00D1204F"/>
    <w:rsid w:val="00D227E8"/>
    <w:rsid w:val="00D253A2"/>
    <w:rsid w:val="00D26B3D"/>
    <w:rsid w:val="00D44D6E"/>
    <w:rsid w:val="00D45903"/>
    <w:rsid w:val="00D5052E"/>
    <w:rsid w:val="00D52C9C"/>
    <w:rsid w:val="00D56DAA"/>
    <w:rsid w:val="00D5791D"/>
    <w:rsid w:val="00D60092"/>
    <w:rsid w:val="00D638E2"/>
    <w:rsid w:val="00D65951"/>
    <w:rsid w:val="00D6686C"/>
    <w:rsid w:val="00D66E05"/>
    <w:rsid w:val="00D7143E"/>
    <w:rsid w:val="00D775D2"/>
    <w:rsid w:val="00D818FE"/>
    <w:rsid w:val="00D83652"/>
    <w:rsid w:val="00D84ED1"/>
    <w:rsid w:val="00D8644A"/>
    <w:rsid w:val="00D91C18"/>
    <w:rsid w:val="00D92795"/>
    <w:rsid w:val="00D94455"/>
    <w:rsid w:val="00DA7395"/>
    <w:rsid w:val="00DA7729"/>
    <w:rsid w:val="00DA7D04"/>
    <w:rsid w:val="00DA7EF3"/>
    <w:rsid w:val="00DB14DE"/>
    <w:rsid w:val="00DB5E3E"/>
    <w:rsid w:val="00DB63EB"/>
    <w:rsid w:val="00DC03CB"/>
    <w:rsid w:val="00DC161F"/>
    <w:rsid w:val="00DC38EE"/>
    <w:rsid w:val="00DD047F"/>
    <w:rsid w:val="00DD18A6"/>
    <w:rsid w:val="00DD4210"/>
    <w:rsid w:val="00DE4F87"/>
    <w:rsid w:val="00DE6DD6"/>
    <w:rsid w:val="00DF05AF"/>
    <w:rsid w:val="00DF3884"/>
    <w:rsid w:val="00DF499A"/>
    <w:rsid w:val="00DF5B48"/>
    <w:rsid w:val="00E009F6"/>
    <w:rsid w:val="00E036CD"/>
    <w:rsid w:val="00E346E0"/>
    <w:rsid w:val="00E36D28"/>
    <w:rsid w:val="00E42935"/>
    <w:rsid w:val="00E503FC"/>
    <w:rsid w:val="00E52A76"/>
    <w:rsid w:val="00E52F1D"/>
    <w:rsid w:val="00E62463"/>
    <w:rsid w:val="00E67EB7"/>
    <w:rsid w:val="00E86FAD"/>
    <w:rsid w:val="00E94484"/>
    <w:rsid w:val="00E97172"/>
    <w:rsid w:val="00EA0346"/>
    <w:rsid w:val="00EA32FB"/>
    <w:rsid w:val="00EB0180"/>
    <w:rsid w:val="00EB09A6"/>
    <w:rsid w:val="00EB6647"/>
    <w:rsid w:val="00EC195C"/>
    <w:rsid w:val="00EC4244"/>
    <w:rsid w:val="00EC7BC1"/>
    <w:rsid w:val="00ED32F7"/>
    <w:rsid w:val="00EE4953"/>
    <w:rsid w:val="00EE4C3B"/>
    <w:rsid w:val="00EE7987"/>
    <w:rsid w:val="00EF3A4E"/>
    <w:rsid w:val="00EF4EC6"/>
    <w:rsid w:val="00F011D5"/>
    <w:rsid w:val="00F01390"/>
    <w:rsid w:val="00F02594"/>
    <w:rsid w:val="00F148A9"/>
    <w:rsid w:val="00F150D8"/>
    <w:rsid w:val="00F247C4"/>
    <w:rsid w:val="00F24CFC"/>
    <w:rsid w:val="00F26004"/>
    <w:rsid w:val="00F31A95"/>
    <w:rsid w:val="00F323C1"/>
    <w:rsid w:val="00F334E8"/>
    <w:rsid w:val="00F33BE7"/>
    <w:rsid w:val="00F359CC"/>
    <w:rsid w:val="00F36965"/>
    <w:rsid w:val="00F4160C"/>
    <w:rsid w:val="00F425B5"/>
    <w:rsid w:val="00F46E7B"/>
    <w:rsid w:val="00F51CBB"/>
    <w:rsid w:val="00F62837"/>
    <w:rsid w:val="00F63138"/>
    <w:rsid w:val="00F70804"/>
    <w:rsid w:val="00F7697C"/>
    <w:rsid w:val="00F83C35"/>
    <w:rsid w:val="00F8497B"/>
    <w:rsid w:val="00F92716"/>
    <w:rsid w:val="00F96F6B"/>
    <w:rsid w:val="00F96FA1"/>
    <w:rsid w:val="00FB0056"/>
    <w:rsid w:val="00FB0061"/>
    <w:rsid w:val="00FB44DE"/>
    <w:rsid w:val="00FB6F02"/>
    <w:rsid w:val="00FC4B13"/>
    <w:rsid w:val="00FC635C"/>
    <w:rsid w:val="00FD1F81"/>
    <w:rsid w:val="00FD5C3E"/>
    <w:rsid w:val="00FE326A"/>
    <w:rsid w:val="00FE5412"/>
    <w:rsid w:val="00FE54F5"/>
    <w:rsid w:val="00FF1953"/>
    <w:rsid w:val="00FF2967"/>
    <w:rsid w:val="00FF30CC"/>
    <w:rsid w:val="00FF4C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6AF4"/>
  <w15:chartTrackingRefBased/>
  <w15:docId w15:val="{23C389B6-3638-4543-8B49-AAED4CD4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F707F"/>
    <w:pPr>
      <w:autoSpaceDE w:val="0"/>
      <w:autoSpaceDN w:val="0"/>
      <w:spacing w:after="0" w:line="240" w:lineRule="auto"/>
    </w:pPr>
    <w:rPr>
      <w:rFonts w:ascii="Times New Roman" w:eastAsia="Times New Roman" w:hAnsi="Times New Roman" w:cs="Times New Roman"/>
      <w:kern w:val="0"/>
      <w:sz w:val="20"/>
      <w:szCs w:val="20"/>
      <w:lang w:eastAsia="et-EE"/>
      <w14:ligatures w14:val="none"/>
    </w:rPr>
  </w:style>
  <w:style w:type="paragraph" w:styleId="Pealkiri1">
    <w:name w:val="heading 1"/>
    <w:basedOn w:val="Normaallaad"/>
    <w:next w:val="Normaallaad"/>
    <w:link w:val="Pealkiri1Mrk"/>
    <w:uiPriority w:val="9"/>
    <w:qFormat/>
    <w:rsid w:val="004452D9"/>
    <w:pPr>
      <w:keepNext/>
      <w:keepLines/>
      <w:autoSpaceDE/>
      <w:autoSpaceDN/>
      <w:spacing w:before="240" w:line="259" w:lineRule="auto"/>
      <w:outlineLvl w:val="0"/>
    </w:pPr>
    <w:rPr>
      <w:rFonts w:asciiTheme="majorHAnsi" w:eastAsiaTheme="majorEastAsia" w:hAnsiTheme="majorHAnsi"/>
      <w:color w:val="2F5496" w:themeColor="accent1" w:themeShade="BF"/>
      <w:sz w:val="32"/>
      <w:szCs w:val="32"/>
      <w:lang w:eastAsia="en-US"/>
    </w:rPr>
  </w:style>
  <w:style w:type="paragraph" w:styleId="Pealkiri2">
    <w:name w:val="heading 2"/>
    <w:basedOn w:val="Normaallaad"/>
    <w:next w:val="Normaallaad"/>
    <w:link w:val="Pealkiri2Mrk"/>
    <w:uiPriority w:val="9"/>
    <w:semiHidden/>
    <w:unhideWhenUsed/>
    <w:qFormat/>
    <w:rsid w:val="004452D9"/>
    <w:pPr>
      <w:keepNext/>
      <w:keepLines/>
      <w:autoSpaceDE/>
      <w:autoSpaceDN/>
      <w:spacing w:before="40" w:line="259" w:lineRule="auto"/>
      <w:outlineLvl w:val="1"/>
    </w:pPr>
    <w:rPr>
      <w:rFonts w:asciiTheme="majorHAnsi" w:eastAsiaTheme="majorEastAsia" w:hAnsiTheme="majorHAnsi"/>
      <w:color w:val="2F5496" w:themeColor="accent1" w:themeShade="BF"/>
      <w:sz w:val="26"/>
      <w:szCs w:val="26"/>
      <w:lang w:eastAsia="en-US"/>
    </w:rPr>
  </w:style>
  <w:style w:type="paragraph" w:styleId="Pealkiri3">
    <w:name w:val="heading 3"/>
    <w:basedOn w:val="Normaallaad"/>
    <w:link w:val="Pealkiri3Mrk"/>
    <w:uiPriority w:val="9"/>
    <w:qFormat/>
    <w:rsid w:val="004452D9"/>
    <w:pPr>
      <w:autoSpaceDE/>
      <w:autoSpaceDN/>
      <w:spacing w:before="100" w:beforeAutospacing="1" w:after="100" w:afterAutospacing="1"/>
      <w:outlineLvl w:val="2"/>
    </w:pPr>
    <w:rPr>
      <w:b/>
      <w:bCs/>
      <w:sz w:val="27"/>
      <w:szCs w:val="27"/>
    </w:rPr>
  </w:style>
  <w:style w:type="paragraph" w:styleId="Pealkiri4">
    <w:name w:val="heading 4"/>
    <w:basedOn w:val="Normaallaad"/>
    <w:next w:val="Normaallaad"/>
    <w:link w:val="Pealkiri4Mrk"/>
    <w:uiPriority w:val="9"/>
    <w:semiHidden/>
    <w:unhideWhenUsed/>
    <w:qFormat/>
    <w:rsid w:val="000E34C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iPriority w:val="99"/>
    <w:rsid w:val="00FB6F02"/>
    <w:rPr>
      <w:rFonts w:cs="Times New Roman"/>
      <w:color w:val="0000FF"/>
      <w:u w:val="single"/>
    </w:rPr>
  </w:style>
  <w:style w:type="paragraph" w:styleId="Vahedeta">
    <w:name w:val="No Spacing"/>
    <w:uiPriority w:val="1"/>
    <w:qFormat/>
    <w:rsid w:val="00FB6F02"/>
    <w:pPr>
      <w:spacing w:after="0" w:line="240" w:lineRule="auto"/>
    </w:pPr>
    <w:rPr>
      <w:kern w:val="0"/>
      <w14:ligatures w14:val="none"/>
    </w:rPr>
  </w:style>
  <w:style w:type="character" w:styleId="Lahendamatamainimine">
    <w:name w:val="Unresolved Mention"/>
    <w:basedOn w:val="Liguvaikefont"/>
    <w:uiPriority w:val="99"/>
    <w:semiHidden/>
    <w:unhideWhenUsed/>
    <w:rsid w:val="00FB6F02"/>
    <w:rPr>
      <w:color w:val="605E5C"/>
      <w:shd w:val="clear" w:color="auto" w:fill="E1DFDD"/>
    </w:rPr>
  </w:style>
  <w:style w:type="paragraph" w:styleId="Allmrkusetekst">
    <w:name w:val="footnote text"/>
    <w:basedOn w:val="Normaallaad"/>
    <w:link w:val="AllmrkusetekstMrk"/>
    <w:uiPriority w:val="99"/>
    <w:semiHidden/>
    <w:unhideWhenUsed/>
    <w:rsid w:val="009D63E1"/>
  </w:style>
  <w:style w:type="character" w:customStyle="1" w:styleId="AllmrkusetekstMrk">
    <w:name w:val="Allmärkuse tekst Märk"/>
    <w:basedOn w:val="Liguvaikefont"/>
    <w:link w:val="Allmrkusetekst"/>
    <w:uiPriority w:val="99"/>
    <w:semiHidden/>
    <w:rsid w:val="009D63E1"/>
    <w:rPr>
      <w:rFonts w:ascii="Times New Roman" w:eastAsia="Times New Roman" w:hAnsi="Times New Roman" w:cs="Times New Roman"/>
      <w:kern w:val="0"/>
      <w:sz w:val="20"/>
      <w:szCs w:val="20"/>
      <w:lang w:eastAsia="et-EE"/>
      <w14:ligatures w14:val="none"/>
    </w:rPr>
  </w:style>
  <w:style w:type="character" w:styleId="Allmrkuseviide">
    <w:name w:val="footnote reference"/>
    <w:basedOn w:val="Liguvaikefont"/>
    <w:uiPriority w:val="99"/>
    <w:semiHidden/>
    <w:unhideWhenUsed/>
    <w:rsid w:val="009D63E1"/>
    <w:rPr>
      <w:vertAlign w:val="superscript"/>
    </w:rPr>
  </w:style>
  <w:style w:type="character" w:customStyle="1" w:styleId="expand19-200">
    <w:name w:val="expand19-200"/>
    <w:basedOn w:val="Liguvaikefont"/>
    <w:rsid w:val="00166645"/>
  </w:style>
  <w:style w:type="paragraph" w:styleId="Loendilik">
    <w:name w:val="List Paragraph"/>
    <w:basedOn w:val="Normaallaad"/>
    <w:uiPriority w:val="34"/>
    <w:qFormat/>
    <w:rsid w:val="00F46E7B"/>
    <w:pPr>
      <w:autoSpaceDE/>
      <w:autoSpaceDN/>
      <w:spacing w:after="160" w:line="252" w:lineRule="auto"/>
      <w:ind w:left="720"/>
      <w:contextualSpacing/>
    </w:pPr>
    <w:rPr>
      <w:rFonts w:ascii="Calibri" w:eastAsiaTheme="minorHAnsi" w:hAnsi="Calibri" w:cs="Calibri"/>
      <w:sz w:val="22"/>
      <w:szCs w:val="22"/>
      <w:lang w:eastAsia="en-US"/>
      <w14:ligatures w14:val="standardContextual"/>
    </w:rPr>
  </w:style>
  <w:style w:type="character" w:customStyle="1" w:styleId="Pealkiri1Mrk">
    <w:name w:val="Pealkiri 1 Märk"/>
    <w:basedOn w:val="Liguvaikefont"/>
    <w:link w:val="Pealkiri1"/>
    <w:uiPriority w:val="9"/>
    <w:rsid w:val="004452D9"/>
    <w:rPr>
      <w:rFonts w:asciiTheme="majorHAnsi" w:eastAsiaTheme="majorEastAsia" w:hAnsiTheme="majorHAnsi" w:cs="Times New Roman"/>
      <w:color w:val="2F5496" w:themeColor="accent1" w:themeShade="BF"/>
      <w:kern w:val="0"/>
      <w:sz w:val="32"/>
      <w:szCs w:val="32"/>
      <w14:ligatures w14:val="none"/>
    </w:rPr>
  </w:style>
  <w:style w:type="character" w:customStyle="1" w:styleId="Pealkiri2Mrk">
    <w:name w:val="Pealkiri 2 Märk"/>
    <w:basedOn w:val="Liguvaikefont"/>
    <w:link w:val="Pealkiri2"/>
    <w:uiPriority w:val="9"/>
    <w:rsid w:val="004452D9"/>
    <w:rPr>
      <w:rFonts w:asciiTheme="majorHAnsi" w:eastAsiaTheme="majorEastAsia" w:hAnsiTheme="majorHAnsi" w:cs="Times New Roman"/>
      <w:color w:val="2F5496" w:themeColor="accent1" w:themeShade="BF"/>
      <w:kern w:val="0"/>
      <w:sz w:val="26"/>
      <w:szCs w:val="26"/>
      <w14:ligatures w14:val="none"/>
    </w:rPr>
  </w:style>
  <w:style w:type="character" w:customStyle="1" w:styleId="Pealkiri3Mrk">
    <w:name w:val="Pealkiri 3 Märk"/>
    <w:basedOn w:val="Liguvaikefont"/>
    <w:link w:val="Pealkiri3"/>
    <w:uiPriority w:val="9"/>
    <w:rsid w:val="004452D9"/>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4452D9"/>
    <w:rPr>
      <w:rFonts w:cs="Times New Roman"/>
      <w:b/>
      <w:bCs/>
    </w:rPr>
  </w:style>
  <w:style w:type="paragraph" w:styleId="Normaallaadveeb">
    <w:name w:val="Normal (Web)"/>
    <w:basedOn w:val="Normaallaad"/>
    <w:uiPriority w:val="99"/>
    <w:semiHidden/>
    <w:unhideWhenUsed/>
    <w:rsid w:val="004452D9"/>
    <w:pPr>
      <w:autoSpaceDE/>
      <w:autoSpaceDN/>
      <w:spacing w:before="100" w:beforeAutospacing="1" w:after="100" w:afterAutospacing="1"/>
    </w:pPr>
    <w:rPr>
      <w:sz w:val="24"/>
      <w:szCs w:val="24"/>
    </w:rPr>
  </w:style>
  <w:style w:type="character" w:styleId="Kommentaariviide">
    <w:name w:val="annotation reference"/>
    <w:basedOn w:val="Liguvaikefont"/>
    <w:uiPriority w:val="99"/>
    <w:semiHidden/>
    <w:unhideWhenUsed/>
    <w:rsid w:val="004452D9"/>
    <w:rPr>
      <w:rFonts w:cs="Times New Roman"/>
      <w:sz w:val="16"/>
      <w:szCs w:val="16"/>
    </w:rPr>
  </w:style>
  <w:style w:type="paragraph" w:styleId="Kommentaaritekst">
    <w:name w:val="annotation text"/>
    <w:basedOn w:val="Normaallaad"/>
    <w:link w:val="KommentaaritekstMrk"/>
    <w:uiPriority w:val="99"/>
    <w:unhideWhenUsed/>
    <w:rsid w:val="004452D9"/>
    <w:pPr>
      <w:autoSpaceDE/>
      <w:autoSpaceDN/>
      <w:spacing w:after="160"/>
    </w:pPr>
    <w:rPr>
      <w:rFonts w:asciiTheme="minorHAnsi" w:hAnsiTheme="minorHAnsi"/>
      <w:lang w:eastAsia="en-US"/>
    </w:rPr>
  </w:style>
  <w:style w:type="character" w:customStyle="1" w:styleId="KommentaaritekstMrk">
    <w:name w:val="Kommentaari tekst Märk"/>
    <w:basedOn w:val="Liguvaikefont"/>
    <w:link w:val="Kommentaaritekst"/>
    <w:uiPriority w:val="99"/>
    <w:rsid w:val="004452D9"/>
    <w:rPr>
      <w:rFonts w:eastAsia="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4452D9"/>
    <w:rPr>
      <w:b/>
      <w:bCs/>
    </w:rPr>
  </w:style>
  <w:style w:type="character" w:customStyle="1" w:styleId="KommentaariteemaMrk">
    <w:name w:val="Kommentaari teema Märk"/>
    <w:basedOn w:val="KommentaaritekstMrk"/>
    <w:link w:val="Kommentaariteema"/>
    <w:uiPriority w:val="99"/>
    <w:semiHidden/>
    <w:rsid w:val="004452D9"/>
    <w:rPr>
      <w:rFonts w:eastAsia="Times New Roman" w:cs="Times New Roman"/>
      <w:b/>
      <w:bCs/>
      <w:kern w:val="0"/>
      <w:sz w:val="20"/>
      <w:szCs w:val="20"/>
      <w14:ligatures w14:val="none"/>
    </w:rPr>
  </w:style>
  <w:style w:type="paragraph" w:styleId="Jutumullitekst">
    <w:name w:val="Balloon Text"/>
    <w:basedOn w:val="Normaallaad"/>
    <w:link w:val="JutumullitekstMrk"/>
    <w:uiPriority w:val="99"/>
    <w:semiHidden/>
    <w:unhideWhenUsed/>
    <w:rsid w:val="004452D9"/>
    <w:pPr>
      <w:autoSpaceDE/>
      <w:autoSpaceDN/>
    </w:pPr>
    <w:rPr>
      <w:rFonts w:ascii="Segoe UI" w:hAnsi="Segoe UI" w:cs="Segoe UI"/>
      <w:sz w:val="18"/>
      <w:szCs w:val="18"/>
      <w:lang w:eastAsia="en-US"/>
    </w:rPr>
  </w:style>
  <w:style w:type="character" w:customStyle="1" w:styleId="JutumullitekstMrk">
    <w:name w:val="Jutumullitekst Märk"/>
    <w:basedOn w:val="Liguvaikefont"/>
    <w:link w:val="Jutumullitekst"/>
    <w:uiPriority w:val="99"/>
    <w:semiHidden/>
    <w:rsid w:val="004452D9"/>
    <w:rPr>
      <w:rFonts w:ascii="Segoe UI" w:eastAsia="Times New Roman" w:hAnsi="Segoe UI" w:cs="Segoe UI"/>
      <w:kern w:val="0"/>
      <w:sz w:val="18"/>
      <w:szCs w:val="18"/>
      <w14:ligatures w14:val="none"/>
    </w:rPr>
  </w:style>
  <w:style w:type="paragraph" w:styleId="SK1">
    <w:name w:val="toc 1"/>
    <w:basedOn w:val="Normaallaad"/>
    <w:next w:val="Normaallaad"/>
    <w:autoRedefine/>
    <w:uiPriority w:val="39"/>
    <w:unhideWhenUsed/>
    <w:rsid w:val="004452D9"/>
    <w:pPr>
      <w:tabs>
        <w:tab w:val="right" w:leader="dot" w:pos="9062"/>
      </w:tabs>
      <w:autoSpaceDE/>
      <w:autoSpaceDN/>
      <w:spacing w:after="100" w:line="360" w:lineRule="auto"/>
      <w:jc w:val="both"/>
    </w:pPr>
    <w:rPr>
      <w:rFonts w:ascii="Arial" w:hAnsi="Arial" w:cs="Arial"/>
      <w:b/>
      <w:i/>
      <w:noProof/>
      <w:lang w:eastAsia="en-US"/>
    </w:rPr>
  </w:style>
  <w:style w:type="character" w:styleId="Klastatudhperlink">
    <w:name w:val="FollowedHyperlink"/>
    <w:basedOn w:val="Liguvaikefont"/>
    <w:uiPriority w:val="99"/>
    <w:semiHidden/>
    <w:unhideWhenUsed/>
    <w:rsid w:val="004452D9"/>
    <w:rPr>
      <w:rFonts w:cs="Times New Roman"/>
      <w:color w:val="954F72" w:themeColor="followedHyperlink"/>
      <w:u w:val="single"/>
    </w:rPr>
  </w:style>
  <w:style w:type="table" w:styleId="Kontuurtabel">
    <w:name w:val="Table Grid"/>
    <w:basedOn w:val="Normaal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pumrkusetekst">
    <w:name w:val="endnote text"/>
    <w:basedOn w:val="Normaallaad"/>
    <w:link w:val="LpumrkusetekstMrk"/>
    <w:uiPriority w:val="99"/>
    <w:unhideWhenUsed/>
    <w:rsid w:val="004452D9"/>
    <w:pPr>
      <w:autoSpaceDE/>
      <w:autoSpaceDN/>
    </w:pPr>
    <w:rPr>
      <w:rFonts w:ascii="Calibri" w:hAnsi="Calibri"/>
      <w:lang w:eastAsia="en-US"/>
    </w:rPr>
  </w:style>
  <w:style w:type="character" w:customStyle="1" w:styleId="LpumrkusetekstMrk">
    <w:name w:val="Lõpumärkuse tekst Märk"/>
    <w:basedOn w:val="Liguvaikefont"/>
    <w:link w:val="Lpumrkusetekst"/>
    <w:uiPriority w:val="99"/>
    <w:rsid w:val="004452D9"/>
    <w:rPr>
      <w:rFonts w:ascii="Calibri" w:eastAsia="Times New Roman" w:hAnsi="Calibri" w:cs="Times New Roman"/>
      <w:kern w:val="0"/>
      <w:sz w:val="20"/>
      <w:szCs w:val="20"/>
      <w14:ligatures w14:val="none"/>
    </w:rPr>
  </w:style>
  <w:style w:type="paragraph" w:styleId="Pis">
    <w:name w:val="header"/>
    <w:basedOn w:val="Normaallaad"/>
    <w:link w:val="PisMrk"/>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PisMrk">
    <w:name w:val="Päis Märk"/>
    <w:basedOn w:val="Liguvaikefont"/>
    <w:link w:val="Pis"/>
    <w:uiPriority w:val="99"/>
    <w:rsid w:val="004452D9"/>
    <w:rPr>
      <w:rFonts w:eastAsia="Times New Roman" w:cs="Times New Roman"/>
      <w:kern w:val="0"/>
      <w14:ligatures w14:val="none"/>
    </w:rPr>
  </w:style>
  <w:style w:type="paragraph" w:styleId="Jalus">
    <w:name w:val="footer"/>
    <w:basedOn w:val="Normaallaad"/>
    <w:link w:val="JalusMrk"/>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JalusMrk">
    <w:name w:val="Jalus Märk"/>
    <w:basedOn w:val="Liguvaikefont"/>
    <w:link w:val="Jalus"/>
    <w:uiPriority w:val="99"/>
    <w:rsid w:val="004452D9"/>
    <w:rPr>
      <w:rFonts w:eastAsia="Times New Roman" w:cs="Times New Roman"/>
      <w:kern w:val="0"/>
      <w14:ligatures w14:val="none"/>
    </w:rPr>
  </w:style>
  <w:style w:type="paragraph" w:styleId="Redaktsioon">
    <w:name w:val="Revision"/>
    <w:hidden/>
    <w:uiPriority w:val="99"/>
    <w:semiHidden/>
    <w:rsid w:val="004452D9"/>
    <w:pPr>
      <w:spacing w:after="0" w:line="240" w:lineRule="auto"/>
    </w:pPr>
    <w:rPr>
      <w:rFonts w:eastAsia="Times New Roman" w:cs="Times New Roman"/>
      <w:kern w:val="0"/>
      <w14:ligatures w14:val="none"/>
    </w:rPr>
  </w:style>
  <w:style w:type="table" w:customStyle="1" w:styleId="TableGrid1">
    <w:name w:val="Table Grid1"/>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aaltabel"/>
    <w:next w:val="Kontuurtabe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AC4"/>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4Mrk">
    <w:name w:val="Pealkiri 4 Märk"/>
    <w:basedOn w:val="Liguvaikefont"/>
    <w:link w:val="Pealkiri4"/>
    <w:uiPriority w:val="9"/>
    <w:semiHidden/>
    <w:rsid w:val="000E34C5"/>
    <w:rPr>
      <w:rFonts w:asciiTheme="majorHAnsi" w:eastAsiaTheme="majorEastAsia" w:hAnsiTheme="majorHAnsi" w:cstheme="majorBidi"/>
      <w:i/>
      <w:iCs/>
      <w:color w:val="2F5496" w:themeColor="accent1" w:themeShade="BF"/>
      <w:kern w:val="0"/>
      <w:sz w:val="20"/>
      <w:szCs w:val="20"/>
      <w:lang w:eastAsia="et-EE"/>
      <w14:ligatures w14:val="none"/>
    </w:rPr>
  </w:style>
  <w:style w:type="character" w:styleId="Lpumrkuseviide">
    <w:name w:val="endnote reference"/>
    <w:basedOn w:val="Liguvaikefont"/>
    <w:uiPriority w:val="99"/>
    <w:semiHidden/>
    <w:unhideWhenUsed/>
    <w:rsid w:val="007E27D6"/>
    <w:rPr>
      <w:vertAlign w:val="superscript"/>
    </w:rPr>
  </w:style>
  <w:style w:type="character" w:customStyle="1" w:styleId="cf01">
    <w:name w:val="cf01"/>
    <w:basedOn w:val="Liguvaikefont"/>
    <w:rsid w:val="00B80EF1"/>
    <w:rPr>
      <w:rFonts w:ascii="Segoe UI" w:hAnsi="Segoe UI" w:cs="Segoe UI" w:hint="default"/>
      <w:sz w:val="18"/>
      <w:szCs w:val="18"/>
    </w:rPr>
  </w:style>
  <w:style w:type="character" w:customStyle="1" w:styleId="cf11">
    <w:name w:val="cf11"/>
    <w:basedOn w:val="Liguvaikefont"/>
    <w:rsid w:val="00B80EF1"/>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131">
      <w:bodyDiv w:val="1"/>
      <w:marLeft w:val="0"/>
      <w:marRight w:val="0"/>
      <w:marTop w:val="0"/>
      <w:marBottom w:val="0"/>
      <w:divBdr>
        <w:top w:val="none" w:sz="0" w:space="0" w:color="auto"/>
        <w:left w:val="none" w:sz="0" w:space="0" w:color="auto"/>
        <w:bottom w:val="none" w:sz="0" w:space="0" w:color="auto"/>
        <w:right w:val="none" w:sz="0" w:space="0" w:color="auto"/>
      </w:divBdr>
    </w:div>
    <w:div w:id="31654551">
      <w:bodyDiv w:val="1"/>
      <w:marLeft w:val="0"/>
      <w:marRight w:val="0"/>
      <w:marTop w:val="0"/>
      <w:marBottom w:val="0"/>
      <w:divBdr>
        <w:top w:val="none" w:sz="0" w:space="0" w:color="auto"/>
        <w:left w:val="none" w:sz="0" w:space="0" w:color="auto"/>
        <w:bottom w:val="none" w:sz="0" w:space="0" w:color="auto"/>
        <w:right w:val="none" w:sz="0" w:space="0" w:color="auto"/>
      </w:divBdr>
    </w:div>
    <w:div w:id="136145615">
      <w:bodyDiv w:val="1"/>
      <w:marLeft w:val="0"/>
      <w:marRight w:val="0"/>
      <w:marTop w:val="0"/>
      <w:marBottom w:val="0"/>
      <w:divBdr>
        <w:top w:val="none" w:sz="0" w:space="0" w:color="auto"/>
        <w:left w:val="none" w:sz="0" w:space="0" w:color="auto"/>
        <w:bottom w:val="none" w:sz="0" w:space="0" w:color="auto"/>
        <w:right w:val="none" w:sz="0" w:space="0" w:color="auto"/>
      </w:divBdr>
    </w:div>
    <w:div w:id="165172459">
      <w:bodyDiv w:val="1"/>
      <w:marLeft w:val="0"/>
      <w:marRight w:val="0"/>
      <w:marTop w:val="0"/>
      <w:marBottom w:val="0"/>
      <w:divBdr>
        <w:top w:val="none" w:sz="0" w:space="0" w:color="auto"/>
        <w:left w:val="none" w:sz="0" w:space="0" w:color="auto"/>
        <w:bottom w:val="none" w:sz="0" w:space="0" w:color="auto"/>
        <w:right w:val="none" w:sz="0" w:space="0" w:color="auto"/>
      </w:divBdr>
    </w:div>
    <w:div w:id="213322280">
      <w:bodyDiv w:val="1"/>
      <w:marLeft w:val="0"/>
      <w:marRight w:val="0"/>
      <w:marTop w:val="0"/>
      <w:marBottom w:val="0"/>
      <w:divBdr>
        <w:top w:val="none" w:sz="0" w:space="0" w:color="auto"/>
        <w:left w:val="none" w:sz="0" w:space="0" w:color="auto"/>
        <w:bottom w:val="none" w:sz="0" w:space="0" w:color="auto"/>
        <w:right w:val="none" w:sz="0" w:space="0" w:color="auto"/>
      </w:divBdr>
    </w:div>
    <w:div w:id="289938419">
      <w:bodyDiv w:val="1"/>
      <w:marLeft w:val="0"/>
      <w:marRight w:val="0"/>
      <w:marTop w:val="0"/>
      <w:marBottom w:val="0"/>
      <w:divBdr>
        <w:top w:val="none" w:sz="0" w:space="0" w:color="auto"/>
        <w:left w:val="none" w:sz="0" w:space="0" w:color="auto"/>
        <w:bottom w:val="none" w:sz="0" w:space="0" w:color="auto"/>
        <w:right w:val="none" w:sz="0" w:space="0" w:color="auto"/>
      </w:divBdr>
    </w:div>
    <w:div w:id="347759877">
      <w:bodyDiv w:val="1"/>
      <w:marLeft w:val="0"/>
      <w:marRight w:val="0"/>
      <w:marTop w:val="0"/>
      <w:marBottom w:val="0"/>
      <w:divBdr>
        <w:top w:val="none" w:sz="0" w:space="0" w:color="auto"/>
        <w:left w:val="none" w:sz="0" w:space="0" w:color="auto"/>
        <w:bottom w:val="none" w:sz="0" w:space="0" w:color="auto"/>
        <w:right w:val="none" w:sz="0" w:space="0" w:color="auto"/>
      </w:divBdr>
    </w:div>
    <w:div w:id="357047290">
      <w:bodyDiv w:val="1"/>
      <w:marLeft w:val="0"/>
      <w:marRight w:val="0"/>
      <w:marTop w:val="0"/>
      <w:marBottom w:val="0"/>
      <w:divBdr>
        <w:top w:val="none" w:sz="0" w:space="0" w:color="auto"/>
        <w:left w:val="none" w:sz="0" w:space="0" w:color="auto"/>
        <w:bottom w:val="none" w:sz="0" w:space="0" w:color="auto"/>
        <w:right w:val="none" w:sz="0" w:space="0" w:color="auto"/>
      </w:divBdr>
    </w:div>
    <w:div w:id="438916887">
      <w:bodyDiv w:val="1"/>
      <w:marLeft w:val="0"/>
      <w:marRight w:val="0"/>
      <w:marTop w:val="0"/>
      <w:marBottom w:val="0"/>
      <w:divBdr>
        <w:top w:val="none" w:sz="0" w:space="0" w:color="auto"/>
        <w:left w:val="none" w:sz="0" w:space="0" w:color="auto"/>
        <w:bottom w:val="none" w:sz="0" w:space="0" w:color="auto"/>
        <w:right w:val="none" w:sz="0" w:space="0" w:color="auto"/>
      </w:divBdr>
    </w:div>
    <w:div w:id="440422347">
      <w:bodyDiv w:val="1"/>
      <w:marLeft w:val="0"/>
      <w:marRight w:val="0"/>
      <w:marTop w:val="0"/>
      <w:marBottom w:val="0"/>
      <w:divBdr>
        <w:top w:val="none" w:sz="0" w:space="0" w:color="auto"/>
        <w:left w:val="none" w:sz="0" w:space="0" w:color="auto"/>
        <w:bottom w:val="none" w:sz="0" w:space="0" w:color="auto"/>
        <w:right w:val="none" w:sz="0" w:space="0" w:color="auto"/>
      </w:divBdr>
    </w:div>
    <w:div w:id="463887241">
      <w:bodyDiv w:val="1"/>
      <w:marLeft w:val="0"/>
      <w:marRight w:val="0"/>
      <w:marTop w:val="0"/>
      <w:marBottom w:val="0"/>
      <w:divBdr>
        <w:top w:val="none" w:sz="0" w:space="0" w:color="auto"/>
        <w:left w:val="none" w:sz="0" w:space="0" w:color="auto"/>
        <w:bottom w:val="none" w:sz="0" w:space="0" w:color="auto"/>
        <w:right w:val="none" w:sz="0" w:space="0" w:color="auto"/>
      </w:divBdr>
    </w:div>
    <w:div w:id="472874889">
      <w:bodyDiv w:val="1"/>
      <w:marLeft w:val="0"/>
      <w:marRight w:val="0"/>
      <w:marTop w:val="0"/>
      <w:marBottom w:val="0"/>
      <w:divBdr>
        <w:top w:val="none" w:sz="0" w:space="0" w:color="auto"/>
        <w:left w:val="none" w:sz="0" w:space="0" w:color="auto"/>
        <w:bottom w:val="none" w:sz="0" w:space="0" w:color="auto"/>
        <w:right w:val="none" w:sz="0" w:space="0" w:color="auto"/>
      </w:divBdr>
    </w:div>
    <w:div w:id="586420781">
      <w:bodyDiv w:val="1"/>
      <w:marLeft w:val="0"/>
      <w:marRight w:val="0"/>
      <w:marTop w:val="0"/>
      <w:marBottom w:val="0"/>
      <w:divBdr>
        <w:top w:val="none" w:sz="0" w:space="0" w:color="auto"/>
        <w:left w:val="none" w:sz="0" w:space="0" w:color="auto"/>
        <w:bottom w:val="none" w:sz="0" w:space="0" w:color="auto"/>
        <w:right w:val="none" w:sz="0" w:space="0" w:color="auto"/>
      </w:divBdr>
    </w:div>
    <w:div w:id="618415693">
      <w:bodyDiv w:val="1"/>
      <w:marLeft w:val="0"/>
      <w:marRight w:val="0"/>
      <w:marTop w:val="0"/>
      <w:marBottom w:val="0"/>
      <w:divBdr>
        <w:top w:val="none" w:sz="0" w:space="0" w:color="auto"/>
        <w:left w:val="none" w:sz="0" w:space="0" w:color="auto"/>
        <w:bottom w:val="none" w:sz="0" w:space="0" w:color="auto"/>
        <w:right w:val="none" w:sz="0" w:space="0" w:color="auto"/>
      </w:divBdr>
    </w:div>
    <w:div w:id="643050719">
      <w:bodyDiv w:val="1"/>
      <w:marLeft w:val="0"/>
      <w:marRight w:val="0"/>
      <w:marTop w:val="0"/>
      <w:marBottom w:val="0"/>
      <w:divBdr>
        <w:top w:val="none" w:sz="0" w:space="0" w:color="auto"/>
        <w:left w:val="none" w:sz="0" w:space="0" w:color="auto"/>
        <w:bottom w:val="none" w:sz="0" w:space="0" w:color="auto"/>
        <w:right w:val="none" w:sz="0" w:space="0" w:color="auto"/>
      </w:divBdr>
    </w:div>
    <w:div w:id="703946933">
      <w:bodyDiv w:val="1"/>
      <w:marLeft w:val="0"/>
      <w:marRight w:val="0"/>
      <w:marTop w:val="0"/>
      <w:marBottom w:val="0"/>
      <w:divBdr>
        <w:top w:val="none" w:sz="0" w:space="0" w:color="auto"/>
        <w:left w:val="none" w:sz="0" w:space="0" w:color="auto"/>
        <w:bottom w:val="none" w:sz="0" w:space="0" w:color="auto"/>
        <w:right w:val="none" w:sz="0" w:space="0" w:color="auto"/>
      </w:divBdr>
    </w:div>
    <w:div w:id="708650227">
      <w:bodyDiv w:val="1"/>
      <w:marLeft w:val="0"/>
      <w:marRight w:val="0"/>
      <w:marTop w:val="0"/>
      <w:marBottom w:val="0"/>
      <w:divBdr>
        <w:top w:val="none" w:sz="0" w:space="0" w:color="auto"/>
        <w:left w:val="none" w:sz="0" w:space="0" w:color="auto"/>
        <w:bottom w:val="none" w:sz="0" w:space="0" w:color="auto"/>
        <w:right w:val="none" w:sz="0" w:space="0" w:color="auto"/>
      </w:divBdr>
    </w:div>
    <w:div w:id="747578558">
      <w:bodyDiv w:val="1"/>
      <w:marLeft w:val="0"/>
      <w:marRight w:val="0"/>
      <w:marTop w:val="0"/>
      <w:marBottom w:val="0"/>
      <w:divBdr>
        <w:top w:val="none" w:sz="0" w:space="0" w:color="auto"/>
        <w:left w:val="none" w:sz="0" w:space="0" w:color="auto"/>
        <w:bottom w:val="none" w:sz="0" w:space="0" w:color="auto"/>
        <w:right w:val="none" w:sz="0" w:space="0" w:color="auto"/>
      </w:divBdr>
    </w:div>
    <w:div w:id="758990066">
      <w:bodyDiv w:val="1"/>
      <w:marLeft w:val="0"/>
      <w:marRight w:val="0"/>
      <w:marTop w:val="0"/>
      <w:marBottom w:val="0"/>
      <w:divBdr>
        <w:top w:val="none" w:sz="0" w:space="0" w:color="auto"/>
        <w:left w:val="none" w:sz="0" w:space="0" w:color="auto"/>
        <w:bottom w:val="none" w:sz="0" w:space="0" w:color="auto"/>
        <w:right w:val="none" w:sz="0" w:space="0" w:color="auto"/>
      </w:divBdr>
    </w:div>
    <w:div w:id="764692225">
      <w:bodyDiv w:val="1"/>
      <w:marLeft w:val="0"/>
      <w:marRight w:val="0"/>
      <w:marTop w:val="0"/>
      <w:marBottom w:val="0"/>
      <w:divBdr>
        <w:top w:val="none" w:sz="0" w:space="0" w:color="auto"/>
        <w:left w:val="none" w:sz="0" w:space="0" w:color="auto"/>
        <w:bottom w:val="none" w:sz="0" w:space="0" w:color="auto"/>
        <w:right w:val="none" w:sz="0" w:space="0" w:color="auto"/>
      </w:divBdr>
    </w:div>
    <w:div w:id="780302105">
      <w:bodyDiv w:val="1"/>
      <w:marLeft w:val="0"/>
      <w:marRight w:val="0"/>
      <w:marTop w:val="0"/>
      <w:marBottom w:val="0"/>
      <w:divBdr>
        <w:top w:val="none" w:sz="0" w:space="0" w:color="auto"/>
        <w:left w:val="none" w:sz="0" w:space="0" w:color="auto"/>
        <w:bottom w:val="none" w:sz="0" w:space="0" w:color="auto"/>
        <w:right w:val="none" w:sz="0" w:space="0" w:color="auto"/>
      </w:divBdr>
    </w:div>
    <w:div w:id="794563848">
      <w:bodyDiv w:val="1"/>
      <w:marLeft w:val="0"/>
      <w:marRight w:val="0"/>
      <w:marTop w:val="0"/>
      <w:marBottom w:val="0"/>
      <w:divBdr>
        <w:top w:val="none" w:sz="0" w:space="0" w:color="auto"/>
        <w:left w:val="none" w:sz="0" w:space="0" w:color="auto"/>
        <w:bottom w:val="none" w:sz="0" w:space="0" w:color="auto"/>
        <w:right w:val="none" w:sz="0" w:space="0" w:color="auto"/>
      </w:divBdr>
    </w:div>
    <w:div w:id="876701698">
      <w:bodyDiv w:val="1"/>
      <w:marLeft w:val="0"/>
      <w:marRight w:val="0"/>
      <w:marTop w:val="0"/>
      <w:marBottom w:val="0"/>
      <w:divBdr>
        <w:top w:val="none" w:sz="0" w:space="0" w:color="auto"/>
        <w:left w:val="none" w:sz="0" w:space="0" w:color="auto"/>
        <w:bottom w:val="none" w:sz="0" w:space="0" w:color="auto"/>
        <w:right w:val="none" w:sz="0" w:space="0" w:color="auto"/>
      </w:divBdr>
    </w:div>
    <w:div w:id="888955328">
      <w:bodyDiv w:val="1"/>
      <w:marLeft w:val="0"/>
      <w:marRight w:val="0"/>
      <w:marTop w:val="0"/>
      <w:marBottom w:val="0"/>
      <w:divBdr>
        <w:top w:val="none" w:sz="0" w:space="0" w:color="auto"/>
        <w:left w:val="none" w:sz="0" w:space="0" w:color="auto"/>
        <w:bottom w:val="none" w:sz="0" w:space="0" w:color="auto"/>
        <w:right w:val="none" w:sz="0" w:space="0" w:color="auto"/>
      </w:divBdr>
    </w:div>
    <w:div w:id="929315729">
      <w:bodyDiv w:val="1"/>
      <w:marLeft w:val="0"/>
      <w:marRight w:val="0"/>
      <w:marTop w:val="0"/>
      <w:marBottom w:val="0"/>
      <w:divBdr>
        <w:top w:val="none" w:sz="0" w:space="0" w:color="auto"/>
        <w:left w:val="none" w:sz="0" w:space="0" w:color="auto"/>
        <w:bottom w:val="none" w:sz="0" w:space="0" w:color="auto"/>
        <w:right w:val="none" w:sz="0" w:space="0" w:color="auto"/>
      </w:divBdr>
    </w:div>
    <w:div w:id="966351655">
      <w:bodyDiv w:val="1"/>
      <w:marLeft w:val="0"/>
      <w:marRight w:val="0"/>
      <w:marTop w:val="0"/>
      <w:marBottom w:val="0"/>
      <w:divBdr>
        <w:top w:val="none" w:sz="0" w:space="0" w:color="auto"/>
        <w:left w:val="none" w:sz="0" w:space="0" w:color="auto"/>
        <w:bottom w:val="none" w:sz="0" w:space="0" w:color="auto"/>
        <w:right w:val="none" w:sz="0" w:space="0" w:color="auto"/>
      </w:divBdr>
    </w:div>
    <w:div w:id="996230175">
      <w:bodyDiv w:val="1"/>
      <w:marLeft w:val="0"/>
      <w:marRight w:val="0"/>
      <w:marTop w:val="0"/>
      <w:marBottom w:val="0"/>
      <w:divBdr>
        <w:top w:val="none" w:sz="0" w:space="0" w:color="auto"/>
        <w:left w:val="none" w:sz="0" w:space="0" w:color="auto"/>
        <w:bottom w:val="none" w:sz="0" w:space="0" w:color="auto"/>
        <w:right w:val="none" w:sz="0" w:space="0" w:color="auto"/>
      </w:divBdr>
    </w:div>
    <w:div w:id="1112553862">
      <w:bodyDiv w:val="1"/>
      <w:marLeft w:val="0"/>
      <w:marRight w:val="0"/>
      <w:marTop w:val="0"/>
      <w:marBottom w:val="0"/>
      <w:divBdr>
        <w:top w:val="none" w:sz="0" w:space="0" w:color="auto"/>
        <w:left w:val="none" w:sz="0" w:space="0" w:color="auto"/>
        <w:bottom w:val="none" w:sz="0" w:space="0" w:color="auto"/>
        <w:right w:val="none" w:sz="0" w:space="0" w:color="auto"/>
      </w:divBdr>
    </w:div>
    <w:div w:id="1178543361">
      <w:bodyDiv w:val="1"/>
      <w:marLeft w:val="0"/>
      <w:marRight w:val="0"/>
      <w:marTop w:val="0"/>
      <w:marBottom w:val="0"/>
      <w:divBdr>
        <w:top w:val="none" w:sz="0" w:space="0" w:color="auto"/>
        <w:left w:val="none" w:sz="0" w:space="0" w:color="auto"/>
        <w:bottom w:val="none" w:sz="0" w:space="0" w:color="auto"/>
        <w:right w:val="none" w:sz="0" w:space="0" w:color="auto"/>
      </w:divBdr>
    </w:div>
    <w:div w:id="1300113645">
      <w:bodyDiv w:val="1"/>
      <w:marLeft w:val="0"/>
      <w:marRight w:val="0"/>
      <w:marTop w:val="0"/>
      <w:marBottom w:val="0"/>
      <w:divBdr>
        <w:top w:val="none" w:sz="0" w:space="0" w:color="auto"/>
        <w:left w:val="none" w:sz="0" w:space="0" w:color="auto"/>
        <w:bottom w:val="none" w:sz="0" w:space="0" w:color="auto"/>
        <w:right w:val="none" w:sz="0" w:space="0" w:color="auto"/>
      </w:divBdr>
    </w:div>
    <w:div w:id="1747537159">
      <w:bodyDiv w:val="1"/>
      <w:marLeft w:val="0"/>
      <w:marRight w:val="0"/>
      <w:marTop w:val="0"/>
      <w:marBottom w:val="0"/>
      <w:divBdr>
        <w:top w:val="none" w:sz="0" w:space="0" w:color="auto"/>
        <w:left w:val="none" w:sz="0" w:space="0" w:color="auto"/>
        <w:bottom w:val="none" w:sz="0" w:space="0" w:color="auto"/>
        <w:right w:val="none" w:sz="0" w:space="0" w:color="auto"/>
      </w:divBdr>
    </w:div>
    <w:div w:id="1779565614">
      <w:bodyDiv w:val="1"/>
      <w:marLeft w:val="0"/>
      <w:marRight w:val="0"/>
      <w:marTop w:val="0"/>
      <w:marBottom w:val="0"/>
      <w:divBdr>
        <w:top w:val="none" w:sz="0" w:space="0" w:color="auto"/>
        <w:left w:val="none" w:sz="0" w:space="0" w:color="auto"/>
        <w:bottom w:val="none" w:sz="0" w:space="0" w:color="auto"/>
        <w:right w:val="none" w:sz="0" w:space="0" w:color="auto"/>
      </w:divBdr>
    </w:div>
    <w:div w:id="1781677868">
      <w:bodyDiv w:val="1"/>
      <w:marLeft w:val="0"/>
      <w:marRight w:val="0"/>
      <w:marTop w:val="0"/>
      <w:marBottom w:val="0"/>
      <w:divBdr>
        <w:top w:val="none" w:sz="0" w:space="0" w:color="auto"/>
        <w:left w:val="none" w:sz="0" w:space="0" w:color="auto"/>
        <w:bottom w:val="none" w:sz="0" w:space="0" w:color="auto"/>
        <w:right w:val="none" w:sz="0" w:space="0" w:color="auto"/>
      </w:divBdr>
    </w:div>
    <w:div w:id="1856920861">
      <w:bodyDiv w:val="1"/>
      <w:marLeft w:val="0"/>
      <w:marRight w:val="0"/>
      <w:marTop w:val="0"/>
      <w:marBottom w:val="0"/>
      <w:divBdr>
        <w:top w:val="none" w:sz="0" w:space="0" w:color="auto"/>
        <w:left w:val="none" w:sz="0" w:space="0" w:color="auto"/>
        <w:bottom w:val="none" w:sz="0" w:space="0" w:color="auto"/>
        <w:right w:val="none" w:sz="0" w:space="0" w:color="auto"/>
      </w:divBdr>
    </w:div>
    <w:div w:id="211000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enel.pungas@siseministeerium.ee" TargetMode="External"/><Relationship Id="rId18" Type="http://schemas.openxmlformats.org/officeDocument/2006/relationships/hyperlink" Target="mailto:helika.villmae@siseministeerium.e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ille.lember@siseministeerium.ee" TargetMode="External"/><Relationship Id="rId7" Type="http://schemas.openxmlformats.org/officeDocument/2006/relationships/endnotes" Target="endnotes.xml"/><Relationship Id="rId12" Type="http://schemas.openxmlformats.org/officeDocument/2006/relationships/hyperlink" Target="mailto:annika.nommikaydin@siseministeerium.ee" TargetMode="External"/><Relationship Id="rId17" Type="http://schemas.openxmlformats.org/officeDocument/2006/relationships/hyperlink" Target="mailto:katrin.joesalu@siseministeerium.e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elle.jyrna@siseministeerium.ee" TargetMode="External"/><Relationship Id="rId20" Type="http://schemas.openxmlformats.org/officeDocument/2006/relationships/hyperlink" Target="mailto:viiu-marie.furstenberg@siseministeerium.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mailto:heike.olmre@siseministeerium.ee" TargetMode="External"/><Relationship Id="rId5" Type="http://schemas.openxmlformats.org/officeDocument/2006/relationships/webSettings" Target="webSettings.xml"/><Relationship Id="rId15" Type="http://schemas.openxmlformats.org/officeDocument/2006/relationships/hyperlink" Target="mailto:kristiina.randmae@siseministeerium.ee" TargetMode="External"/><Relationship Id="rId23" Type="http://schemas.openxmlformats.org/officeDocument/2006/relationships/hyperlink" Target="mailto:kertu.nurmsalu@siseministeerium.ee" TargetMode="External"/><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mailto:karin.saan@siseministeerium.e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mairis.kungla@siseministeerium.ee" TargetMode="External"/><Relationship Id="rId22" Type="http://schemas.openxmlformats.org/officeDocument/2006/relationships/hyperlink" Target="mailto:marina.grentsman@siseministeerium.ee"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8062022001" TargetMode="External"/><Relationship Id="rId13" Type="http://schemas.openxmlformats.org/officeDocument/2006/relationships/hyperlink" Target="https://www.riigiteataja.ee/akt/112032022001" TargetMode="External"/><Relationship Id="rId3" Type="http://schemas.openxmlformats.org/officeDocument/2006/relationships/hyperlink" Target="https://eelnoud.valitsus.ee/main/mount/docList/1e279b25-7f59-49b4-8423-897951e51159" TargetMode="External"/><Relationship Id="rId7" Type="http://schemas.openxmlformats.org/officeDocument/2006/relationships/hyperlink" Target="https://www.riigiteataja.ee/akt/103012017001" TargetMode="External"/><Relationship Id="rId12" Type="http://schemas.openxmlformats.org/officeDocument/2006/relationships/hyperlink" Target="https://www.stat.ee/et/uudised/kumne-lapsega-ema-voi-kahekumne-lapselapsega-vanaema-pole-eestis-haruldus" TargetMode="External"/><Relationship Id="rId2" Type="http://schemas.openxmlformats.org/officeDocument/2006/relationships/hyperlink" Target="https://www.siseministeerium.ee/sites/default/files/documents/2024-03/Memorandum_kodulehele.pdf" TargetMode="External"/><Relationship Id="rId1" Type="http://schemas.openxmlformats.org/officeDocument/2006/relationships/hyperlink" Target="https://eelnoud.valitsus.ee/main/mount/docList/ab7e55fd-eebd-4ff1-9d85-b0e5121da5dc" TargetMode="External"/><Relationship Id="rId6" Type="http://schemas.openxmlformats.org/officeDocument/2006/relationships/hyperlink" Target="https://www.riigikogu.ee/tegevus/eelnoud/eelnou/13f4f9f5-7c02-4ea3-8773-c9a4785b525a/perekonnaseisutoimingute-seaduse-muutmise-seadus" TargetMode="External"/><Relationship Id="rId11" Type="http://schemas.openxmlformats.org/officeDocument/2006/relationships/hyperlink" Target="https://www.stat.ee/et/uudised/kumne-lapsega-ema-voi-kahekumne-lapselapsega-vanaema-pole-eestis-haruldus" TargetMode="External"/><Relationship Id="rId5" Type="http://schemas.openxmlformats.org/officeDocument/2006/relationships/hyperlink" Target="https://www.riigikogu.ee/tegevus/eelnoud/eelnou/ef18015d-720d-46b3-a6ef-df30b7432e88/perekonnaseisutoimingute-seaduse-muutmise-seadus" TargetMode="External"/><Relationship Id="rId10" Type="http://schemas.openxmlformats.org/officeDocument/2006/relationships/hyperlink" Target="https://www.riigikogu.ee/tegevus/eelnoud/eelnou/f984a697-8eae-4024-a037-8bc526c7d35a/karistusseadustiku-perekonnaseaduse-ja-tsiviilkohtumenetluse-seadustiku-muutmise-seadus-seksuaalse--enesemaaramise-ja-abiellumise-eapiiri-muutmine" TargetMode="External"/><Relationship Id="rId4" Type="http://schemas.openxmlformats.org/officeDocument/2006/relationships/hyperlink" Target="https://www.riigiteataja.ee/akt/112032022001" TargetMode="External"/><Relationship Id="rId9" Type="http://schemas.openxmlformats.org/officeDocument/2006/relationships/hyperlink" Target="https://www.riigikogu.ee/tegevus/eelnoud/eelnou/0f69b549-adb9-4c68-8e21-60c51aa02912" TargetMode="External"/><Relationship Id="rId14" Type="http://schemas.openxmlformats.org/officeDocument/2006/relationships/hyperlink" Target="https://eur-lex.europa.eu/legal-content/ET/TXT/PDF/?uri=CELEX:52018DC077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4F57E-646A-4D60-8061-3DB01254E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56</Pages>
  <Words>23448</Words>
  <Characters>136001</Characters>
  <Application>Microsoft Office Word</Application>
  <DocSecurity>0</DocSecurity>
  <Lines>1133</Lines>
  <Paragraphs>318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Joel Kook</cp:lastModifiedBy>
  <cp:revision>9</cp:revision>
  <dcterms:created xsi:type="dcterms:W3CDTF">2024-08-09T11:23:00Z</dcterms:created>
  <dcterms:modified xsi:type="dcterms:W3CDTF">2024-09-05T10:54:00Z</dcterms:modified>
</cp:coreProperties>
</file>